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88144" w14:textId="639768FF" w:rsidR="00032B4F" w:rsidRPr="005E28CD" w:rsidRDefault="000F6B9A" w:rsidP="005E28CD">
      <w:pPr>
        <w:pStyle w:val="Neodsazentext"/>
        <w:jc w:val="right"/>
        <w:rPr>
          <w:sz w:val="20"/>
        </w:rPr>
      </w:pPr>
      <w:r>
        <w:rPr>
          <w:sz w:val="20"/>
        </w:rPr>
        <w:t xml:space="preserve"> </w:t>
      </w:r>
      <w:r w:rsidR="00032B4F" w:rsidRPr="005E28CD">
        <w:rPr>
          <w:sz w:val="20"/>
        </w:rPr>
        <w:t>Příloha č. 1</w:t>
      </w:r>
      <w:r w:rsidR="00B04940">
        <w:rPr>
          <w:sz w:val="20"/>
        </w:rPr>
        <w:t xml:space="preserve"> SOD</w:t>
      </w:r>
    </w:p>
    <w:p w14:paraId="1703F615" w14:textId="77777777" w:rsidR="00032B4F" w:rsidRPr="00EC7BEE" w:rsidRDefault="00032B4F" w:rsidP="00EC7BEE">
      <w:pPr>
        <w:pStyle w:val="Neodsazentext"/>
        <w:rPr>
          <w:b/>
        </w:rPr>
      </w:pPr>
    </w:p>
    <w:p w14:paraId="0E043815" w14:textId="77777777" w:rsidR="00032B4F" w:rsidRPr="00EC7BEE" w:rsidRDefault="00032B4F" w:rsidP="00EC7BEE">
      <w:pPr>
        <w:pStyle w:val="Neodsazentext"/>
        <w:rPr>
          <w:b/>
        </w:rPr>
      </w:pPr>
    </w:p>
    <w:p w14:paraId="52E836CC" w14:textId="77777777" w:rsidR="00032B4F" w:rsidRPr="00EC7BEE" w:rsidRDefault="00032B4F" w:rsidP="00EC7BEE">
      <w:pPr>
        <w:pStyle w:val="Neodsazentext"/>
        <w:rPr>
          <w:b/>
        </w:rPr>
      </w:pPr>
      <w:r w:rsidRPr="00EC7BEE">
        <w:rPr>
          <w:b/>
        </w:rPr>
        <w:tab/>
      </w:r>
    </w:p>
    <w:p w14:paraId="318B20A7" w14:textId="77777777" w:rsidR="00032B4F" w:rsidRPr="00EC7BEE" w:rsidRDefault="00032B4F" w:rsidP="00EC7BEE">
      <w:pPr>
        <w:pStyle w:val="Neodsazentext"/>
        <w:rPr>
          <w:b/>
        </w:rPr>
      </w:pPr>
    </w:p>
    <w:p w14:paraId="417079C4" w14:textId="77777777" w:rsidR="00032B4F" w:rsidRPr="00EC7BEE" w:rsidRDefault="00032B4F" w:rsidP="00EC7BEE">
      <w:pPr>
        <w:pStyle w:val="Neodsazentext"/>
        <w:rPr>
          <w:b/>
        </w:rPr>
      </w:pPr>
    </w:p>
    <w:p w14:paraId="12FC188A" w14:textId="77777777" w:rsidR="00032B4F" w:rsidRPr="00EC7BEE" w:rsidRDefault="00032B4F" w:rsidP="00EC7BEE">
      <w:pPr>
        <w:pStyle w:val="Neodsazentext"/>
        <w:rPr>
          <w:b/>
        </w:rPr>
      </w:pPr>
    </w:p>
    <w:p w14:paraId="6C4632C8" w14:textId="77777777" w:rsidR="00032B4F" w:rsidRPr="00EC7BEE" w:rsidRDefault="00032B4F" w:rsidP="00EC7BEE">
      <w:pPr>
        <w:pStyle w:val="Neodsazentext"/>
        <w:rPr>
          <w:b/>
        </w:rPr>
      </w:pPr>
    </w:p>
    <w:p w14:paraId="5C171BE4" w14:textId="77777777" w:rsidR="00032B4F" w:rsidRPr="00EC7BEE" w:rsidRDefault="00032B4F" w:rsidP="00EC7BEE">
      <w:pPr>
        <w:pStyle w:val="Neodsazentext"/>
        <w:rPr>
          <w:b/>
        </w:rPr>
      </w:pPr>
    </w:p>
    <w:p w14:paraId="7D95CFC4" w14:textId="22F9DC10" w:rsidR="00032B4F" w:rsidRPr="00EC7BEE" w:rsidRDefault="00032B4F" w:rsidP="00EC7BEE">
      <w:pPr>
        <w:pStyle w:val="Nzevsmlouvytitulnstrana"/>
      </w:pPr>
      <w:r w:rsidRPr="00EC7BEE">
        <w:t xml:space="preserve"> obchodní podmínky </w:t>
      </w:r>
    </w:p>
    <w:p w14:paraId="77509F84" w14:textId="77777777" w:rsidR="00032B4F" w:rsidRDefault="00032B4F" w:rsidP="00EC7BEE">
      <w:pPr>
        <w:pStyle w:val="Nzevsmlouvytitulnstrana"/>
      </w:pPr>
      <w:r w:rsidRPr="00EC7BEE">
        <w:t>Pražské vodohospodářské společnosti a.s.</w:t>
      </w:r>
    </w:p>
    <w:p w14:paraId="6B047AF8" w14:textId="667C2834" w:rsidR="00032B4F" w:rsidRPr="007858EE" w:rsidRDefault="00032B4F" w:rsidP="007858EE">
      <w:pPr>
        <w:pStyle w:val="Nzevsmlouvytitulnstrana"/>
      </w:pPr>
      <w:r>
        <w:t>Pro stavb</w:t>
      </w:r>
      <w:r w:rsidR="00652F45">
        <w:t>u</w:t>
      </w:r>
    </w:p>
    <w:p w14:paraId="25EE6B37" w14:textId="226843D7" w:rsidR="00032B4F" w:rsidRPr="00EC7BEE" w:rsidRDefault="00652F45" w:rsidP="00EC7BEE">
      <w:pPr>
        <w:pStyle w:val="Nzevsmlouvytitulnstrana"/>
      </w:pPr>
      <w:r>
        <w:t>HYDROPOLIS</w:t>
      </w:r>
    </w:p>
    <w:p w14:paraId="4693DED8" w14:textId="77777777" w:rsidR="00032B4F" w:rsidRPr="00EC7BEE" w:rsidRDefault="00032B4F" w:rsidP="00EC7BEE">
      <w:pPr>
        <w:pStyle w:val="Neodsazentext"/>
        <w:rPr>
          <w:b/>
        </w:rPr>
      </w:pPr>
    </w:p>
    <w:p w14:paraId="31D8D159" w14:textId="77777777" w:rsidR="00032B4F" w:rsidRPr="00EC7BEE" w:rsidRDefault="00032B4F" w:rsidP="00EC7BEE">
      <w:pPr>
        <w:pStyle w:val="Neodsazentext"/>
        <w:rPr>
          <w:b/>
        </w:rPr>
      </w:pPr>
    </w:p>
    <w:p w14:paraId="65E404BE" w14:textId="77777777" w:rsidR="00032B4F" w:rsidRPr="00EC7BEE" w:rsidRDefault="00032B4F" w:rsidP="00EC7BEE">
      <w:pPr>
        <w:pStyle w:val="Neodsazentext"/>
        <w:rPr>
          <w:b/>
        </w:rPr>
      </w:pPr>
    </w:p>
    <w:p w14:paraId="7796DCD0" w14:textId="77777777" w:rsidR="00032B4F" w:rsidRDefault="00032B4F" w:rsidP="00EC7BEE">
      <w:pPr>
        <w:pStyle w:val="Neodsazentext"/>
        <w:rPr>
          <w:b/>
        </w:rPr>
      </w:pPr>
    </w:p>
    <w:p w14:paraId="71A21810" w14:textId="77777777" w:rsidR="00032B4F" w:rsidRDefault="00032B4F" w:rsidP="00EC7BEE">
      <w:pPr>
        <w:pStyle w:val="Neodsazentext"/>
        <w:rPr>
          <w:b/>
        </w:rPr>
      </w:pPr>
    </w:p>
    <w:p w14:paraId="72820B6E" w14:textId="77777777" w:rsidR="00032B4F" w:rsidRDefault="00032B4F" w:rsidP="00EC7BEE">
      <w:pPr>
        <w:pStyle w:val="Neodsazentext"/>
        <w:rPr>
          <w:b/>
        </w:rPr>
      </w:pPr>
    </w:p>
    <w:p w14:paraId="01FD7147" w14:textId="77777777" w:rsidR="00032B4F" w:rsidRDefault="00032B4F" w:rsidP="00EC7BEE">
      <w:pPr>
        <w:pStyle w:val="Neodsazentext"/>
        <w:rPr>
          <w:b/>
        </w:rPr>
      </w:pPr>
    </w:p>
    <w:p w14:paraId="72EF5D13" w14:textId="77777777" w:rsidR="00032B4F" w:rsidRDefault="00032B4F" w:rsidP="00EC7BEE">
      <w:pPr>
        <w:pStyle w:val="Neodsazentext"/>
        <w:rPr>
          <w:b/>
        </w:rPr>
      </w:pPr>
    </w:p>
    <w:p w14:paraId="63D28927" w14:textId="77777777" w:rsidR="00032B4F" w:rsidRDefault="00032B4F" w:rsidP="00EC7BEE">
      <w:pPr>
        <w:pStyle w:val="Neodsazentext"/>
        <w:rPr>
          <w:b/>
        </w:rPr>
      </w:pPr>
    </w:p>
    <w:p w14:paraId="1EE499A0" w14:textId="77777777" w:rsidR="00032B4F" w:rsidRDefault="00032B4F" w:rsidP="00EC7BEE">
      <w:pPr>
        <w:pStyle w:val="Neodsazentext"/>
        <w:rPr>
          <w:b/>
        </w:rPr>
      </w:pPr>
    </w:p>
    <w:p w14:paraId="1AA390EF" w14:textId="56B64107" w:rsidR="00032B4F" w:rsidRDefault="00032B4F" w:rsidP="00EC7BEE">
      <w:pPr>
        <w:pStyle w:val="Neodsazentext"/>
        <w:rPr>
          <w:b/>
        </w:rPr>
      </w:pPr>
    </w:p>
    <w:p w14:paraId="28E9851B" w14:textId="77777777" w:rsidR="007309E6" w:rsidRDefault="007309E6" w:rsidP="00EC7BEE">
      <w:pPr>
        <w:pStyle w:val="Neodsazentext"/>
        <w:rPr>
          <w:b/>
        </w:rPr>
      </w:pPr>
    </w:p>
    <w:tbl>
      <w:tblPr>
        <w:tblW w:w="0" w:type="auto"/>
        <w:tblCellMar>
          <w:left w:w="70" w:type="dxa"/>
          <w:right w:w="70" w:type="dxa"/>
        </w:tblCellMar>
        <w:tblLook w:val="0000" w:firstRow="0" w:lastRow="0" w:firstColumn="0" w:lastColumn="0" w:noHBand="0" w:noVBand="0"/>
      </w:tblPr>
      <w:tblGrid>
        <w:gridCol w:w="1913"/>
        <w:gridCol w:w="6618"/>
      </w:tblGrid>
      <w:tr w:rsidR="00032B4F" w:rsidRPr="0003335A" w14:paraId="4C2C58A2" w14:textId="77777777" w:rsidTr="1F17F521">
        <w:tc>
          <w:tcPr>
            <w:tcW w:w="1913" w:type="dxa"/>
          </w:tcPr>
          <w:p w14:paraId="0FFBDC52" w14:textId="77777777" w:rsidR="00032B4F" w:rsidRPr="00590C98" w:rsidRDefault="00032B4F" w:rsidP="00D668AF">
            <w:pPr>
              <w:pStyle w:val="mntNormln"/>
              <w:rPr>
                <w:rFonts w:ascii="Times New Roman" w:hAnsi="Times New Roman" w:cs="Times New Roman"/>
                <w:b/>
                <w:sz w:val="22"/>
                <w:szCs w:val="22"/>
              </w:rPr>
            </w:pPr>
            <w:r>
              <w:rPr>
                <w:rFonts w:ascii="Times New Roman" w:hAnsi="Times New Roman" w:cs="Times New Roman"/>
                <w:b/>
                <w:sz w:val="22"/>
                <w:szCs w:val="22"/>
              </w:rPr>
              <w:t>Obchodní firma</w:t>
            </w:r>
            <w:r w:rsidRPr="00590C98">
              <w:rPr>
                <w:rFonts w:ascii="Times New Roman" w:hAnsi="Times New Roman" w:cs="Times New Roman"/>
                <w:b/>
                <w:sz w:val="22"/>
                <w:szCs w:val="22"/>
              </w:rPr>
              <w:t>:</w:t>
            </w:r>
          </w:p>
        </w:tc>
        <w:tc>
          <w:tcPr>
            <w:tcW w:w="6618" w:type="dxa"/>
          </w:tcPr>
          <w:p w14:paraId="4C3FF1CE" w14:textId="77777777" w:rsidR="00032B4F" w:rsidRPr="00590C98" w:rsidRDefault="00032B4F" w:rsidP="00D668AF">
            <w:pPr>
              <w:pStyle w:val="mntNormln"/>
              <w:rPr>
                <w:rFonts w:ascii="Times New Roman" w:hAnsi="Times New Roman" w:cs="Times New Roman"/>
                <w:b/>
                <w:sz w:val="22"/>
                <w:szCs w:val="22"/>
              </w:rPr>
            </w:pPr>
            <w:r w:rsidRPr="00590C98">
              <w:rPr>
                <w:rFonts w:ascii="Times New Roman" w:hAnsi="Times New Roman" w:cs="Times New Roman"/>
                <w:b/>
                <w:sz w:val="22"/>
                <w:szCs w:val="22"/>
              </w:rPr>
              <w:t>Pražská vodohospodářská společnost a.s.</w:t>
            </w:r>
          </w:p>
        </w:tc>
      </w:tr>
      <w:tr w:rsidR="00032B4F" w:rsidRPr="0003335A" w14:paraId="357C0348" w14:textId="77777777" w:rsidTr="1F17F521">
        <w:tc>
          <w:tcPr>
            <w:tcW w:w="1913" w:type="dxa"/>
          </w:tcPr>
          <w:p w14:paraId="5C510ECC" w14:textId="77777777" w:rsidR="00032B4F" w:rsidRPr="00590C98" w:rsidRDefault="00032B4F" w:rsidP="00D668AF">
            <w:pPr>
              <w:pStyle w:val="mntNormln"/>
              <w:rPr>
                <w:rFonts w:ascii="Times New Roman" w:hAnsi="Times New Roman" w:cs="Times New Roman"/>
                <w:b/>
                <w:sz w:val="22"/>
                <w:szCs w:val="22"/>
              </w:rPr>
            </w:pPr>
            <w:r w:rsidRPr="00590C98">
              <w:rPr>
                <w:rFonts w:ascii="Times New Roman" w:hAnsi="Times New Roman" w:cs="Times New Roman"/>
                <w:b/>
                <w:sz w:val="22"/>
                <w:szCs w:val="22"/>
              </w:rPr>
              <w:t>Sídlo:</w:t>
            </w:r>
          </w:p>
        </w:tc>
        <w:tc>
          <w:tcPr>
            <w:tcW w:w="6618" w:type="dxa"/>
          </w:tcPr>
          <w:p w14:paraId="2CB1A10C" w14:textId="24DF915A" w:rsidR="00032B4F" w:rsidRPr="0003335A" w:rsidRDefault="007F0D3F" w:rsidP="00D668AF">
            <w:pPr>
              <w:pStyle w:val="mntNormln"/>
              <w:rPr>
                <w:rFonts w:ascii="Times New Roman" w:hAnsi="Times New Roman" w:cs="Times New Roman"/>
                <w:bCs/>
                <w:sz w:val="22"/>
                <w:szCs w:val="22"/>
              </w:rPr>
            </w:pPr>
            <w:r>
              <w:rPr>
                <w:rFonts w:ascii="Times New Roman" w:hAnsi="Times New Roman" w:cs="Times New Roman"/>
                <w:bCs/>
                <w:sz w:val="22"/>
                <w:szCs w:val="22"/>
              </w:rPr>
              <w:t>Evropská 866/67</w:t>
            </w:r>
            <w:r w:rsidR="00032B4F" w:rsidRPr="00590C98">
              <w:rPr>
                <w:rFonts w:ascii="Times New Roman" w:hAnsi="Times New Roman" w:cs="Times New Roman"/>
                <w:bCs/>
                <w:sz w:val="22"/>
                <w:szCs w:val="22"/>
              </w:rPr>
              <w:t xml:space="preserve">, </w:t>
            </w:r>
            <w:r w:rsidR="00911190">
              <w:rPr>
                <w:rFonts w:ascii="Times New Roman" w:hAnsi="Times New Roman" w:cs="Times New Roman"/>
                <w:bCs/>
                <w:sz w:val="22"/>
                <w:szCs w:val="22"/>
              </w:rPr>
              <w:t xml:space="preserve">Vokovice, </w:t>
            </w:r>
            <w:r w:rsidR="00032B4F" w:rsidRPr="00590C98">
              <w:rPr>
                <w:rFonts w:ascii="Times New Roman" w:hAnsi="Times New Roman" w:cs="Times New Roman"/>
                <w:bCs/>
                <w:sz w:val="22"/>
                <w:szCs w:val="22"/>
              </w:rPr>
              <w:t>1</w:t>
            </w:r>
            <w:r>
              <w:rPr>
                <w:rFonts w:ascii="Times New Roman" w:hAnsi="Times New Roman" w:cs="Times New Roman"/>
                <w:bCs/>
                <w:sz w:val="22"/>
                <w:szCs w:val="22"/>
              </w:rPr>
              <w:t>6</w:t>
            </w:r>
            <w:r w:rsidR="00032B4F" w:rsidRPr="00590C98">
              <w:rPr>
                <w:rFonts w:ascii="Times New Roman" w:hAnsi="Times New Roman" w:cs="Times New Roman"/>
                <w:bCs/>
                <w:sz w:val="22"/>
                <w:szCs w:val="22"/>
              </w:rPr>
              <w:t>0 00</w:t>
            </w:r>
            <w:r w:rsidR="00911190">
              <w:rPr>
                <w:rFonts w:ascii="Times New Roman" w:hAnsi="Times New Roman" w:cs="Times New Roman"/>
                <w:bCs/>
                <w:sz w:val="22"/>
                <w:szCs w:val="22"/>
              </w:rPr>
              <w:t xml:space="preserve"> Praha 6</w:t>
            </w:r>
          </w:p>
        </w:tc>
      </w:tr>
      <w:tr w:rsidR="00032B4F" w:rsidRPr="0003335A" w14:paraId="47254D4B" w14:textId="77777777" w:rsidTr="1F17F521">
        <w:tc>
          <w:tcPr>
            <w:tcW w:w="1913" w:type="dxa"/>
          </w:tcPr>
          <w:p w14:paraId="7196A44A" w14:textId="421CE221" w:rsidR="00032B4F" w:rsidRPr="00590C98" w:rsidRDefault="00032B4F" w:rsidP="1F17F521">
            <w:pPr>
              <w:pStyle w:val="mntNormln"/>
              <w:rPr>
                <w:rFonts w:ascii="Times New Roman" w:hAnsi="Times New Roman" w:cs="Times New Roman"/>
                <w:b/>
                <w:bCs/>
                <w:sz w:val="22"/>
                <w:szCs w:val="22"/>
              </w:rPr>
            </w:pPr>
            <w:r w:rsidRPr="1F17F521">
              <w:rPr>
                <w:rFonts w:ascii="Times New Roman" w:hAnsi="Times New Roman" w:cs="Times New Roman"/>
                <w:b/>
                <w:bCs/>
                <w:sz w:val="22"/>
                <w:szCs w:val="22"/>
              </w:rPr>
              <w:t>IČO:</w:t>
            </w:r>
          </w:p>
        </w:tc>
        <w:tc>
          <w:tcPr>
            <w:tcW w:w="6618" w:type="dxa"/>
          </w:tcPr>
          <w:p w14:paraId="3B29A17F" w14:textId="77777777" w:rsidR="00032B4F" w:rsidRPr="0003335A" w:rsidRDefault="00032B4F" w:rsidP="00D668AF">
            <w:pPr>
              <w:pStyle w:val="mntNormln"/>
              <w:rPr>
                <w:rFonts w:ascii="Times New Roman" w:hAnsi="Times New Roman" w:cs="Times New Roman"/>
                <w:bCs/>
                <w:sz w:val="22"/>
                <w:szCs w:val="22"/>
              </w:rPr>
            </w:pPr>
            <w:r w:rsidRPr="00590C98">
              <w:rPr>
                <w:rFonts w:ascii="Times New Roman" w:hAnsi="Times New Roman" w:cs="Times New Roman"/>
                <w:bCs/>
                <w:sz w:val="22"/>
                <w:szCs w:val="22"/>
              </w:rPr>
              <w:t>256 56</w:t>
            </w:r>
            <w:r>
              <w:rPr>
                <w:rFonts w:ascii="Times New Roman" w:hAnsi="Times New Roman" w:cs="Times New Roman"/>
                <w:bCs/>
                <w:sz w:val="22"/>
                <w:szCs w:val="22"/>
              </w:rPr>
              <w:t> </w:t>
            </w:r>
            <w:r w:rsidRPr="00590C98">
              <w:rPr>
                <w:rFonts w:ascii="Times New Roman" w:hAnsi="Times New Roman" w:cs="Times New Roman"/>
                <w:bCs/>
                <w:sz w:val="22"/>
                <w:szCs w:val="22"/>
              </w:rPr>
              <w:t>112</w:t>
            </w:r>
          </w:p>
        </w:tc>
      </w:tr>
      <w:tr w:rsidR="00032B4F" w:rsidRPr="0003335A" w14:paraId="61CF76B4" w14:textId="77777777" w:rsidTr="1F17F521">
        <w:tc>
          <w:tcPr>
            <w:tcW w:w="1913" w:type="dxa"/>
          </w:tcPr>
          <w:p w14:paraId="01864CAE" w14:textId="77777777" w:rsidR="00032B4F" w:rsidRDefault="00032B4F" w:rsidP="00D668AF">
            <w:pPr>
              <w:pStyle w:val="mntNormln"/>
              <w:rPr>
                <w:rFonts w:ascii="Times New Roman" w:hAnsi="Times New Roman" w:cs="Times New Roman"/>
                <w:b/>
                <w:sz w:val="22"/>
                <w:szCs w:val="22"/>
              </w:rPr>
            </w:pPr>
            <w:r>
              <w:rPr>
                <w:rFonts w:ascii="Times New Roman" w:hAnsi="Times New Roman" w:cs="Times New Roman"/>
                <w:b/>
                <w:sz w:val="22"/>
                <w:szCs w:val="22"/>
              </w:rPr>
              <w:t>Obchodní rejstřík:</w:t>
            </w:r>
          </w:p>
          <w:p w14:paraId="7D130D02" w14:textId="0BADEBAC" w:rsidR="00AB61B3" w:rsidRPr="00590C98" w:rsidRDefault="00AB61B3" w:rsidP="00D668AF">
            <w:pPr>
              <w:pStyle w:val="mntNormln"/>
              <w:rPr>
                <w:rFonts w:ascii="Times New Roman" w:hAnsi="Times New Roman" w:cs="Times New Roman"/>
                <w:b/>
                <w:sz w:val="22"/>
                <w:szCs w:val="22"/>
              </w:rPr>
            </w:pPr>
            <w:r>
              <w:rPr>
                <w:rFonts w:ascii="Times New Roman" w:hAnsi="Times New Roman" w:cs="Times New Roman"/>
                <w:b/>
                <w:sz w:val="22"/>
                <w:szCs w:val="22"/>
              </w:rPr>
              <w:t xml:space="preserve"> </w:t>
            </w:r>
          </w:p>
        </w:tc>
        <w:tc>
          <w:tcPr>
            <w:tcW w:w="6618" w:type="dxa"/>
          </w:tcPr>
          <w:p w14:paraId="5661D070" w14:textId="06417A51" w:rsidR="00032B4F" w:rsidRDefault="00032B4F" w:rsidP="00D668AF">
            <w:pPr>
              <w:pStyle w:val="mntNormln"/>
              <w:rPr>
                <w:rFonts w:ascii="Times New Roman" w:hAnsi="Times New Roman" w:cs="Times New Roman"/>
                <w:bCs/>
                <w:sz w:val="22"/>
                <w:szCs w:val="22"/>
              </w:rPr>
            </w:pPr>
            <w:r w:rsidRPr="00882E79">
              <w:rPr>
                <w:rFonts w:ascii="Times New Roman" w:hAnsi="Times New Roman" w:cs="Times New Roman"/>
                <w:bCs/>
                <w:sz w:val="22"/>
                <w:szCs w:val="22"/>
              </w:rPr>
              <w:t xml:space="preserve">vedená u Městského soudu v Praze, </w:t>
            </w:r>
            <w:r w:rsidR="0070021B">
              <w:rPr>
                <w:rFonts w:ascii="Times New Roman" w:hAnsi="Times New Roman" w:cs="Times New Roman"/>
                <w:bCs/>
                <w:sz w:val="22"/>
                <w:szCs w:val="22"/>
              </w:rPr>
              <w:t>pod sp. zn</w:t>
            </w:r>
            <w:r w:rsidR="00B04AE2">
              <w:rPr>
                <w:rFonts w:ascii="Times New Roman" w:hAnsi="Times New Roman" w:cs="Times New Roman"/>
                <w:bCs/>
                <w:sz w:val="22"/>
                <w:szCs w:val="22"/>
              </w:rPr>
              <w:t>.</w:t>
            </w:r>
            <w:r w:rsidRPr="00882E79">
              <w:rPr>
                <w:rFonts w:ascii="Times New Roman" w:hAnsi="Times New Roman" w:cs="Times New Roman"/>
                <w:bCs/>
                <w:sz w:val="22"/>
                <w:szCs w:val="22"/>
              </w:rPr>
              <w:t xml:space="preserve"> B 5290</w:t>
            </w:r>
          </w:p>
          <w:p w14:paraId="5EE712F7" w14:textId="77777777" w:rsidR="00AB61B3" w:rsidRPr="00590C98" w:rsidRDefault="00AB61B3" w:rsidP="00D668AF">
            <w:pPr>
              <w:pStyle w:val="mntNormln"/>
              <w:rPr>
                <w:rFonts w:ascii="Times New Roman" w:hAnsi="Times New Roman" w:cs="Times New Roman"/>
                <w:bCs/>
                <w:sz w:val="22"/>
                <w:szCs w:val="22"/>
              </w:rPr>
            </w:pPr>
          </w:p>
        </w:tc>
      </w:tr>
    </w:tbl>
    <w:p w14:paraId="13934F03" w14:textId="77777777" w:rsidR="0056744D" w:rsidRDefault="0056744D" w:rsidP="0056744D">
      <w:pPr>
        <w:pStyle w:val="Obsah1"/>
      </w:pPr>
    </w:p>
    <w:p w14:paraId="73E83D14" w14:textId="77777777" w:rsidR="0056744D" w:rsidRDefault="0056744D" w:rsidP="0056744D">
      <w:pPr>
        <w:pStyle w:val="Obsah1"/>
      </w:pPr>
    </w:p>
    <w:p w14:paraId="64A1366B" w14:textId="154ADC0B" w:rsidR="00032B4F" w:rsidRDefault="00032B4F" w:rsidP="0056744D">
      <w:pPr>
        <w:pStyle w:val="Obsah1"/>
      </w:pPr>
      <w:r w:rsidRPr="000E0B98">
        <w:t>O</w:t>
      </w:r>
      <w:r w:rsidR="000E0B98" w:rsidRPr="000E0B98">
        <w:t>BSAH</w:t>
      </w:r>
      <w:r w:rsidRPr="000E0B98">
        <w:t>:</w:t>
      </w:r>
    </w:p>
    <w:p w14:paraId="70E33551" w14:textId="77777777" w:rsidR="00601991" w:rsidRPr="00601991" w:rsidRDefault="00601991" w:rsidP="00601991">
      <w:pPr>
        <w:pStyle w:val="Zkladntext"/>
      </w:pPr>
    </w:p>
    <w:p w14:paraId="17B19A7D" w14:textId="63F90CB5" w:rsidR="00032B4F" w:rsidRPr="002E2193" w:rsidRDefault="00572130" w:rsidP="0056744D">
      <w:pPr>
        <w:pStyle w:val="Obsah1"/>
        <w:tabs>
          <w:tab w:val="clear" w:pos="142"/>
          <w:tab w:val="left" w:pos="284"/>
        </w:tabs>
        <w:spacing w:after="120"/>
        <w:rPr>
          <w:rFonts w:eastAsiaTheme="majorEastAsia"/>
          <w:noProof/>
        </w:rPr>
      </w:pPr>
      <w:r w:rsidRPr="00953171">
        <w:fldChar w:fldCharType="begin"/>
      </w:r>
      <w:r w:rsidR="00032B4F" w:rsidRPr="00953171">
        <w:instrText xml:space="preserve"> TOC \o "1-1" \h \z \t "První úroveň smlouvy (Nadpis);1" </w:instrText>
      </w:r>
      <w:r w:rsidRPr="00953171">
        <w:fldChar w:fldCharType="separate"/>
      </w:r>
      <w:hyperlink w:anchor="_Toc333840958" w:history="1">
        <w:r w:rsidR="00032B4F" w:rsidRPr="002E2193">
          <w:rPr>
            <w:rFonts w:eastAsiaTheme="majorEastAsia"/>
            <w:noProof/>
          </w:rPr>
          <w:t>1.</w:t>
        </w:r>
        <w:r w:rsidR="00032B4F" w:rsidRPr="002E2193">
          <w:rPr>
            <w:rFonts w:eastAsiaTheme="majorEastAsia"/>
            <w:noProof/>
          </w:rPr>
          <w:tab/>
          <w:t>Úvodní ustanovení</w:t>
        </w:r>
        <w:r w:rsidR="00953171" w:rsidRPr="002E2193">
          <w:rPr>
            <w:rFonts w:eastAsiaTheme="majorEastAsia"/>
            <w:noProof/>
            <w:webHidden/>
          </w:rPr>
          <w:tab/>
        </w:r>
        <w:r w:rsidRPr="002E2193">
          <w:rPr>
            <w:rFonts w:eastAsiaTheme="majorEastAsia"/>
            <w:noProof/>
            <w:webHidden/>
          </w:rPr>
          <w:fldChar w:fldCharType="begin"/>
        </w:r>
        <w:r w:rsidR="00032B4F" w:rsidRPr="002E2193">
          <w:rPr>
            <w:rFonts w:eastAsiaTheme="majorEastAsia"/>
            <w:noProof/>
            <w:webHidden/>
          </w:rPr>
          <w:instrText xml:space="preserve"> PAGEREF _Toc333840958 \h </w:instrText>
        </w:r>
        <w:r w:rsidRPr="002E2193">
          <w:rPr>
            <w:rFonts w:eastAsiaTheme="majorEastAsia"/>
            <w:noProof/>
            <w:webHidden/>
          </w:rPr>
        </w:r>
        <w:r w:rsidRPr="002E2193">
          <w:rPr>
            <w:rFonts w:eastAsiaTheme="majorEastAsia"/>
            <w:noProof/>
            <w:webHidden/>
          </w:rPr>
          <w:fldChar w:fldCharType="separate"/>
        </w:r>
        <w:r w:rsidR="003756FB">
          <w:rPr>
            <w:rFonts w:eastAsiaTheme="majorEastAsia"/>
            <w:noProof/>
            <w:webHidden/>
          </w:rPr>
          <w:t>3</w:t>
        </w:r>
        <w:r w:rsidRPr="002E2193">
          <w:rPr>
            <w:rFonts w:eastAsiaTheme="majorEastAsia"/>
            <w:noProof/>
            <w:webHidden/>
          </w:rPr>
          <w:fldChar w:fldCharType="end"/>
        </w:r>
      </w:hyperlink>
    </w:p>
    <w:p w14:paraId="13806B4E" w14:textId="72BBAD89" w:rsidR="00032B4F" w:rsidRPr="002E2193" w:rsidRDefault="00000000" w:rsidP="0056744D">
      <w:pPr>
        <w:pStyle w:val="Obsah1"/>
        <w:tabs>
          <w:tab w:val="clear" w:pos="142"/>
          <w:tab w:val="left" w:pos="284"/>
        </w:tabs>
        <w:spacing w:after="120"/>
        <w:rPr>
          <w:rFonts w:eastAsiaTheme="majorEastAsia"/>
          <w:noProof/>
        </w:rPr>
      </w:pPr>
      <w:hyperlink w:anchor="_Toc333840959" w:history="1">
        <w:r w:rsidR="00032B4F" w:rsidRPr="002E2193">
          <w:rPr>
            <w:rFonts w:eastAsiaTheme="majorEastAsia"/>
            <w:noProof/>
          </w:rPr>
          <w:t>2.</w:t>
        </w:r>
        <w:r w:rsidR="00032B4F" w:rsidRPr="002E2193">
          <w:rPr>
            <w:rFonts w:eastAsiaTheme="majorEastAsia"/>
            <w:noProof/>
          </w:rPr>
          <w:tab/>
          <w:t>Definice a výklad pojmů</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_Toc333840959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3</w:t>
        </w:r>
        <w:r w:rsidR="00572130" w:rsidRPr="002E2193">
          <w:rPr>
            <w:rFonts w:eastAsiaTheme="majorEastAsia"/>
            <w:noProof/>
            <w:webHidden/>
          </w:rPr>
          <w:fldChar w:fldCharType="end"/>
        </w:r>
      </w:hyperlink>
    </w:p>
    <w:p w14:paraId="40A14429" w14:textId="25350C7C" w:rsidR="00032B4F" w:rsidRPr="002E2193" w:rsidRDefault="00000000" w:rsidP="0056744D">
      <w:pPr>
        <w:pStyle w:val="Obsah1"/>
        <w:tabs>
          <w:tab w:val="clear" w:pos="142"/>
          <w:tab w:val="left" w:pos="284"/>
        </w:tabs>
        <w:spacing w:after="120"/>
        <w:rPr>
          <w:rFonts w:eastAsiaTheme="majorEastAsia"/>
          <w:noProof/>
        </w:rPr>
      </w:pPr>
      <w:hyperlink w:anchor="_Toc333840960" w:history="1">
        <w:r w:rsidR="00032B4F" w:rsidRPr="002E2193">
          <w:rPr>
            <w:rFonts w:eastAsiaTheme="majorEastAsia"/>
            <w:noProof/>
          </w:rPr>
          <w:t>3.</w:t>
        </w:r>
        <w:r w:rsidR="00032B4F" w:rsidRPr="002E2193">
          <w:rPr>
            <w:rFonts w:eastAsiaTheme="majorEastAsia"/>
            <w:noProof/>
          </w:rPr>
          <w:tab/>
          <w:t xml:space="preserve">Dokumenty, kterými je </w:t>
        </w:r>
        <w:r w:rsidR="000B73B3" w:rsidRPr="002E2193">
          <w:rPr>
            <w:rFonts w:eastAsiaTheme="majorEastAsia"/>
            <w:noProof/>
          </w:rPr>
          <w:t xml:space="preserve">zhotovitel </w:t>
        </w:r>
        <w:r w:rsidR="00032B4F" w:rsidRPr="002E2193">
          <w:rPr>
            <w:rFonts w:eastAsiaTheme="majorEastAsia"/>
            <w:noProof/>
          </w:rPr>
          <w:t>vázán</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_Toc333840960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5</w:t>
        </w:r>
        <w:r w:rsidR="00572130" w:rsidRPr="002E2193">
          <w:rPr>
            <w:rFonts w:eastAsiaTheme="majorEastAsia"/>
            <w:noProof/>
            <w:webHidden/>
          </w:rPr>
          <w:fldChar w:fldCharType="end"/>
        </w:r>
      </w:hyperlink>
    </w:p>
    <w:p w14:paraId="05C0B4E9" w14:textId="74171C25" w:rsidR="00032B4F" w:rsidRPr="002E2193" w:rsidRDefault="00000000" w:rsidP="0056744D">
      <w:pPr>
        <w:pStyle w:val="Obsah1"/>
        <w:tabs>
          <w:tab w:val="clear" w:pos="142"/>
          <w:tab w:val="left" w:pos="284"/>
        </w:tabs>
        <w:spacing w:after="120"/>
        <w:rPr>
          <w:rFonts w:eastAsiaTheme="majorEastAsia"/>
          <w:noProof/>
        </w:rPr>
      </w:pPr>
      <w:hyperlink w:anchor="_Toc333840961" w:history="1">
        <w:r w:rsidR="00032B4F" w:rsidRPr="002E2193">
          <w:rPr>
            <w:rFonts w:eastAsiaTheme="majorEastAsia"/>
            <w:noProof/>
          </w:rPr>
          <w:t>4.</w:t>
        </w:r>
        <w:r w:rsidR="00032B4F" w:rsidRPr="002E2193">
          <w:rPr>
            <w:rFonts w:eastAsiaTheme="majorEastAsia"/>
            <w:noProof/>
          </w:rPr>
          <w:tab/>
          <w:t xml:space="preserve">Práva </w:t>
        </w:r>
        <w:r w:rsidR="000B73B3" w:rsidRPr="002E2193">
          <w:rPr>
            <w:rFonts w:eastAsiaTheme="majorEastAsia"/>
            <w:noProof/>
          </w:rPr>
          <w:t xml:space="preserve">objednatele </w:t>
        </w:r>
        <w:r w:rsidR="00032B4F" w:rsidRPr="002E2193">
          <w:rPr>
            <w:rFonts w:eastAsiaTheme="majorEastAsia"/>
            <w:noProof/>
          </w:rPr>
          <w:t xml:space="preserve">a všeobecné povinnosti </w:t>
        </w:r>
        <w:r w:rsidR="000B73B3" w:rsidRPr="002E2193">
          <w:rPr>
            <w:rFonts w:eastAsiaTheme="majorEastAsia"/>
            <w:noProof/>
          </w:rPr>
          <w:t>zhotovitele</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_Toc333840961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8</w:t>
        </w:r>
        <w:r w:rsidR="00572130" w:rsidRPr="002E2193">
          <w:rPr>
            <w:rFonts w:eastAsiaTheme="majorEastAsia"/>
            <w:noProof/>
            <w:webHidden/>
          </w:rPr>
          <w:fldChar w:fldCharType="end"/>
        </w:r>
      </w:hyperlink>
    </w:p>
    <w:p w14:paraId="4CE90438" w14:textId="476CB3B2" w:rsidR="00032B4F" w:rsidRPr="002E2193" w:rsidRDefault="00000000" w:rsidP="0056744D">
      <w:pPr>
        <w:pStyle w:val="Obsah1"/>
        <w:tabs>
          <w:tab w:val="clear" w:pos="142"/>
          <w:tab w:val="left" w:pos="284"/>
        </w:tabs>
        <w:spacing w:after="120"/>
        <w:rPr>
          <w:rFonts w:eastAsiaTheme="majorEastAsia"/>
          <w:noProof/>
        </w:rPr>
      </w:pPr>
      <w:hyperlink w:anchor="_Toc333840962" w:history="1">
        <w:r w:rsidR="00032B4F" w:rsidRPr="002E2193">
          <w:rPr>
            <w:rFonts w:eastAsiaTheme="majorEastAsia"/>
            <w:noProof/>
          </w:rPr>
          <w:t>5.</w:t>
        </w:r>
        <w:r w:rsidR="00032B4F" w:rsidRPr="002E2193">
          <w:rPr>
            <w:rFonts w:eastAsiaTheme="majorEastAsia"/>
            <w:noProof/>
          </w:rPr>
          <w:tab/>
          <w:t>Komunikace</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_Toc333840962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10</w:t>
        </w:r>
        <w:r w:rsidR="00572130" w:rsidRPr="002E2193">
          <w:rPr>
            <w:rFonts w:eastAsiaTheme="majorEastAsia"/>
            <w:noProof/>
            <w:webHidden/>
          </w:rPr>
          <w:fldChar w:fldCharType="end"/>
        </w:r>
      </w:hyperlink>
    </w:p>
    <w:p w14:paraId="2253AD51" w14:textId="354D1D27" w:rsidR="00032B4F" w:rsidRPr="002E2193" w:rsidRDefault="00000000" w:rsidP="0056744D">
      <w:pPr>
        <w:pStyle w:val="Obsah1"/>
        <w:tabs>
          <w:tab w:val="clear" w:pos="142"/>
          <w:tab w:val="left" w:pos="284"/>
        </w:tabs>
        <w:spacing w:after="120"/>
        <w:rPr>
          <w:rFonts w:eastAsiaTheme="majorEastAsia"/>
          <w:noProof/>
        </w:rPr>
      </w:pPr>
      <w:hyperlink w:anchor="_Toc333840963" w:history="1">
        <w:r w:rsidR="00032B4F" w:rsidRPr="002E2193">
          <w:rPr>
            <w:rFonts w:eastAsiaTheme="majorEastAsia"/>
            <w:noProof/>
          </w:rPr>
          <w:t>6.</w:t>
        </w:r>
        <w:r w:rsidR="00032B4F" w:rsidRPr="002E2193">
          <w:rPr>
            <w:rFonts w:eastAsiaTheme="majorEastAsia"/>
            <w:noProof/>
          </w:rPr>
          <w:tab/>
          <w:t>Důvěrné informace</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_Toc333840963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10</w:t>
        </w:r>
        <w:r w:rsidR="00572130" w:rsidRPr="002E2193">
          <w:rPr>
            <w:rFonts w:eastAsiaTheme="majorEastAsia"/>
            <w:noProof/>
            <w:webHidden/>
          </w:rPr>
          <w:fldChar w:fldCharType="end"/>
        </w:r>
      </w:hyperlink>
    </w:p>
    <w:p w14:paraId="7F2CAF26" w14:textId="1FDA08B0" w:rsidR="00032B4F" w:rsidRPr="002E2193" w:rsidRDefault="00000000" w:rsidP="0056744D">
      <w:pPr>
        <w:pStyle w:val="Obsah1"/>
        <w:tabs>
          <w:tab w:val="clear" w:pos="142"/>
          <w:tab w:val="left" w:pos="284"/>
        </w:tabs>
        <w:spacing w:after="120"/>
        <w:rPr>
          <w:rFonts w:eastAsiaTheme="majorEastAsia"/>
          <w:noProof/>
        </w:rPr>
      </w:pPr>
      <w:hyperlink w:anchor="_Toc333840965" w:history="1">
        <w:r w:rsidR="00032B4F" w:rsidRPr="002E2193">
          <w:rPr>
            <w:rFonts w:eastAsiaTheme="majorEastAsia"/>
            <w:noProof/>
          </w:rPr>
          <w:t>7.</w:t>
        </w:r>
        <w:r w:rsidR="00032B4F" w:rsidRPr="002E2193">
          <w:rPr>
            <w:rFonts w:eastAsiaTheme="majorEastAsia"/>
            <w:noProof/>
          </w:rPr>
          <w:tab/>
          <w:t>Dílo</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_Toc333840965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11</w:t>
        </w:r>
        <w:r w:rsidR="00572130" w:rsidRPr="002E2193">
          <w:rPr>
            <w:rFonts w:eastAsiaTheme="majorEastAsia"/>
            <w:noProof/>
            <w:webHidden/>
          </w:rPr>
          <w:fldChar w:fldCharType="end"/>
        </w:r>
      </w:hyperlink>
    </w:p>
    <w:p w14:paraId="704843E1" w14:textId="3AFBD7DB" w:rsidR="00032B4F" w:rsidRPr="002E2193" w:rsidRDefault="00000000" w:rsidP="0056744D">
      <w:pPr>
        <w:pStyle w:val="Obsah1"/>
        <w:tabs>
          <w:tab w:val="clear" w:pos="142"/>
          <w:tab w:val="left" w:pos="284"/>
        </w:tabs>
        <w:spacing w:after="120"/>
        <w:rPr>
          <w:rFonts w:eastAsiaTheme="majorEastAsia"/>
          <w:noProof/>
        </w:rPr>
      </w:pPr>
      <w:hyperlink w:anchor="_Toc333840966" w:history="1">
        <w:r w:rsidR="00032B4F" w:rsidRPr="002E2193">
          <w:rPr>
            <w:rFonts w:eastAsiaTheme="majorEastAsia"/>
            <w:noProof/>
          </w:rPr>
          <w:t>8.</w:t>
        </w:r>
        <w:r w:rsidR="00032B4F" w:rsidRPr="002E2193">
          <w:rPr>
            <w:rFonts w:eastAsiaTheme="majorEastAsia"/>
            <w:noProof/>
          </w:rPr>
          <w:tab/>
          <w:t xml:space="preserve">Cena </w:t>
        </w:r>
        <w:r w:rsidR="000B73B3" w:rsidRPr="002E2193">
          <w:rPr>
            <w:rFonts w:eastAsiaTheme="majorEastAsia"/>
            <w:noProof/>
          </w:rPr>
          <w:t xml:space="preserve">díla </w:t>
        </w:r>
        <w:r w:rsidR="00032B4F" w:rsidRPr="002E2193">
          <w:rPr>
            <w:rFonts w:eastAsiaTheme="majorEastAsia"/>
            <w:noProof/>
          </w:rPr>
          <w:t>a platební podmínky</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_Toc333840966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13</w:t>
        </w:r>
        <w:r w:rsidR="00572130" w:rsidRPr="002E2193">
          <w:rPr>
            <w:rFonts w:eastAsiaTheme="majorEastAsia"/>
            <w:noProof/>
            <w:webHidden/>
          </w:rPr>
          <w:fldChar w:fldCharType="end"/>
        </w:r>
      </w:hyperlink>
    </w:p>
    <w:p w14:paraId="1F611157" w14:textId="688EE898" w:rsidR="00032B4F" w:rsidRPr="002E2193" w:rsidRDefault="00000000" w:rsidP="0056744D">
      <w:pPr>
        <w:pStyle w:val="Obsah1"/>
        <w:tabs>
          <w:tab w:val="clear" w:pos="142"/>
          <w:tab w:val="left" w:pos="284"/>
        </w:tabs>
        <w:spacing w:after="120"/>
        <w:rPr>
          <w:rFonts w:eastAsiaTheme="majorEastAsia"/>
          <w:noProof/>
        </w:rPr>
      </w:pPr>
      <w:hyperlink w:anchor="_Toc333840967" w:history="1">
        <w:r w:rsidR="00032B4F" w:rsidRPr="002E2193">
          <w:rPr>
            <w:rFonts w:eastAsiaTheme="majorEastAsia"/>
            <w:noProof/>
          </w:rPr>
          <w:t>9.</w:t>
        </w:r>
        <w:r w:rsidR="00032B4F" w:rsidRPr="002E2193">
          <w:rPr>
            <w:rFonts w:eastAsiaTheme="majorEastAsia"/>
            <w:noProof/>
          </w:rPr>
          <w:tab/>
          <w:t>Prováděcí podklady</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_Toc333840967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15</w:t>
        </w:r>
        <w:r w:rsidR="00572130" w:rsidRPr="002E2193">
          <w:rPr>
            <w:rFonts w:eastAsiaTheme="majorEastAsia"/>
            <w:noProof/>
            <w:webHidden/>
          </w:rPr>
          <w:fldChar w:fldCharType="end"/>
        </w:r>
      </w:hyperlink>
    </w:p>
    <w:p w14:paraId="69E30128" w14:textId="77731BCB" w:rsidR="00032B4F" w:rsidRPr="002E2193" w:rsidRDefault="00000000" w:rsidP="0056744D">
      <w:pPr>
        <w:pStyle w:val="Obsah1"/>
        <w:tabs>
          <w:tab w:val="clear" w:pos="142"/>
          <w:tab w:val="left" w:pos="284"/>
        </w:tabs>
        <w:spacing w:after="120"/>
        <w:rPr>
          <w:rFonts w:eastAsiaTheme="majorEastAsia"/>
          <w:noProof/>
        </w:rPr>
      </w:pPr>
      <w:hyperlink w:anchor="_Toc333840968" w:history="1">
        <w:r w:rsidR="00032B4F" w:rsidRPr="002E2193">
          <w:rPr>
            <w:rFonts w:eastAsiaTheme="majorEastAsia"/>
            <w:noProof/>
          </w:rPr>
          <w:t>10.</w:t>
        </w:r>
        <w:r w:rsidR="00032B4F" w:rsidRPr="002E2193">
          <w:rPr>
            <w:rFonts w:eastAsiaTheme="majorEastAsia"/>
            <w:noProof/>
          </w:rPr>
          <w:tab/>
          <w:t xml:space="preserve">Vymezení a příprava </w:t>
        </w:r>
        <w:r w:rsidR="000B73B3" w:rsidRPr="002E2193">
          <w:rPr>
            <w:rFonts w:eastAsiaTheme="majorEastAsia"/>
            <w:noProof/>
          </w:rPr>
          <w:t>staveniště</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_Toc333840968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17</w:t>
        </w:r>
        <w:r w:rsidR="00572130" w:rsidRPr="002E2193">
          <w:rPr>
            <w:rFonts w:eastAsiaTheme="majorEastAsia"/>
            <w:noProof/>
            <w:webHidden/>
          </w:rPr>
          <w:fldChar w:fldCharType="end"/>
        </w:r>
      </w:hyperlink>
    </w:p>
    <w:p w14:paraId="44B05178" w14:textId="5284CC57" w:rsidR="00032B4F" w:rsidRPr="002E2193" w:rsidRDefault="00000000" w:rsidP="0056744D">
      <w:pPr>
        <w:pStyle w:val="Obsah1"/>
        <w:tabs>
          <w:tab w:val="clear" w:pos="142"/>
          <w:tab w:val="left" w:pos="284"/>
        </w:tabs>
        <w:spacing w:after="120"/>
        <w:rPr>
          <w:rFonts w:eastAsiaTheme="majorEastAsia"/>
          <w:noProof/>
        </w:rPr>
      </w:pPr>
      <w:hyperlink w:anchor="_Toc333840969" w:history="1">
        <w:r w:rsidR="00032B4F" w:rsidRPr="002E2193">
          <w:rPr>
            <w:rFonts w:eastAsiaTheme="majorEastAsia"/>
            <w:noProof/>
          </w:rPr>
          <w:t>11.</w:t>
        </w:r>
        <w:r w:rsidR="00032B4F" w:rsidRPr="002E2193">
          <w:rPr>
            <w:rFonts w:eastAsiaTheme="majorEastAsia"/>
            <w:noProof/>
          </w:rPr>
          <w:tab/>
          <w:t xml:space="preserve">Režim </w:t>
        </w:r>
        <w:r w:rsidR="000B73B3" w:rsidRPr="002E2193">
          <w:rPr>
            <w:rFonts w:eastAsiaTheme="majorEastAsia"/>
            <w:noProof/>
          </w:rPr>
          <w:t>staveniště</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_Toc333840969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18</w:t>
        </w:r>
        <w:r w:rsidR="00572130" w:rsidRPr="002E2193">
          <w:rPr>
            <w:rFonts w:eastAsiaTheme="majorEastAsia"/>
            <w:noProof/>
            <w:webHidden/>
          </w:rPr>
          <w:fldChar w:fldCharType="end"/>
        </w:r>
      </w:hyperlink>
    </w:p>
    <w:p w14:paraId="3B323EB0" w14:textId="556D9AB2" w:rsidR="00032B4F" w:rsidRPr="002E2193" w:rsidRDefault="00000000" w:rsidP="0056744D">
      <w:pPr>
        <w:pStyle w:val="Obsah1"/>
        <w:tabs>
          <w:tab w:val="clear" w:pos="142"/>
          <w:tab w:val="left" w:pos="284"/>
        </w:tabs>
        <w:spacing w:after="120"/>
        <w:rPr>
          <w:rFonts w:eastAsiaTheme="majorEastAsia"/>
          <w:noProof/>
        </w:rPr>
      </w:pPr>
      <w:hyperlink w:anchor="_Toc333840970" w:history="1">
        <w:r w:rsidR="00032B4F" w:rsidRPr="002E2193">
          <w:rPr>
            <w:rFonts w:eastAsiaTheme="majorEastAsia"/>
            <w:noProof/>
          </w:rPr>
          <w:t>12.</w:t>
        </w:r>
        <w:r w:rsidR="00032B4F" w:rsidRPr="002E2193">
          <w:rPr>
            <w:rFonts w:eastAsiaTheme="majorEastAsia"/>
            <w:noProof/>
          </w:rPr>
          <w:tab/>
          <w:t>Provádění stavebních prací</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_Toc333840970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20</w:t>
        </w:r>
        <w:r w:rsidR="00572130" w:rsidRPr="002E2193">
          <w:rPr>
            <w:rFonts w:eastAsiaTheme="majorEastAsia"/>
            <w:noProof/>
            <w:webHidden/>
          </w:rPr>
          <w:fldChar w:fldCharType="end"/>
        </w:r>
      </w:hyperlink>
    </w:p>
    <w:p w14:paraId="119BB477" w14:textId="3B4D90F5" w:rsidR="00032B4F" w:rsidRPr="002E2193" w:rsidRDefault="00000000" w:rsidP="0056744D">
      <w:pPr>
        <w:pStyle w:val="Obsah1"/>
        <w:tabs>
          <w:tab w:val="clear" w:pos="142"/>
          <w:tab w:val="left" w:pos="284"/>
        </w:tabs>
        <w:spacing w:after="120"/>
        <w:rPr>
          <w:rFonts w:eastAsiaTheme="majorEastAsia"/>
          <w:noProof/>
        </w:rPr>
      </w:pPr>
      <w:hyperlink w:anchor="_Toc333840971" w:history="1">
        <w:r w:rsidR="00032B4F" w:rsidRPr="002E2193">
          <w:rPr>
            <w:rFonts w:eastAsiaTheme="majorEastAsia"/>
            <w:noProof/>
          </w:rPr>
          <w:t>13.</w:t>
        </w:r>
        <w:r w:rsidR="00032B4F" w:rsidRPr="002E2193">
          <w:rPr>
            <w:rFonts w:eastAsiaTheme="majorEastAsia"/>
            <w:noProof/>
          </w:rPr>
          <w:tab/>
          <w:t>Stavební deník</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_Toc333840971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22</w:t>
        </w:r>
        <w:r w:rsidR="00572130" w:rsidRPr="002E2193">
          <w:rPr>
            <w:rFonts w:eastAsiaTheme="majorEastAsia"/>
            <w:noProof/>
            <w:webHidden/>
          </w:rPr>
          <w:fldChar w:fldCharType="end"/>
        </w:r>
      </w:hyperlink>
    </w:p>
    <w:p w14:paraId="1D66FA7F" w14:textId="1918436A" w:rsidR="00032B4F" w:rsidRPr="002E2193" w:rsidRDefault="00000000" w:rsidP="0056744D">
      <w:pPr>
        <w:pStyle w:val="Obsah1"/>
        <w:tabs>
          <w:tab w:val="clear" w:pos="142"/>
          <w:tab w:val="left" w:pos="284"/>
        </w:tabs>
        <w:spacing w:after="120"/>
        <w:rPr>
          <w:rFonts w:eastAsiaTheme="majorEastAsia"/>
          <w:noProof/>
        </w:rPr>
      </w:pPr>
      <w:hyperlink w:anchor="_Toc333840972" w:history="1">
        <w:r w:rsidR="00032B4F" w:rsidRPr="002E2193">
          <w:rPr>
            <w:rFonts w:eastAsiaTheme="majorEastAsia"/>
            <w:noProof/>
          </w:rPr>
          <w:t>14.</w:t>
        </w:r>
        <w:r w:rsidR="00032B4F" w:rsidRPr="002E2193">
          <w:rPr>
            <w:rFonts w:eastAsiaTheme="majorEastAsia"/>
            <w:noProof/>
          </w:rPr>
          <w:tab/>
          <w:t xml:space="preserve">Technický dozor </w:t>
        </w:r>
        <w:r w:rsidR="000B73B3" w:rsidRPr="002E2193">
          <w:rPr>
            <w:rFonts w:eastAsiaTheme="majorEastAsia"/>
            <w:noProof/>
          </w:rPr>
          <w:t>objednatele</w:t>
        </w:r>
        <w:r w:rsidR="00601991">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_Toc333840972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22</w:t>
        </w:r>
        <w:r w:rsidR="00572130" w:rsidRPr="002E2193">
          <w:rPr>
            <w:rFonts w:eastAsiaTheme="majorEastAsia"/>
            <w:noProof/>
            <w:webHidden/>
          </w:rPr>
          <w:fldChar w:fldCharType="end"/>
        </w:r>
      </w:hyperlink>
    </w:p>
    <w:p w14:paraId="12A495A2" w14:textId="4D2DB19B" w:rsidR="00032B4F" w:rsidRPr="002E2193" w:rsidRDefault="00000000" w:rsidP="0056744D">
      <w:pPr>
        <w:pStyle w:val="Obsah1"/>
        <w:tabs>
          <w:tab w:val="clear" w:pos="142"/>
          <w:tab w:val="left" w:pos="284"/>
        </w:tabs>
        <w:spacing w:after="120"/>
        <w:rPr>
          <w:rFonts w:eastAsiaTheme="majorEastAsia"/>
          <w:noProof/>
        </w:rPr>
      </w:pPr>
      <w:hyperlink w:anchor="_Toc333840973" w:history="1">
        <w:r w:rsidR="00032B4F" w:rsidRPr="002E2193">
          <w:rPr>
            <w:rFonts w:eastAsiaTheme="majorEastAsia"/>
            <w:noProof/>
          </w:rPr>
          <w:t>15.</w:t>
        </w:r>
        <w:r w:rsidR="00032B4F" w:rsidRPr="002E2193">
          <w:rPr>
            <w:rFonts w:eastAsiaTheme="majorEastAsia"/>
            <w:noProof/>
          </w:rPr>
          <w:tab/>
          <w:t xml:space="preserve">Pracovní síly a </w:t>
        </w:r>
        <w:r w:rsidR="000B73B3" w:rsidRPr="002E2193">
          <w:rPr>
            <w:rFonts w:eastAsiaTheme="majorEastAsia"/>
            <w:noProof/>
          </w:rPr>
          <w:t xml:space="preserve">bezpečnost </w:t>
        </w:r>
        <w:r w:rsidR="00032B4F" w:rsidRPr="002E2193">
          <w:rPr>
            <w:rFonts w:eastAsiaTheme="majorEastAsia"/>
            <w:noProof/>
          </w:rPr>
          <w:t xml:space="preserve">a ochrana zdraví při práci </w:t>
        </w:r>
        <w:r w:rsidR="00953171" w:rsidRPr="002E2193">
          <w:rPr>
            <w:rFonts w:eastAsiaTheme="majorEastAsia"/>
            <w:noProof/>
          </w:rPr>
          <w:t>(BOZP)</w:t>
        </w:r>
        <w:r w:rsidR="00601991">
          <w:rPr>
            <w:rFonts w:eastAsiaTheme="majorEastAsia"/>
            <w:noProof/>
          </w:rPr>
          <w:t xml:space="preserve"> </w:t>
        </w:r>
        <w:r w:rsidR="0056744D">
          <w:rPr>
            <w:rFonts w:eastAsiaTheme="majorEastAsia"/>
            <w:noProof/>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_Toc333840973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24</w:t>
        </w:r>
        <w:r w:rsidR="00572130" w:rsidRPr="002E2193">
          <w:rPr>
            <w:rFonts w:eastAsiaTheme="majorEastAsia"/>
            <w:noProof/>
            <w:webHidden/>
          </w:rPr>
          <w:fldChar w:fldCharType="end"/>
        </w:r>
      </w:hyperlink>
    </w:p>
    <w:p w14:paraId="4F0D23DE" w14:textId="377BCBEA" w:rsidR="00032B4F" w:rsidRPr="002E2193" w:rsidRDefault="00000000" w:rsidP="0056744D">
      <w:pPr>
        <w:pStyle w:val="Obsah1"/>
        <w:tabs>
          <w:tab w:val="clear" w:pos="142"/>
          <w:tab w:val="left" w:pos="284"/>
        </w:tabs>
        <w:spacing w:after="120"/>
        <w:rPr>
          <w:rFonts w:eastAsiaTheme="majorEastAsia"/>
          <w:noProof/>
        </w:rPr>
      </w:pPr>
      <w:hyperlink w:anchor="_Toc333840974" w:history="1">
        <w:r w:rsidR="00032B4F" w:rsidRPr="002E2193">
          <w:rPr>
            <w:rFonts w:eastAsiaTheme="majorEastAsia"/>
            <w:noProof/>
          </w:rPr>
          <w:t>16.</w:t>
        </w:r>
        <w:r w:rsidR="00032B4F" w:rsidRPr="002E2193">
          <w:rPr>
            <w:rFonts w:eastAsiaTheme="majorEastAsia"/>
            <w:noProof/>
          </w:rPr>
          <w:tab/>
          <w:t xml:space="preserve">Realizační harmonogram a prodlení </w:t>
        </w:r>
        <w:r w:rsidR="000B73B3" w:rsidRPr="002E2193">
          <w:rPr>
            <w:rFonts w:eastAsiaTheme="majorEastAsia"/>
            <w:noProof/>
          </w:rPr>
          <w:t>zhotovitele</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_Toc333840974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26</w:t>
        </w:r>
        <w:r w:rsidR="00572130" w:rsidRPr="002E2193">
          <w:rPr>
            <w:rFonts w:eastAsiaTheme="majorEastAsia"/>
            <w:noProof/>
            <w:webHidden/>
          </w:rPr>
          <w:fldChar w:fldCharType="end"/>
        </w:r>
      </w:hyperlink>
    </w:p>
    <w:p w14:paraId="4625E872" w14:textId="01DE8175" w:rsidR="00032B4F" w:rsidRPr="002E2193" w:rsidRDefault="00000000" w:rsidP="0056744D">
      <w:pPr>
        <w:pStyle w:val="Obsah1"/>
        <w:tabs>
          <w:tab w:val="clear" w:pos="142"/>
          <w:tab w:val="left" w:pos="284"/>
        </w:tabs>
        <w:spacing w:after="120"/>
        <w:rPr>
          <w:rFonts w:eastAsiaTheme="majorEastAsia"/>
          <w:noProof/>
        </w:rPr>
      </w:pPr>
      <w:hyperlink w:anchor="_Toc333840975" w:history="1">
        <w:r w:rsidR="00032B4F" w:rsidRPr="002E2193">
          <w:rPr>
            <w:rFonts w:eastAsiaTheme="majorEastAsia"/>
            <w:noProof/>
          </w:rPr>
          <w:t>17.</w:t>
        </w:r>
        <w:r w:rsidR="00032B4F" w:rsidRPr="002E2193">
          <w:rPr>
            <w:rFonts w:eastAsiaTheme="majorEastAsia"/>
            <w:noProof/>
          </w:rPr>
          <w:tab/>
          <w:t>Zdržení a přerušení prací</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_Toc333840975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27</w:t>
        </w:r>
        <w:r w:rsidR="00572130" w:rsidRPr="002E2193">
          <w:rPr>
            <w:rFonts w:eastAsiaTheme="majorEastAsia"/>
            <w:noProof/>
            <w:webHidden/>
          </w:rPr>
          <w:fldChar w:fldCharType="end"/>
        </w:r>
      </w:hyperlink>
    </w:p>
    <w:p w14:paraId="37532D5D" w14:textId="6D78AB83" w:rsidR="00032B4F" w:rsidRPr="002E2193" w:rsidRDefault="00000000" w:rsidP="0056744D">
      <w:pPr>
        <w:pStyle w:val="Obsah1"/>
        <w:tabs>
          <w:tab w:val="clear" w:pos="142"/>
          <w:tab w:val="left" w:pos="284"/>
        </w:tabs>
        <w:spacing w:after="120"/>
        <w:rPr>
          <w:rFonts w:eastAsiaTheme="majorEastAsia"/>
          <w:noProof/>
        </w:rPr>
      </w:pPr>
      <w:hyperlink w:anchor="_Toc333840976" w:history="1">
        <w:r w:rsidR="00032B4F" w:rsidRPr="002E2193">
          <w:rPr>
            <w:rFonts w:eastAsiaTheme="majorEastAsia"/>
            <w:noProof/>
          </w:rPr>
          <w:t>18.</w:t>
        </w:r>
        <w:r w:rsidR="00032B4F" w:rsidRPr="002E2193">
          <w:rPr>
            <w:rFonts w:eastAsiaTheme="majorEastAsia"/>
            <w:noProof/>
          </w:rPr>
          <w:tab/>
          <w:t>Kontrola prací před zakrytím</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_Toc333840976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27</w:t>
        </w:r>
        <w:r w:rsidR="00572130" w:rsidRPr="002E2193">
          <w:rPr>
            <w:rFonts w:eastAsiaTheme="majorEastAsia"/>
            <w:noProof/>
            <w:webHidden/>
          </w:rPr>
          <w:fldChar w:fldCharType="end"/>
        </w:r>
      </w:hyperlink>
    </w:p>
    <w:p w14:paraId="0D001B5C" w14:textId="69C7017F" w:rsidR="00032B4F" w:rsidRPr="002E2193" w:rsidRDefault="00000000" w:rsidP="0056744D">
      <w:pPr>
        <w:pStyle w:val="Obsah1"/>
        <w:tabs>
          <w:tab w:val="clear" w:pos="142"/>
          <w:tab w:val="left" w:pos="284"/>
        </w:tabs>
        <w:spacing w:after="120"/>
        <w:rPr>
          <w:rFonts w:eastAsiaTheme="majorEastAsia"/>
          <w:noProof/>
        </w:rPr>
      </w:pPr>
      <w:hyperlink w:anchor="_Toc333840977" w:history="1">
        <w:r w:rsidR="00032B4F" w:rsidRPr="002E2193">
          <w:rPr>
            <w:rFonts w:eastAsiaTheme="majorEastAsia"/>
            <w:noProof/>
          </w:rPr>
          <w:t>19.</w:t>
        </w:r>
        <w:r w:rsidR="00032B4F" w:rsidRPr="002E2193">
          <w:rPr>
            <w:rFonts w:eastAsiaTheme="majorEastAsia"/>
            <w:noProof/>
          </w:rPr>
          <w:tab/>
          <w:t xml:space="preserve">Kontrola stavebních prací </w:t>
        </w:r>
        <w:r w:rsidR="000B73B3" w:rsidRPr="002E2193">
          <w:rPr>
            <w:rFonts w:eastAsiaTheme="majorEastAsia"/>
            <w:noProof/>
          </w:rPr>
          <w:t>objednatelem</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_Toc333840977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28</w:t>
        </w:r>
        <w:r w:rsidR="00572130" w:rsidRPr="002E2193">
          <w:rPr>
            <w:rFonts w:eastAsiaTheme="majorEastAsia"/>
            <w:noProof/>
            <w:webHidden/>
          </w:rPr>
          <w:fldChar w:fldCharType="end"/>
        </w:r>
      </w:hyperlink>
    </w:p>
    <w:p w14:paraId="58265257" w14:textId="005CC25F" w:rsidR="00032B4F" w:rsidRPr="002E2193" w:rsidRDefault="00000000" w:rsidP="0056744D">
      <w:pPr>
        <w:pStyle w:val="Obsah1"/>
        <w:tabs>
          <w:tab w:val="clear" w:pos="142"/>
          <w:tab w:val="left" w:pos="284"/>
        </w:tabs>
        <w:spacing w:after="120"/>
        <w:rPr>
          <w:rFonts w:eastAsiaTheme="majorEastAsia"/>
          <w:noProof/>
        </w:rPr>
      </w:pPr>
      <w:hyperlink w:anchor="_Toc333840978" w:history="1">
        <w:r w:rsidR="00032B4F" w:rsidRPr="002E2193">
          <w:rPr>
            <w:rFonts w:eastAsiaTheme="majorEastAsia"/>
            <w:noProof/>
          </w:rPr>
          <w:t>20.</w:t>
        </w:r>
        <w:r w:rsidR="00032B4F" w:rsidRPr="002E2193">
          <w:rPr>
            <w:rFonts w:eastAsiaTheme="majorEastAsia"/>
            <w:noProof/>
          </w:rPr>
          <w:tab/>
          <w:t xml:space="preserve">Předání a převzetí </w:t>
        </w:r>
        <w:r w:rsidR="000B73B3" w:rsidRPr="002E2193">
          <w:rPr>
            <w:rFonts w:eastAsiaTheme="majorEastAsia"/>
            <w:noProof/>
          </w:rPr>
          <w:t>díla</w:t>
        </w:r>
        <w:r w:rsidR="00032B4F" w:rsidRPr="002E2193">
          <w:rPr>
            <w:rFonts w:eastAsiaTheme="majorEastAsia"/>
            <w:noProof/>
            <w:webHidden/>
          </w:rPr>
          <w:tab/>
          <w:t>30</w:t>
        </w:r>
      </w:hyperlink>
    </w:p>
    <w:p w14:paraId="5131BD1B" w14:textId="6EAD2EFE" w:rsidR="00032B4F" w:rsidRPr="002E2193" w:rsidRDefault="00000000" w:rsidP="0056744D">
      <w:pPr>
        <w:pStyle w:val="Obsah1"/>
        <w:tabs>
          <w:tab w:val="clear" w:pos="142"/>
          <w:tab w:val="left" w:pos="284"/>
        </w:tabs>
        <w:spacing w:after="120"/>
        <w:rPr>
          <w:rFonts w:eastAsiaTheme="majorEastAsia"/>
          <w:noProof/>
        </w:rPr>
      </w:pPr>
      <w:hyperlink w:anchor="_Toc333840979" w:history="1">
        <w:r w:rsidR="00032B4F" w:rsidRPr="002E2193">
          <w:rPr>
            <w:rFonts w:eastAsiaTheme="majorEastAsia"/>
            <w:noProof/>
          </w:rPr>
          <w:t>21.</w:t>
        </w:r>
        <w:r w:rsidR="00032B4F" w:rsidRPr="002E2193">
          <w:rPr>
            <w:rFonts w:eastAsiaTheme="majorEastAsia"/>
            <w:noProof/>
          </w:rPr>
          <w:tab/>
          <w:t>Dokončení zbývajících prací a odstranění vad</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_Toc333840979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33</w:t>
        </w:r>
        <w:r w:rsidR="00572130" w:rsidRPr="002E2193">
          <w:rPr>
            <w:rFonts w:eastAsiaTheme="majorEastAsia"/>
            <w:noProof/>
            <w:webHidden/>
          </w:rPr>
          <w:fldChar w:fldCharType="end"/>
        </w:r>
      </w:hyperlink>
    </w:p>
    <w:p w14:paraId="7C30850E" w14:textId="1FA29A0B" w:rsidR="00032B4F" w:rsidRPr="002E2193" w:rsidRDefault="00000000" w:rsidP="0056744D">
      <w:pPr>
        <w:pStyle w:val="Obsah1"/>
        <w:tabs>
          <w:tab w:val="clear" w:pos="142"/>
          <w:tab w:val="left" w:pos="284"/>
        </w:tabs>
        <w:spacing w:after="120"/>
        <w:rPr>
          <w:rFonts w:eastAsiaTheme="majorEastAsia"/>
          <w:noProof/>
        </w:rPr>
      </w:pPr>
      <w:hyperlink w:anchor="_Toc333840980" w:history="1">
        <w:r w:rsidR="00032B4F" w:rsidRPr="002E2193">
          <w:rPr>
            <w:rFonts w:eastAsiaTheme="majorEastAsia"/>
            <w:noProof/>
          </w:rPr>
          <w:t>22.</w:t>
        </w:r>
        <w:r w:rsidR="00032B4F" w:rsidRPr="002E2193">
          <w:rPr>
            <w:rFonts w:eastAsiaTheme="majorEastAsia"/>
            <w:noProof/>
          </w:rPr>
          <w:tab/>
          <w:t>Odpovědnost za vady a za odstranění škod</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_Toc333840980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35</w:t>
        </w:r>
        <w:r w:rsidR="00572130" w:rsidRPr="002E2193">
          <w:rPr>
            <w:rFonts w:eastAsiaTheme="majorEastAsia"/>
            <w:noProof/>
            <w:webHidden/>
          </w:rPr>
          <w:fldChar w:fldCharType="end"/>
        </w:r>
      </w:hyperlink>
    </w:p>
    <w:p w14:paraId="6C6D5887" w14:textId="5C212D83" w:rsidR="00032B4F" w:rsidRPr="002E2193" w:rsidRDefault="00000000" w:rsidP="0056744D">
      <w:pPr>
        <w:pStyle w:val="Obsah1"/>
        <w:tabs>
          <w:tab w:val="clear" w:pos="142"/>
          <w:tab w:val="left" w:pos="284"/>
        </w:tabs>
        <w:spacing w:after="120"/>
        <w:rPr>
          <w:rFonts w:eastAsiaTheme="majorEastAsia"/>
          <w:noProof/>
        </w:rPr>
      </w:pPr>
      <w:hyperlink w:anchor="_Toc333840981" w:history="1">
        <w:r w:rsidR="00032B4F" w:rsidRPr="002E2193">
          <w:rPr>
            <w:rFonts w:eastAsiaTheme="majorEastAsia"/>
            <w:noProof/>
          </w:rPr>
          <w:t>23.</w:t>
        </w:r>
        <w:r w:rsidR="00032B4F" w:rsidRPr="002E2193">
          <w:rPr>
            <w:rFonts w:eastAsiaTheme="majorEastAsia"/>
            <w:noProof/>
          </w:rPr>
          <w:tab/>
          <w:t>Záru</w:t>
        </w:r>
        <w:r w:rsidR="000334E3" w:rsidRPr="002E2193">
          <w:rPr>
            <w:rFonts w:eastAsiaTheme="majorEastAsia"/>
            <w:noProof/>
          </w:rPr>
          <w:t>ční doba</w:t>
        </w:r>
        <w:r w:rsidR="00032B4F" w:rsidRPr="002E2193">
          <w:rPr>
            <w:rFonts w:eastAsiaTheme="majorEastAsia"/>
            <w:noProof/>
          </w:rPr>
          <w:t xml:space="preserve"> a </w:t>
        </w:r>
        <w:r w:rsidR="000B73B3" w:rsidRPr="002E2193">
          <w:rPr>
            <w:rFonts w:eastAsiaTheme="majorEastAsia"/>
            <w:noProof/>
          </w:rPr>
          <w:t xml:space="preserve">garanční </w:t>
        </w:r>
        <w:r w:rsidR="00032B4F" w:rsidRPr="002E2193">
          <w:rPr>
            <w:rFonts w:eastAsiaTheme="majorEastAsia"/>
            <w:noProof/>
          </w:rPr>
          <w:t>záruka</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_Toc333840981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36</w:t>
        </w:r>
        <w:r w:rsidR="00572130" w:rsidRPr="002E2193">
          <w:rPr>
            <w:rFonts w:eastAsiaTheme="majorEastAsia"/>
            <w:noProof/>
            <w:webHidden/>
          </w:rPr>
          <w:fldChar w:fldCharType="end"/>
        </w:r>
      </w:hyperlink>
    </w:p>
    <w:p w14:paraId="39EA295B" w14:textId="305A2729" w:rsidR="00032B4F" w:rsidRPr="002E2193" w:rsidRDefault="00000000" w:rsidP="0056744D">
      <w:pPr>
        <w:pStyle w:val="Obsah1"/>
        <w:tabs>
          <w:tab w:val="clear" w:pos="142"/>
          <w:tab w:val="left" w:pos="284"/>
        </w:tabs>
        <w:spacing w:after="120"/>
        <w:rPr>
          <w:rFonts w:eastAsiaTheme="majorEastAsia"/>
          <w:noProof/>
        </w:rPr>
      </w:pPr>
      <w:hyperlink w:anchor="_Toc333840982" w:history="1">
        <w:r w:rsidR="00032B4F" w:rsidRPr="002E2193">
          <w:rPr>
            <w:rFonts w:eastAsiaTheme="majorEastAsia"/>
            <w:noProof/>
          </w:rPr>
          <w:t>24.</w:t>
        </w:r>
        <w:r w:rsidR="00032B4F" w:rsidRPr="002E2193">
          <w:rPr>
            <w:rFonts w:eastAsiaTheme="majorEastAsia"/>
            <w:noProof/>
          </w:rPr>
          <w:tab/>
          <w:t>Smluvní pokuty</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_Toc333840982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37</w:t>
        </w:r>
        <w:r w:rsidR="00572130" w:rsidRPr="002E2193">
          <w:rPr>
            <w:rFonts w:eastAsiaTheme="majorEastAsia"/>
            <w:noProof/>
            <w:webHidden/>
          </w:rPr>
          <w:fldChar w:fldCharType="end"/>
        </w:r>
      </w:hyperlink>
    </w:p>
    <w:p w14:paraId="67415AB4" w14:textId="13F8C69B" w:rsidR="00032B4F" w:rsidRPr="002E2193" w:rsidRDefault="00000000" w:rsidP="0056744D">
      <w:pPr>
        <w:pStyle w:val="Obsah1"/>
        <w:tabs>
          <w:tab w:val="clear" w:pos="142"/>
          <w:tab w:val="left" w:pos="284"/>
        </w:tabs>
        <w:spacing w:after="120"/>
        <w:rPr>
          <w:rFonts w:eastAsiaTheme="majorEastAsia"/>
          <w:noProof/>
        </w:rPr>
      </w:pPr>
      <w:hyperlink w:anchor="_Toc333840983" w:history="1">
        <w:r w:rsidR="00032B4F" w:rsidRPr="002E2193">
          <w:rPr>
            <w:rFonts w:eastAsiaTheme="majorEastAsia"/>
            <w:noProof/>
          </w:rPr>
          <w:t>25.</w:t>
        </w:r>
        <w:r w:rsidR="00032B4F" w:rsidRPr="002E2193">
          <w:rPr>
            <w:rFonts w:eastAsiaTheme="majorEastAsia"/>
            <w:noProof/>
          </w:rPr>
          <w:tab/>
          <w:t>Ukončení smluvního vztahu</w:t>
        </w:r>
        <w:r w:rsidR="00032B4F" w:rsidRPr="002E2193">
          <w:rPr>
            <w:rFonts w:eastAsiaTheme="majorEastAsia"/>
            <w:noProof/>
            <w:webHidden/>
          </w:rPr>
          <w:tab/>
        </w:r>
      </w:hyperlink>
      <w:r w:rsidR="00081AD9">
        <w:rPr>
          <w:rFonts w:eastAsiaTheme="majorEastAsia"/>
          <w:noProof/>
        </w:rPr>
        <w:t>39</w:t>
      </w:r>
    </w:p>
    <w:p w14:paraId="514192A4" w14:textId="49E7E959" w:rsidR="00032B4F" w:rsidRPr="002E2193" w:rsidRDefault="00000000" w:rsidP="0056744D">
      <w:pPr>
        <w:pStyle w:val="Obsah1"/>
        <w:tabs>
          <w:tab w:val="clear" w:pos="142"/>
          <w:tab w:val="left" w:pos="284"/>
        </w:tabs>
        <w:spacing w:after="120"/>
        <w:rPr>
          <w:rFonts w:eastAsiaTheme="majorEastAsia"/>
          <w:noProof/>
        </w:rPr>
      </w:pPr>
      <w:hyperlink w:anchor="_Toc333840984" w:history="1">
        <w:r w:rsidR="00032B4F" w:rsidRPr="002E2193">
          <w:rPr>
            <w:rFonts w:eastAsiaTheme="majorEastAsia"/>
            <w:noProof/>
          </w:rPr>
          <w:t>26.</w:t>
        </w:r>
        <w:r w:rsidR="00032B4F" w:rsidRPr="002E2193">
          <w:rPr>
            <w:rFonts w:eastAsiaTheme="majorEastAsia"/>
            <w:noProof/>
          </w:rPr>
          <w:tab/>
          <w:t>Odstoupení od smlouvy</w:t>
        </w:r>
        <w:r w:rsidR="002D1D07" w:rsidRPr="002E2193">
          <w:rPr>
            <w:rFonts w:eastAsiaTheme="majorEastAsia"/>
            <w:noProof/>
          </w:rPr>
          <w:t xml:space="preserve"> DLE OP</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_Toc333840984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40</w:t>
        </w:r>
        <w:r w:rsidR="00572130" w:rsidRPr="002E2193">
          <w:rPr>
            <w:rFonts w:eastAsiaTheme="majorEastAsia"/>
            <w:noProof/>
            <w:webHidden/>
          </w:rPr>
          <w:fldChar w:fldCharType="end"/>
        </w:r>
      </w:hyperlink>
    </w:p>
    <w:p w14:paraId="5BA382F4" w14:textId="684BE277" w:rsidR="00032B4F" w:rsidRPr="002E2193" w:rsidRDefault="00000000" w:rsidP="0056744D">
      <w:pPr>
        <w:pStyle w:val="Obsah1"/>
        <w:tabs>
          <w:tab w:val="clear" w:pos="142"/>
          <w:tab w:val="left" w:pos="284"/>
        </w:tabs>
        <w:spacing w:after="120"/>
        <w:rPr>
          <w:rFonts w:eastAsiaTheme="majorEastAsia"/>
          <w:noProof/>
        </w:rPr>
      </w:pPr>
      <w:hyperlink w:anchor="_Toc333840985" w:history="1">
        <w:r w:rsidR="00032B4F" w:rsidRPr="002E2193">
          <w:rPr>
            <w:rFonts w:eastAsiaTheme="majorEastAsia"/>
            <w:noProof/>
          </w:rPr>
          <w:t>27.</w:t>
        </w:r>
        <w:r w:rsidR="00032B4F" w:rsidRPr="002E2193">
          <w:rPr>
            <w:rFonts w:eastAsiaTheme="majorEastAsia"/>
            <w:noProof/>
          </w:rPr>
          <w:tab/>
          <w:t>Pojištění</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_Toc333840985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42</w:t>
        </w:r>
        <w:r w:rsidR="00572130" w:rsidRPr="002E2193">
          <w:rPr>
            <w:rFonts w:eastAsiaTheme="majorEastAsia"/>
            <w:noProof/>
            <w:webHidden/>
          </w:rPr>
          <w:fldChar w:fldCharType="end"/>
        </w:r>
      </w:hyperlink>
    </w:p>
    <w:p w14:paraId="2AE3C1A1" w14:textId="0AE2861C" w:rsidR="00032B4F" w:rsidRPr="002E2193" w:rsidRDefault="00000000" w:rsidP="0056744D">
      <w:pPr>
        <w:pStyle w:val="Obsah1"/>
        <w:tabs>
          <w:tab w:val="clear" w:pos="142"/>
          <w:tab w:val="left" w:pos="284"/>
        </w:tabs>
        <w:spacing w:after="120"/>
        <w:rPr>
          <w:rFonts w:eastAsiaTheme="majorEastAsia"/>
          <w:noProof/>
        </w:rPr>
      </w:pPr>
      <w:hyperlink w:anchor="_Toc333840986" w:history="1">
        <w:r w:rsidR="00032B4F" w:rsidRPr="002E2193">
          <w:rPr>
            <w:rFonts w:eastAsiaTheme="majorEastAsia"/>
            <w:noProof/>
          </w:rPr>
          <w:t>28.</w:t>
        </w:r>
        <w:r w:rsidR="00032B4F" w:rsidRPr="002E2193">
          <w:rPr>
            <w:rFonts w:eastAsiaTheme="majorEastAsia"/>
            <w:noProof/>
          </w:rPr>
          <w:tab/>
          <w:t>Ostatní ujednání</w:t>
        </w:r>
        <w:r w:rsidR="00032B4F" w:rsidRPr="002E2193">
          <w:rPr>
            <w:rFonts w:eastAsiaTheme="majorEastAsia"/>
            <w:noProof/>
            <w:webHidden/>
          </w:rPr>
          <w:tab/>
        </w:r>
        <w:r w:rsidR="00572130" w:rsidRPr="002E2193">
          <w:rPr>
            <w:rFonts w:eastAsiaTheme="majorEastAsia"/>
            <w:noProof/>
            <w:webHidden/>
          </w:rPr>
          <w:fldChar w:fldCharType="begin"/>
        </w:r>
        <w:r w:rsidR="00032B4F" w:rsidRPr="002E2193">
          <w:rPr>
            <w:rFonts w:eastAsiaTheme="majorEastAsia"/>
            <w:noProof/>
            <w:webHidden/>
          </w:rPr>
          <w:instrText xml:space="preserve"> PAGEREF _Toc333840986 \h </w:instrText>
        </w:r>
        <w:r w:rsidR="00572130" w:rsidRPr="002E2193">
          <w:rPr>
            <w:rFonts w:eastAsiaTheme="majorEastAsia"/>
            <w:noProof/>
            <w:webHidden/>
          </w:rPr>
        </w:r>
        <w:r w:rsidR="00572130" w:rsidRPr="002E2193">
          <w:rPr>
            <w:rFonts w:eastAsiaTheme="majorEastAsia"/>
            <w:noProof/>
            <w:webHidden/>
          </w:rPr>
          <w:fldChar w:fldCharType="separate"/>
        </w:r>
        <w:r w:rsidR="003756FB">
          <w:rPr>
            <w:rFonts w:eastAsiaTheme="majorEastAsia"/>
            <w:noProof/>
            <w:webHidden/>
          </w:rPr>
          <w:t>42</w:t>
        </w:r>
        <w:r w:rsidR="00572130" w:rsidRPr="002E2193">
          <w:rPr>
            <w:rFonts w:eastAsiaTheme="majorEastAsia"/>
            <w:noProof/>
            <w:webHidden/>
          </w:rPr>
          <w:fldChar w:fldCharType="end"/>
        </w:r>
      </w:hyperlink>
    </w:p>
    <w:p w14:paraId="7E88020B" w14:textId="77777777" w:rsidR="00032B4F" w:rsidRPr="00953171" w:rsidRDefault="00572130" w:rsidP="0056744D">
      <w:pPr>
        <w:pStyle w:val="Obsah1"/>
        <w:tabs>
          <w:tab w:val="clear" w:pos="142"/>
          <w:tab w:val="left" w:pos="284"/>
        </w:tabs>
        <w:spacing w:after="120"/>
      </w:pPr>
      <w:r w:rsidRPr="00953171">
        <w:fldChar w:fldCharType="end"/>
      </w:r>
    </w:p>
    <w:p w14:paraId="22A81666" w14:textId="6EE12608" w:rsidR="00032B4F" w:rsidRDefault="00032B4F" w:rsidP="003636FF">
      <w:pPr>
        <w:pStyle w:val="Druhrovesmlouvy"/>
        <w:numPr>
          <w:ilvl w:val="0"/>
          <w:numId w:val="0"/>
        </w:numPr>
        <w:ind w:left="567"/>
      </w:pPr>
    </w:p>
    <w:p w14:paraId="4E7CF51F" w14:textId="61AA458A" w:rsidR="0070021B" w:rsidRDefault="0070021B" w:rsidP="003636FF">
      <w:pPr>
        <w:pStyle w:val="Druhrovesmlouvy"/>
        <w:numPr>
          <w:ilvl w:val="0"/>
          <w:numId w:val="0"/>
        </w:numPr>
        <w:ind w:left="567"/>
      </w:pPr>
    </w:p>
    <w:p w14:paraId="5C3AAE06" w14:textId="77777777" w:rsidR="00C9111E" w:rsidRDefault="00C9111E" w:rsidP="003636FF">
      <w:pPr>
        <w:pStyle w:val="Druhrovesmlouvy"/>
        <w:numPr>
          <w:ilvl w:val="0"/>
          <w:numId w:val="0"/>
        </w:numPr>
        <w:ind w:left="567"/>
      </w:pPr>
    </w:p>
    <w:p w14:paraId="33B0C939" w14:textId="77777777" w:rsidR="0070021B" w:rsidRPr="003636FF" w:rsidRDefault="0070021B" w:rsidP="003636FF">
      <w:pPr>
        <w:pStyle w:val="Druhrovesmlouvy"/>
        <w:numPr>
          <w:ilvl w:val="0"/>
          <w:numId w:val="0"/>
        </w:numPr>
        <w:ind w:left="567"/>
      </w:pPr>
    </w:p>
    <w:p w14:paraId="25700D44" w14:textId="77777777" w:rsidR="00032B4F" w:rsidRPr="001B053A" w:rsidRDefault="00032B4F" w:rsidP="001B053A">
      <w:pPr>
        <w:pStyle w:val="PrvnrovesmlouvyNadpis"/>
      </w:pPr>
      <w:bookmarkStart w:id="0" w:name="_Toc333405978"/>
      <w:bookmarkStart w:id="1" w:name="_Toc333840958"/>
      <w:r w:rsidRPr="001B053A">
        <w:lastRenderedPageBreak/>
        <w:t>ÚVODNÍ USTANOVENÍ</w:t>
      </w:r>
      <w:bookmarkEnd w:id="0"/>
      <w:bookmarkEnd w:id="1"/>
    </w:p>
    <w:p w14:paraId="56B9A4BF" w14:textId="14FF637A" w:rsidR="00032B4F" w:rsidRPr="00574E74" w:rsidRDefault="00032B4F" w:rsidP="004C007D">
      <w:pPr>
        <w:pStyle w:val="Druhrovesmlouvy"/>
        <w:rPr>
          <w:b/>
        </w:rPr>
      </w:pPr>
      <w:r>
        <w:t>Tyto obchodní podmínky (dále jen „</w:t>
      </w:r>
      <w:r w:rsidRPr="00FA37C8">
        <w:rPr>
          <w:b/>
        </w:rPr>
        <w:t>OP</w:t>
      </w:r>
      <w:r>
        <w:t xml:space="preserve">“) podrobněji upravují obsah závazků vznikajících Pražské vodohospodářské společnosti a.s. a její </w:t>
      </w:r>
      <w:r w:rsidR="00155653">
        <w:t xml:space="preserve">protistraně uzavřením </w:t>
      </w:r>
      <w:r w:rsidR="0085400C">
        <w:t xml:space="preserve">smlouvy </w:t>
      </w:r>
      <w:r>
        <w:t xml:space="preserve">o </w:t>
      </w:r>
      <w:r w:rsidR="0085400C">
        <w:t xml:space="preserve">dílo </w:t>
      </w:r>
      <w:r w:rsidR="00C514D1">
        <w:t>na stavbu vodárenského osvětového centra Hydropolis.</w:t>
      </w:r>
    </w:p>
    <w:p w14:paraId="60CEBF7A" w14:textId="6887F12A" w:rsidR="00601991" w:rsidRPr="00601991" w:rsidRDefault="00601991" w:rsidP="00155653">
      <w:pPr>
        <w:pStyle w:val="Druhrovesmlouvy"/>
      </w:pPr>
      <w:r w:rsidRPr="00601991">
        <w:t xml:space="preserve">V souladu s § 1751 zákona č. 89/2012 Sb., občanský zákoník, tvoří tyto OP část obsahu smlouvy </w:t>
      </w:r>
      <w:r w:rsidR="003756FB">
        <w:t xml:space="preserve">a </w:t>
      </w:r>
      <w:r w:rsidRPr="00601991">
        <w:t xml:space="preserve">jsou stranám uzavírajícím smlouvu známé. </w:t>
      </w:r>
      <w:r w:rsidR="00652F45">
        <w:t>OP</w:t>
      </w:r>
      <w:r w:rsidRPr="00601991">
        <w:t xml:space="preserve"> byly zhotoviteli objednatelem zpřístupněny v rámci zadávacího řízení.</w:t>
      </w:r>
    </w:p>
    <w:p w14:paraId="23B5B2F3" w14:textId="2FDA7987" w:rsidR="00B22EED" w:rsidRDefault="00B22EED" w:rsidP="00560338">
      <w:pPr>
        <w:pStyle w:val="Druhrovesmlouvy"/>
      </w:pPr>
      <w:r w:rsidRPr="00B22EED">
        <w:t xml:space="preserve">Zhotovitel bere na vědomí, že </w:t>
      </w:r>
      <w:r w:rsidR="00477D90" w:rsidRPr="00477D90">
        <w:t>realizace předmětu plnění</w:t>
      </w:r>
      <w:r w:rsidR="00CC7EB9">
        <w:t xml:space="preserve"> </w:t>
      </w:r>
      <w:r w:rsidR="00437576" w:rsidRPr="00437576">
        <w:t>vychází z odůvodněného předpokladu, že s Hlavním městem Praha (HMP) jakožto vlastníkem objektů a prostorů v místě plnění zakázky bude dohodnut způsob financování, či jiná forma podpory, které jsou nutné k umožnění realizace předmětu zakázky</w:t>
      </w:r>
      <w:r w:rsidR="00DF42CE">
        <w:t xml:space="preserve">, </w:t>
      </w:r>
      <w:r w:rsidR="00DF42CE" w:rsidRPr="00DF42CE">
        <w:t>tj. přijetí rozhodnutí orgánů HMP, na základě kterého zadavatel nabude vlastnické právo k pozemkům a stavbám nebo jejich částem, které jsou nezbytné k realizaci předmětu plnění dle projektové dokumentace</w:t>
      </w:r>
      <w:r w:rsidR="00437576" w:rsidRPr="00437576">
        <w:t>. Některá z forem podpory a součinnost HMP ve shora uvedeném smyslu je nezbytnou podmínkou realizace této zakázky</w:t>
      </w:r>
      <w:r w:rsidRPr="00B22EED">
        <w:t xml:space="preserve">, přičemž přiznání či nepřiznání </w:t>
      </w:r>
      <w:r>
        <w:t xml:space="preserve">finanční </w:t>
      </w:r>
      <w:r w:rsidRPr="00B22EED">
        <w:t>podpory</w:t>
      </w:r>
      <w:r w:rsidR="00DF42CE">
        <w:t xml:space="preserve"> (i jejich části)</w:t>
      </w:r>
      <w:r w:rsidRPr="00B22EED">
        <w:t xml:space="preserve"> a její výše</w:t>
      </w:r>
      <w:r w:rsidR="00CC7EB9">
        <w:t>, resp. jiné formy podpory a způsobu jejího poskytnutí,</w:t>
      </w:r>
      <w:r w:rsidRPr="00B22EED">
        <w:t xml:space="preserve"> je nezávislé na vůli </w:t>
      </w:r>
      <w:r w:rsidR="0085400C">
        <w:t>o</w:t>
      </w:r>
      <w:r w:rsidR="0085400C" w:rsidRPr="00B22EED">
        <w:t>bjednatele</w:t>
      </w:r>
      <w:r w:rsidRPr="00B22EED">
        <w:t>.</w:t>
      </w:r>
      <w:r w:rsidR="006E50CE">
        <w:t xml:space="preserve"> </w:t>
      </w:r>
      <w:r w:rsidR="00F32400">
        <w:t>S</w:t>
      </w:r>
      <w:r w:rsidR="001F0476">
        <w:t> ohledem na t</w:t>
      </w:r>
      <w:r w:rsidR="00F32400">
        <w:t>u</w:t>
      </w:r>
      <w:r w:rsidR="001F0476">
        <w:t xml:space="preserve">to skutečnost </w:t>
      </w:r>
      <w:r w:rsidR="006E50CE">
        <w:t xml:space="preserve">se </w:t>
      </w:r>
      <w:r w:rsidRPr="00B22EED">
        <w:t>smlouva</w:t>
      </w:r>
      <w:r w:rsidR="006E50CE">
        <w:t xml:space="preserve"> uzavírá </w:t>
      </w:r>
      <w:r w:rsidRPr="00B22EED">
        <w:t>s</w:t>
      </w:r>
      <w:r w:rsidR="0093240D">
        <w:t> </w:t>
      </w:r>
      <w:r w:rsidRPr="00B22EED">
        <w:t xml:space="preserve">odkládací podmínkou vázanou na </w:t>
      </w:r>
      <w:r w:rsidR="0093240D">
        <w:t xml:space="preserve">rozhodnutí o </w:t>
      </w:r>
      <w:r w:rsidRPr="00B22EED">
        <w:t xml:space="preserve">přiznání podpory </w:t>
      </w:r>
      <w:r w:rsidR="0085400C">
        <w:t xml:space="preserve">objednateli </w:t>
      </w:r>
      <w:r w:rsidRPr="00B22EED">
        <w:t xml:space="preserve">ze strany </w:t>
      </w:r>
      <w:r w:rsidR="00477D90">
        <w:t>HMP</w:t>
      </w:r>
      <w:r w:rsidR="00494D2B">
        <w:t>.</w:t>
      </w:r>
      <w:r w:rsidRPr="00B22EED">
        <w:t xml:space="preserve"> Ta</w:t>
      </w:r>
      <w:r w:rsidR="00CD1FE2">
        <w:t xml:space="preserve">ková smlouva </w:t>
      </w:r>
      <w:r w:rsidRPr="00B22EED">
        <w:t xml:space="preserve">je proto ze strany </w:t>
      </w:r>
      <w:r w:rsidR="0085400C">
        <w:t>z</w:t>
      </w:r>
      <w:r w:rsidR="0085400C" w:rsidRPr="00B22EED">
        <w:t xml:space="preserve">hotovitele </w:t>
      </w:r>
      <w:r w:rsidRPr="00B22EED">
        <w:t>uzavírána jako smlouva odvážná.</w:t>
      </w:r>
    </w:p>
    <w:p w14:paraId="0C9EE1FB" w14:textId="77777777" w:rsidR="00032B4F" w:rsidRDefault="00032B4F" w:rsidP="00FA37C8">
      <w:pPr>
        <w:pStyle w:val="PrvnrovesmlouvyNadpis"/>
      </w:pPr>
      <w:bookmarkStart w:id="2" w:name="_Toc333405979"/>
      <w:bookmarkStart w:id="3" w:name="_Toc333840959"/>
      <w:r>
        <w:t>Definice a výklad</w:t>
      </w:r>
      <w:r w:rsidR="00B22EED">
        <w:t xml:space="preserve"> </w:t>
      </w:r>
      <w:r>
        <w:t>pojmů</w:t>
      </w:r>
      <w:bookmarkEnd w:id="2"/>
      <w:bookmarkEnd w:id="3"/>
    </w:p>
    <w:p w14:paraId="46501B85" w14:textId="4DC53827" w:rsidR="00032B4F" w:rsidRPr="00852320" w:rsidRDefault="00032B4F" w:rsidP="00E12F68">
      <w:pPr>
        <w:pStyle w:val="Druhrovesmlouvy"/>
        <w:tabs>
          <w:tab w:val="num" w:pos="993"/>
        </w:tabs>
      </w:pPr>
      <w:r w:rsidRPr="00852320">
        <w:t>Jestliže není výslovně stanoveno jinak, mají v</w:t>
      </w:r>
      <w:r>
        <w:t xml:space="preserve">e </w:t>
      </w:r>
      <w:r w:rsidR="0085400C">
        <w:t>s</w:t>
      </w:r>
      <w:r w:rsidR="0085400C" w:rsidRPr="00852320">
        <w:t>mlouvě</w:t>
      </w:r>
      <w:r>
        <w:t xml:space="preserve">, </w:t>
      </w:r>
      <w:r w:rsidR="0085400C">
        <w:t xml:space="preserve">smluvních </w:t>
      </w:r>
      <w:r>
        <w:t>dokumentech</w:t>
      </w:r>
      <w:r w:rsidR="009B41F5">
        <w:t xml:space="preserve"> </w:t>
      </w:r>
      <w:r>
        <w:t>a v těchto OP</w:t>
      </w:r>
      <w:r w:rsidRPr="00852320">
        <w:t xml:space="preserve"> následující pojmy a výrazy tento význam:</w:t>
      </w:r>
    </w:p>
    <w:p w14:paraId="0A3CA625" w14:textId="03B2BEA5" w:rsidR="00032B4F" w:rsidRPr="00CF2471" w:rsidRDefault="00032B4F" w:rsidP="00093C99">
      <w:pPr>
        <w:pStyle w:val="Druhrovesmlouvy"/>
        <w:numPr>
          <w:ilvl w:val="0"/>
          <w:numId w:val="0"/>
        </w:numPr>
        <w:ind w:left="567"/>
      </w:pPr>
      <w:r w:rsidRPr="006C7D92">
        <w:rPr>
          <w:b/>
        </w:rPr>
        <w:t xml:space="preserve">Cenou </w:t>
      </w:r>
      <w:r w:rsidRPr="006C7D92">
        <w:t xml:space="preserve">se rozumí dohodnutá konečná cena bez DPH za provedení a dokončení </w:t>
      </w:r>
      <w:r w:rsidR="0085400C">
        <w:t>d</w:t>
      </w:r>
      <w:r w:rsidR="0085400C" w:rsidRPr="006C7D92">
        <w:t xml:space="preserve">íla </w:t>
      </w:r>
      <w:r w:rsidRPr="006C7D92">
        <w:t xml:space="preserve">a odstranění jakýchkoli vad díla v souladu s právními předpisy a </w:t>
      </w:r>
      <w:r w:rsidR="0085400C">
        <w:t>s</w:t>
      </w:r>
      <w:r w:rsidR="0085400C" w:rsidRPr="006C7D92">
        <w:t>mlouvou</w:t>
      </w:r>
      <w:r w:rsidRPr="006C7D92">
        <w:t>;</w:t>
      </w:r>
    </w:p>
    <w:p w14:paraId="53BE9156" w14:textId="4DBAA99D" w:rsidR="00032B4F" w:rsidRPr="0041799B" w:rsidRDefault="00032B4F" w:rsidP="00093C99">
      <w:pPr>
        <w:pStyle w:val="Druhrovesmlouvy"/>
        <w:numPr>
          <w:ilvl w:val="0"/>
          <w:numId w:val="0"/>
        </w:numPr>
        <w:ind w:left="567"/>
      </w:pPr>
      <w:r w:rsidRPr="0041799B">
        <w:rPr>
          <w:b/>
        </w:rPr>
        <w:t>Dílem</w:t>
      </w:r>
      <w:r>
        <w:t xml:space="preserve"> se rozumí veškeré potřebné činnosti, jež má </w:t>
      </w:r>
      <w:r w:rsidR="0085400C">
        <w:t xml:space="preserve">zhotovitel </w:t>
      </w:r>
      <w:r>
        <w:t xml:space="preserve">provést pro </w:t>
      </w:r>
      <w:r w:rsidR="0085400C">
        <w:t xml:space="preserve">objednatele </w:t>
      </w:r>
      <w:r>
        <w:t xml:space="preserve">tak, aby nastal závazný výsledek těchto činností definovaný ve </w:t>
      </w:r>
      <w:r w:rsidR="0085400C">
        <w:t>smlouvě</w:t>
      </w:r>
      <w:r>
        <w:t>;</w:t>
      </w:r>
    </w:p>
    <w:p w14:paraId="50DA7D69" w14:textId="7AE4C4FA" w:rsidR="00032B4F" w:rsidRDefault="00032B4F" w:rsidP="00093C99">
      <w:pPr>
        <w:pStyle w:val="Druhrovesmlouvy"/>
        <w:numPr>
          <w:ilvl w:val="0"/>
          <w:numId w:val="0"/>
        </w:numPr>
        <w:ind w:left="567"/>
        <w:rPr>
          <w:b/>
        </w:rPr>
      </w:pPr>
      <w:r>
        <w:rPr>
          <w:b/>
        </w:rPr>
        <w:t xml:space="preserve">Důvěrnými informacemi </w:t>
      </w:r>
      <w:r>
        <w:t xml:space="preserve">se rozumí </w:t>
      </w:r>
      <w:r w:rsidRPr="00531DAD">
        <w:t xml:space="preserve">veškeré informace a údaje o finančních, obchodních, právních či technických a technologických poměrech </w:t>
      </w:r>
      <w:r>
        <w:t>s</w:t>
      </w:r>
      <w:r w:rsidRPr="00531DAD">
        <w:t xml:space="preserve">mluvních stran a popř. třetích osob, jež nejsou považovány za </w:t>
      </w:r>
      <w:r w:rsidR="0085400C">
        <w:t>k</w:t>
      </w:r>
      <w:r w:rsidR="0085400C" w:rsidRPr="00531DAD">
        <w:t>now</w:t>
      </w:r>
      <w:r w:rsidRPr="00531DAD">
        <w:t xml:space="preserve">-how, které jedna </w:t>
      </w:r>
      <w:r>
        <w:t>s</w:t>
      </w:r>
      <w:r w:rsidRPr="00531DAD">
        <w:t xml:space="preserve">mluvní strana sdělí, zpřístupní či učiní přístupnými druhé </w:t>
      </w:r>
      <w:r>
        <w:t>s</w:t>
      </w:r>
      <w:r w:rsidRPr="00531DAD">
        <w:t xml:space="preserve">mluvní straně za účelem a v souvislosti se zajištěním řádného výkonu práv a plnění povinností </w:t>
      </w:r>
      <w:r>
        <w:t>ze</w:t>
      </w:r>
      <w:r w:rsidRPr="00531DAD">
        <w:t xml:space="preserve"> </w:t>
      </w:r>
      <w:r w:rsidR="0085400C">
        <w:t>s</w:t>
      </w:r>
      <w:r w:rsidR="0085400C" w:rsidRPr="00531DAD">
        <w:t>mlouvy</w:t>
      </w:r>
      <w:r>
        <w:t>;</w:t>
      </w:r>
    </w:p>
    <w:p w14:paraId="690A17EF" w14:textId="22080870" w:rsidR="00032B4F" w:rsidRPr="00B65E84" w:rsidRDefault="00032B4F" w:rsidP="00B65E84">
      <w:pPr>
        <w:ind w:left="567" w:firstLine="0"/>
        <w:rPr>
          <w:rFonts w:cs="Arial"/>
          <w:b/>
          <w:bCs/>
        </w:rPr>
      </w:pPr>
      <w:r>
        <w:rPr>
          <w:rFonts w:cs="Arial"/>
          <w:b/>
          <w:bCs/>
        </w:rPr>
        <w:t>Garanční z</w:t>
      </w:r>
      <w:r w:rsidRPr="00B65E84">
        <w:rPr>
          <w:rFonts w:cs="Arial"/>
          <w:b/>
          <w:bCs/>
        </w:rPr>
        <w:t xml:space="preserve">áruka </w:t>
      </w:r>
      <w:r w:rsidRPr="00B65E84">
        <w:rPr>
          <w:rFonts w:cs="Arial"/>
        </w:rPr>
        <w:t>(</w:t>
      </w:r>
      <w:r w:rsidRPr="00271F5A">
        <w:rPr>
          <w:rFonts w:cs="Arial"/>
        </w:rPr>
        <w:t>Warranty Bond</w:t>
      </w:r>
      <w:r w:rsidRPr="00B65E84">
        <w:rPr>
          <w:rFonts w:cs="Arial"/>
        </w:rPr>
        <w:t>) znamená záruku (či záruky, jsou-li jaké) ve</w:t>
      </w:r>
      <w:r w:rsidR="0052177C">
        <w:rPr>
          <w:rFonts w:cs="Arial"/>
        </w:rPr>
        <w:t xml:space="preserve"> </w:t>
      </w:r>
      <w:r w:rsidRPr="00B65E84">
        <w:rPr>
          <w:rFonts w:cs="Arial"/>
        </w:rPr>
        <w:t>smyslu</w:t>
      </w:r>
      <w:r w:rsidR="0052177C">
        <w:rPr>
          <w:rFonts w:cs="Arial"/>
        </w:rPr>
        <w:t xml:space="preserve"> </w:t>
      </w:r>
      <w:r>
        <w:rPr>
          <w:rFonts w:cs="Arial"/>
        </w:rPr>
        <w:t xml:space="preserve">článku </w:t>
      </w:r>
      <w:r w:rsidRPr="00B65E84">
        <w:rPr>
          <w:rFonts w:cs="Arial"/>
        </w:rPr>
        <w:t>2</w:t>
      </w:r>
      <w:r>
        <w:rPr>
          <w:rFonts w:cs="Arial"/>
        </w:rPr>
        <w:t>3 těchto OP;</w:t>
      </w:r>
    </w:p>
    <w:p w14:paraId="43451027" w14:textId="0E80B559" w:rsidR="00032B4F" w:rsidRPr="0041799B" w:rsidRDefault="00032B4F" w:rsidP="00093C99">
      <w:pPr>
        <w:pStyle w:val="Druhrovesmlouvy"/>
        <w:numPr>
          <w:ilvl w:val="0"/>
          <w:numId w:val="0"/>
        </w:numPr>
        <w:ind w:left="567"/>
      </w:pPr>
      <w:r>
        <w:rPr>
          <w:b/>
        </w:rPr>
        <w:t>Materiál</w:t>
      </w:r>
      <w:r w:rsidRPr="0041799B">
        <w:rPr>
          <w:b/>
        </w:rPr>
        <w:t>y</w:t>
      </w:r>
      <w:r w:rsidRPr="0041799B">
        <w:t xml:space="preserve"> znamenají věci všeho druhu (vyjma </w:t>
      </w:r>
      <w:r w:rsidR="0085400C">
        <w:t>t</w:t>
      </w:r>
      <w:r w:rsidR="0085400C" w:rsidRPr="0041799B">
        <w:t>echnologického</w:t>
      </w:r>
      <w:r w:rsidR="0085400C">
        <w:t xml:space="preserve"> </w:t>
      </w:r>
      <w:r w:rsidRPr="0041799B">
        <w:t xml:space="preserve">zařízení), které jsou nebo mají být </w:t>
      </w:r>
      <w:r>
        <w:t xml:space="preserve">použity při provádění </w:t>
      </w:r>
      <w:r w:rsidR="0085400C">
        <w:t>díla</w:t>
      </w:r>
      <w:r w:rsidRPr="0041799B">
        <w:t xml:space="preserve">, včetně </w:t>
      </w:r>
      <w:r w:rsidR="0085400C">
        <w:t>materiál</w:t>
      </w:r>
      <w:r w:rsidR="0085400C" w:rsidRPr="0041799B">
        <w:t xml:space="preserve">ů </w:t>
      </w:r>
      <w:r w:rsidRPr="0041799B">
        <w:t xml:space="preserve">dodaných bez montáže (jsou-li jaké), které mají být podle </w:t>
      </w:r>
      <w:r w:rsidR="0085400C">
        <w:t>s</w:t>
      </w:r>
      <w:r w:rsidR="0085400C" w:rsidRPr="0041799B">
        <w:t xml:space="preserve">mlouvy </w:t>
      </w:r>
      <w:r w:rsidRPr="0041799B">
        <w:t xml:space="preserve">dodány </w:t>
      </w:r>
      <w:r w:rsidR="0085400C">
        <w:t>zhotovitel</w:t>
      </w:r>
      <w:r w:rsidR="0085400C" w:rsidRPr="0041799B">
        <w:t>em</w:t>
      </w:r>
      <w:r>
        <w:t>;</w:t>
      </w:r>
    </w:p>
    <w:p w14:paraId="4B898A53" w14:textId="29171075" w:rsidR="00032B4F" w:rsidRPr="00C858E4" w:rsidRDefault="00032B4F" w:rsidP="00093C99">
      <w:pPr>
        <w:pStyle w:val="Druhrovesmlouvy"/>
        <w:numPr>
          <w:ilvl w:val="0"/>
          <w:numId w:val="0"/>
        </w:numPr>
        <w:ind w:left="567"/>
      </w:pPr>
      <w:r w:rsidRPr="00C858E4">
        <w:rPr>
          <w:b/>
        </w:rPr>
        <w:t>Nabídkou</w:t>
      </w:r>
      <w:r w:rsidRPr="00C858E4">
        <w:t xml:space="preserve"> se rozumí </w:t>
      </w:r>
      <w:r w:rsidR="0085400C">
        <w:t>zhotovitel</w:t>
      </w:r>
      <w:r w:rsidR="0085400C" w:rsidRPr="00C858E4">
        <w:t xml:space="preserve">em </w:t>
      </w:r>
      <w:r w:rsidRPr="00C858E4">
        <w:t>podepsan</w:t>
      </w:r>
      <w:r>
        <w:t>á</w:t>
      </w:r>
      <w:r w:rsidRPr="00C858E4">
        <w:t xml:space="preserve"> nabídk</w:t>
      </w:r>
      <w:r>
        <w:t>a</w:t>
      </w:r>
      <w:r w:rsidRPr="00C858E4">
        <w:t xml:space="preserve"> na </w:t>
      </w:r>
      <w:r w:rsidR="00500440">
        <w:t>realizaci</w:t>
      </w:r>
      <w:r w:rsidR="00500440" w:rsidRPr="00C858E4">
        <w:t xml:space="preserve"> </w:t>
      </w:r>
      <w:r>
        <w:t xml:space="preserve">předmětu </w:t>
      </w:r>
      <w:r w:rsidR="0085400C">
        <w:t xml:space="preserve">veřejné </w:t>
      </w:r>
      <w:r>
        <w:t>zakázky</w:t>
      </w:r>
      <w:r w:rsidRPr="00C858E4">
        <w:t xml:space="preserve"> a veškeré ostatní dokumenty, které </w:t>
      </w:r>
      <w:r w:rsidR="0085400C">
        <w:t>zhotovitel</w:t>
      </w:r>
      <w:r w:rsidR="0085400C" w:rsidRPr="00C858E4">
        <w:t xml:space="preserve"> </w:t>
      </w:r>
      <w:r w:rsidRPr="00C858E4">
        <w:t>předložil spolu s</w:t>
      </w:r>
      <w:r>
        <w:t> </w:t>
      </w:r>
      <w:r w:rsidR="0085400C">
        <w:t>n</w:t>
      </w:r>
      <w:r w:rsidR="0085400C" w:rsidRPr="00C858E4">
        <w:t>abídkou</w:t>
      </w:r>
      <w:r w:rsidR="0085400C">
        <w:t xml:space="preserve"> </w:t>
      </w:r>
      <w:r>
        <w:t xml:space="preserve">v rámci zadávání </w:t>
      </w:r>
      <w:r w:rsidR="0085400C">
        <w:t xml:space="preserve">veřejné </w:t>
      </w:r>
      <w:r>
        <w:t>zakázky;</w:t>
      </w:r>
    </w:p>
    <w:p w14:paraId="768C6A0A" w14:textId="065763A9" w:rsidR="00032B4F" w:rsidRPr="001F5B86" w:rsidRDefault="00032B4F" w:rsidP="00CC5E8B">
      <w:pPr>
        <w:pStyle w:val="Druhrovesmlouvy"/>
        <w:numPr>
          <w:ilvl w:val="1"/>
          <w:numId w:val="0"/>
        </w:numPr>
        <w:ind w:left="567"/>
      </w:pPr>
      <w:r w:rsidRPr="1F17F521">
        <w:rPr>
          <w:b/>
          <w:bCs/>
        </w:rPr>
        <w:t>Objednatelem</w:t>
      </w:r>
      <w:r>
        <w:t xml:space="preserve"> se rozumí PVS, tedy Pražská vodohospodářská společnost a.s</w:t>
      </w:r>
      <w:r w:rsidR="00B719E9">
        <w:t>.</w:t>
      </w:r>
      <w:r>
        <w:t>, se sídlem</w:t>
      </w:r>
      <w:r w:rsidR="0052177C">
        <w:t xml:space="preserve"> </w:t>
      </w:r>
      <w:r w:rsidR="007F0D3F">
        <w:t>Evropská 866/67</w:t>
      </w:r>
      <w:r>
        <w:t xml:space="preserve">, </w:t>
      </w:r>
      <w:r w:rsidR="00911190">
        <w:t xml:space="preserve">Vokovice, </w:t>
      </w:r>
      <w:r>
        <w:t>1</w:t>
      </w:r>
      <w:r w:rsidR="007F0D3F">
        <w:t>6</w:t>
      </w:r>
      <w:r>
        <w:t>0 00</w:t>
      </w:r>
      <w:r w:rsidR="00911190">
        <w:t xml:space="preserve"> Praha 6</w:t>
      </w:r>
      <w:r>
        <w:t xml:space="preserve">, IČO: 256 56 112, </w:t>
      </w:r>
      <w:r w:rsidR="00DB0589">
        <w:t xml:space="preserve">zapsaná v obchodním rejstříku vedeném </w:t>
      </w:r>
      <w:r>
        <w:t>u Městského soudu v Praze,</w:t>
      </w:r>
      <w:r w:rsidR="00443C69">
        <w:t xml:space="preserve"> pod sp. zn.</w:t>
      </w:r>
      <w:r>
        <w:t xml:space="preserve"> B 5290</w:t>
      </w:r>
      <w:r w:rsidR="00500440">
        <w:t>;</w:t>
      </w:r>
    </w:p>
    <w:p w14:paraId="03CD0450" w14:textId="417E67F3" w:rsidR="00032B4F" w:rsidRDefault="00032B4F" w:rsidP="00093C99">
      <w:pPr>
        <w:pStyle w:val="Druhrovesmlouvy"/>
        <w:numPr>
          <w:ilvl w:val="0"/>
          <w:numId w:val="0"/>
        </w:numPr>
        <w:ind w:left="567"/>
      </w:pPr>
      <w:r w:rsidRPr="001F5B86">
        <w:rPr>
          <w:b/>
        </w:rPr>
        <w:lastRenderedPageBreak/>
        <w:t>Personál</w:t>
      </w:r>
      <w:r>
        <w:rPr>
          <w:b/>
        </w:rPr>
        <w:t>em</w:t>
      </w:r>
      <w:r w:rsidR="0052177C">
        <w:rPr>
          <w:b/>
        </w:rPr>
        <w:t xml:space="preserve"> </w:t>
      </w:r>
      <w:r w:rsidR="0085400C">
        <w:rPr>
          <w:b/>
        </w:rPr>
        <w:t>objednatel</w:t>
      </w:r>
      <w:r w:rsidR="0085400C" w:rsidRPr="001F5B86">
        <w:rPr>
          <w:b/>
        </w:rPr>
        <w:t>e</w:t>
      </w:r>
      <w:r w:rsidR="0085400C">
        <w:rPr>
          <w:b/>
        </w:rPr>
        <w:t xml:space="preserve"> </w:t>
      </w:r>
      <w:r>
        <w:t xml:space="preserve">se rozumí </w:t>
      </w:r>
      <w:r w:rsidR="0085400C">
        <w:t>zástupce objednatele</w:t>
      </w:r>
      <w:r>
        <w:t xml:space="preserve">, zaměstnanci </w:t>
      </w:r>
      <w:r w:rsidR="0085400C">
        <w:t xml:space="preserve">objednatele </w:t>
      </w:r>
      <w:r>
        <w:t xml:space="preserve">a další personál, oznámený </w:t>
      </w:r>
      <w:r w:rsidR="0085400C">
        <w:t xml:space="preserve">zhotoviteli </w:t>
      </w:r>
      <w:r>
        <w:t xml:space="preserve">jako </w:t>
      </w:r>
      <w:r w:rsidR="0085400C">
        <w:t>personál objednatele</w:t>
      </w:r>
      <w:r>
        <w:t>;</w:t>
      </w:r>
    </w:p>
    <w:p w14:paraId="6B2B1C25" w14:textId="3CE451B4" w:rsidR="00032B4F" w:rsidRPr="001F5B86" w:rsidRDefault="00032B4F" w:rsidP="00093C99">
      <w:pPr>
        <w:pStyle w:val="Druhrovesmlouvy"/>
        <w:numPr>
          <w:ilvl w:val="0"/>
          <w:numId w:val="0"/>
        </w:numPr>
        <w:ind w:left="567"/>
      </w:pPr>
      <w:r w:rsidRPr="001F5B86">
        <w:rPr>
          <w:b/>
        </w:rPr>
        <w:t>Personál</w:t>
      </w:r>
      <w:r>
        <w:rPr>
          <w:b/>
        </w:rPr>
        <w:t>em</w:t>
      </w:r>
      <w:r w:rsidR="0052177C">
        <w:rPr>
          <w:b/>
        </w:rPr>
        <w:t xml:space="preserve"> </w:t>
      </w:r>
      <w:r w:rsidR="0085400C">
        <w:rPr>
          <w:b/>
        </w:rPr>
        <w:t>zhotovitel</w:t>
      </w:r>
      <w:r w:rsidR="0085400C" w:rsidRPr="001F5B86">
        <w:rPr>
          <w:b/>
        </w:rPr>
        <w:t>e</w:t>
      </w:r>
      <w:r w:rsidR="0085400C">
        <w:t xml:space="preserve"> </w:t>
      </w:r>
      <w:r>
        <w:t xml:space="preserve">se rozumí </w:t>
      </w:r>
      <w:r w:rsidR="0085400C">
        <w:t>z</w:t>
      </w:r>
      <w:r w:rsidR="0085400C" w:rsidRPr="001F5B86">
        <w:t xml:space="preserve">ástupce </w:t>
      </w:r>
      <w:r w:rsidR="0085400C">
        <w:t>zhotovitel</w:t>
      </w:r>
      <w:r w:rsidR="0085400C" w:rsidRPr="001F5B86">
        <w:t xml:space="preserve">e </w:t>
      </w:r>
      <w:r w:rsidRPr="001F5B86">
        <w:t xml:space="preserve">a veškerý personál, jehož </w:t>
      </w:r>
      <w:r w:rsidR="0085400C">
        <w:t>zhotovitel</w:t>
      </w:r>
      <w:r w:rsidR="0085400C" w:rsidRPr="001F5B86">
        <w:t xml:space="preserve"> </w:t>
      </w:r>
      <w:r w:rsidRPr="001F5B86">
        <w:t xml:space="preserve">využívá na </w:t>
      </w:r>
      <w:r w:rsidR="0085400C">
        <w:t>staveniš</w:t>
      </w:r>
      <w:r w:rsidR="0085400C" w:rsidRPr="001F5B86">
        <w:t xml:space="preserve">ti </w:t>
      </w:r>
      <w:r w:rsidRPr="001F5B86">
        <w:t xml:space="preserve">a mezi nějž mohou patřit </w:t>
      </w:r>
      <w:r w:rsidR="00601991" w:rsidRPr="001F5B86">
        <w:t>technicko</w:t>
      </w:r>
      <w:r w:rsidR="00601991">
        <w:t xml:space="preserve"> </w:t>
      </w:r>
      <w:r w:rsidR="00601991" w:rsidRPr="001F5B86">
        <w:t>– administrativní</w:t>
      </w:r>
      <w:r w:rsidRPr="001F5B86">
        <w:t xml:space="preserve"> pracovníci, dělníci a další zaměstnanci </w:t>
      </w:r>
      <w:r w:rsidR="0085400C">
        <w:t>zhotovitel</w:t>
      </w:r>
      <w:r w:rsidR="0085400C" w:rsidRPr="001F5B86">
        <w:t xml:space="preserve">e </w:t>
      </w:r>
      <w:r w:rsidRPr="001F5B86">
        <w:t xml:space="preserve">a kteréhokoli z </w:t>
      </w:r>
      <w:r w:rsidR="0085400C">
        <w:t>poddodavatelů</w:t>
      </w:r>
      <w:r w:rsidRPr="001F5B86">
        <w:t xml:space="preserve">, a veškerý ostatní personál, který </w:t>
      </w:r>
      <w:r w:rsidR="0085400C">
        <w:t>zhotovitel</w:t>
      </w:r>
      <w:r w:rsidR="0085400C" w:rsidRPr="001F5B86">
        <w:t xml:space="preserve">i </w:t>
      </w:r>
      <w:r w:rsidRPr="001F5B86">
        <w:t xml:space="preserve">pomáhá v plnění </w:t>
      </w:r>
      <w:r w:rsidR="0085400C">
        <w:t>díla</w:t>
      </w:r>
      <w:r>
        <w:t>;</w:t>
      </w:r>
    </w:p>
    <w:p w14:paraId="6FE3A249" w14:textId="1CDB82CE" w:rsidR="00032B4F" w:rsidRDefault="00A8302C" w:rsidP="00093C99">
      <w:pPr>
        <w:pStyle w:val="Druhrovesmlouvy"/>
        <w:numPr>
          <w:ilvl w:val="0"/>
          <w:numId w:val="0"/>
        </w:numPr>
        <w:ind w:left="567"/>
      </w:pPr>
      <w:r>
        <w:rPr>
          <w:b/>
        </w:rPr>
        <w:t xml:space="preserve">Poddodavatelem </w:t>
      </w:r>
      <w:r w:rsidR="00032B4F">
        <w:t>se rozumí hospodářský subjekt</w:t>
      </w:r>
      <w:r w:rsidR="00032B4F" w:rsidRPr="002149DC">
        <w:t xml:space="preserve"> </w:t>
      </w:r>
      <w:r w:rsidR="00032B4F">
        <w:t xml:space="preserve">provádějící pro </w:t>
      </w:r>
      <w:r w:rsidR="0085400C">
        <w:t xml:space="preserve">zhotovitele </w:t>
      </w:r>
      <w:r w:rsidR="00032B4F">
        <w:t xml:space="preserve">některou činnost tvořící součást plnění </w:t>
      </w:r>
      <w:r w:rsidR="0085400C">
        <w:t xml:space="preserve">díla </w:t>
      </w:r>
      <w:r w:rsidR="00032B4F">
        <w:t>nebo jaká</w:t>
      </w:r>
      <w:r w:rsidR="00032B4F" w:rsidRPr="001F5B86">
        <w:t>koli osob</w:t>
      </w:r>
      <w:r w:rsidR="00032B4F">
        <w:t>a</w:t>
      </w:r>
      <w:r w:rsidR="00032B4F" w:rsidRPr="001F5B86">
        <w:t xml:space="preserve">, která je ve </w:t>
      </w:r>
      <w:r w:rsidR="0085400C">
        <w:t>s</w:t>
      </w:r>
      <w:r w:rsidR="0085400C" w:rsidRPr="001F5B86">
        <w:t xml:space="preserve">mlouvě </w:t>
      </w:r>
      <w:r w:rsidR="00032B4F" w:rsidRPr="001F5B86">
        <w:t>označena jako</w:t>
      </w:r>
      <w:r w:rsidR="0052177C">
        <w:t xml:space="preserve"> </w:t>
      </w:r>
      <w:r w:rsidR="0085400C">
        <w:t xml:space="preserve">poddodavatel </w:t>
      </w:r>
      <w:r w:rsidR="00032B4F">
        <w:t>nebo která</w:t>
      </w:r>
      <w:r w:rsidR="00032B4F" w:rsidRPr="001F5B86">
        <w:t>koli osob</w:t>
      </w:r>
      <w:r w:rsidR="00032B4F">
        <w:t>a</w:t>
      </w:r>
      <w:r w:rsidR="00032B4F" w:rsidRPr="001F5B86">
        <w:t xml:space="preserve">, která je ustanovena </w:t>
      </w:r>
      <w:r w:rsidR="0085400C">
        <w:t>poddodavatelem</w:t>
      </w:r>
      <w:r w:rsidR="0085400C" w:rsidRPr="001F5B86">
        <w:t xml:space="preserve"> </w:t>
      </w:r>
      <w:r w:rsidR="00032B4F" w:rsidRPr="001F5B86">
        <w:t xml:space="preserve">za účelem realizace části </w:t>
      </w:r>
      <w:r w:rsidR="0085400C">
        <w:t>d</w:t>
      </w:r>
      <w:r w:rsidR="0085400C" w:rsidRPr="001F5B86">
        <w:t>íla</w:t>
      </w:r>
      <w:r w:rsidR="00032B4F" w:rsidRPr="001F5B86">
        <w:t>, a právní nástupce všech těchto osob</w:t>
      </w:r>
      <w:r w:rsidR="00032B4F">
        <w:t>;</w:t>
      </w:r>
    </w:p>
    <w:p w14:paraId="0AD5CBA0" w14:textId="27F46BCC" w:rsidR="00032B4F" w:rsidRPr="003617C3" w:rsidRDefault="00032B4F" w:rsidP="00093C99">
      <w:pPr>
        <w:pStyle w:val="Druhrovesmlouvy"/>
        <w:numPr>
          <w:ilvl w:val="0"/>
          <w:numId w:val="0"/>
        </w:numPr>
        <w:ind w:left="567"/>
      </w:pPr>
      <w:r>
        <w:rPr>
          <w:b/>
        </w:rPr>
        <w:t xml:space="preserve">Protokolem o předání a převzetí díla </w:t>
      </w:r>
      <w:r w:rsidRPr="0005356E">
        <w:t xml:space="preserve">se rozumí závěrečné potvrzení </w:t>
      </w:r>
      <w:r w:rsidR="0085400C">
        <w:t>o</w:t>
      </w:r>
      <w:r w:rsidR="0085400C" w:rsidRPr="0005356E">
        <w:t xml:space="preserve">bjednatele </w:t>
      </w:r>
      <w:r w:rsidRPr="0005356E">
        <w:t xml:space="preserve">vydané za podmínek </w:t>
      </w:r>
      <w:r>
        <w:t xml:space="preserve">a s obsahem dle </w:t>
      </w:r>
      <w:r w:rsidR="0085400C">
        <w:t>smlouvy</w:t>
      </w:r>
      <w:r w:rsidR="00443C69">
        <w:t>,</w:t>
      </w:r>
      <w:r w:rsidR="0085400C">
        <w:t xml:space="preserve"> </w:t>
      </w:r>
      <w:r>
        <w:t xml:space="preserve">resp. OP a </w:t>
      </w:r>
      <w:r w:rsidRPr="0005356E">
        <w:t xml:space="preserve">potvrzující převzetí </w:t>
      </w:r>
      <w:r w:rsidR="0085400C">
        <w:t>d</w:t>
      </w:r>
      <w:r w:rsidR="0085400C" w:rsidRPr="0005356E">
        <w:t xml:space="preserve">íla </w:t>
      </w:r>
      <w:r w:rsidR="0085400C">
        <w:t>o</w:t>
      </w:r>
      <w:r w:rsidR="0085400C" w:rsidRPr="0005356E">
        <w:t xml:space="preserve">bjednatelem </w:t>
      </w:r>
      <w:r w:rsidRPr="0005356E">
        <w:t>ve smyslu právních předpisů ČR</w:t>
      </w:r>
      <w:r w:rsidR="00500440">
        <w:t>;</w:t>
      </w:r>
    </w:p>
    <w:p w14:paraId="46F16B67" w14:textId="025ADAAD" w:rsidR="00032B4F" w:rsidRDefault="00032B4F" w:rsidP="00093C99">
      <w:pPr>
        <w:pStyle w:val="Druhrovesmlouvy"/>
        <w:numPr>
          <w:ilvl w:val="0"/>
          <w:numId w:val="0"/>
        </w:numPr>
        <w:ind w:left="567"/>
      </w:pPr>
      <w:r>
        <w:rPr>
          <w:b/>
        </w:rPr>
        <w:t>Přejímací</w:t>
      </w:r>
      <w:r w:rsidRPr="00AD7D15">
        <w:rPr>
          <w:b/>
        </w:rPr>
        <w:t>mi zkouškami</w:t>
      </w:r>
      <w:r>
        <w:t xml:space="preserve"> se rozumí zkoušky, které jsou stanoveny ve </w:t>
      </w:r>
      <w:r w:rsidR="0085400C">
        <w:t xml:space="preserve">smlouvě </w:t>
      </w:r>
      <w:r>
        <w:t>nebo na nichž se strany dohodnou, a</w:t>
      </w:r>
      <w:r w:rsidR="00443C69">
        <w:t>/</w:t>
      </w:r>
      <w:r>
        <w:t xml:space="preserve">nebo které jsou nařízeny jako změny požadavků </w:t>
      </w:r>
      <w:r w:rsidR="0085400C">
        <w:t xml:space="preserve">objednatele </w:t>
      </w:r>
      <w:r>
        <w:t xml:space="preserve">nebo </w:t>
      </w:r>
      <w:r w:rsidR="0085400C">
        <w:t>díla</w:t>
      </w:r>
      <w:r>
        <w:t xml:space="preserve">, a které se provádějí před tím, než </w:t>
      </w:r>
      <w:r w:rsidR="0085400C">
        <w:t xml:space="preserve">objednatel </w:t>
      </w:r>
      <w:r>
        <w:t xml:space="preserve">provede přejímku </w:t>
      </w:r>
      <w:r w:rsidR="0085400C">
        <w:t xml:space="preserve">díla </w:t>
      </w:r>
      <w:r>
        <w:t>nebo jeho části;</w:t>
      </w:r>
    </w:p>
    <w:p w14:paraId="36B223B0" w14:textId="6484623F" w:rsidR="00032B4F" w:rsidRPr="0083011D" w:rsidRDefault="00032B4F" w:rsidP="00093C99">
      <w:pPr>
        <w:pStyle w:val="Druhrovesmlouvy"/>
        <w:numPr>
          <w:ilvl w:val="1"/>
          <w:numId w:val="0"/>
        </w:numPr>
        <w:ind w:left="567"/>
      </w:pPr>
      <w:r w:rsidRPr="1F17F521">
        <w:rPr>
          <w:b/>
          <w:bCs/>
        </w:rPr>
        <w:t>PVK</w:t>
      </w:r>
      <w:r>
        <w:t xml:space="preserve"> se rozumí Pražské vodovody a kanalizace, a.s.</w:t>
      </w:r>
      <w:r w:rsidR="00443C69">
        <w:t xml:space="preserve">, IČO: 256 56 635, se sídlem Ke Kablu 971/1, Hostivař, 102 00 Praha 10, společnost </w:t>
      </w:r>
      <w:r w:rsidR="00DB0589">
        <w:t xml:space="preserve">zapsaná v obchodním rejstříku vedeném </w:t>
      </w:r>
      <w:r w:rsidR="00443C69">
        <w:t>u Městského soudu v Praze, pod sp. zn. B 5297;</w:t>
      </w:r>
    </w:p>
    <w:p w14:paraId="6B0FE589" w14:textId="6D264D12" w:rsidR="00032B4F" w:rsidRPr="00134A67" w:rsidRDefault="00032B4F" w:rsidP="00093C99">
      <w:pPr>
        <w:pStyle w:val="Druhrovesmlouvy"/>
        <w:numPr>
          <w:ilvl w:val="1"/>
          <w:numId w:val="0"/>
        </w:numPr>
        <w:ind w:left="567"/>
      </w:pPr>
      <w:r w:rsidRPr="1F17F521">
        <w:rPr>
          <w:b/>
          <w:bCs/>
        </w:rPr>
        <w:t>PVS</w:t>
      </w:r>
      <w:r>
        <w:t xml:space="preserve"> se rozumí Pražská vodohospodářská společnost a.s., IČO: 256 56 112, se sídlem </w:t>
      </w:r>
      <w:r w:rsidR="007F0D3F">
        <w:t>Evropská 866/67</w:t>
      </w:r>
      <w:r>
        <w:t xml:space="preserve">, </w:t>
      </w:r>
      <w:r w:rsidR="00911190">
        <w:t xml:space="preserve">Vokovice, </w:t>
      </w:r>
      <w:r>
        <w:t>1</w:t>
      </w:r>
      <w:r w:rsidR="007F0D3F">
        <w:t>6</w:t>
      </w:r>
      <w:r>
        <w:t>0 00</w:t>
      </w:r>
      <w:r w:rsidR="00911190">
        <w:t xml:space="preserve"> Praha 6</w:t>
      </w:r>
      <w:r>
        <w:t xml:space="preserve">, společnost </w:t>
      </w:r>
      <w:r w:rsidR="00DB0589">
        <w:t>zapsaná v obchodním rejstříku vedeném</w:t>
      </w:r>
      <w:r>
        <w:t xml:space="preserve"> u Městského soudu v Praze, </w:t>
      </w:r>
      <w:r w:rsidR="00443C69">
        <w:t xml:space="preserve">pod sp. zn. </w:t>
      </w:r>
      <w:r>
        <w:t>B 5290;</w:t>
      </w:r>
    </w:p>
    <w:p w14:paraId="5BE5A75D" w14:textId="0037A0C0" w:rsidR="00032B4F" w:rsidRDefault="00032B4F" w:rsidP="00093C99">
      <w:pPr>
        <w:pStyle w:val="Druhrovesmlouvy"/>
        <w:numPr>
          <w:ilvl w:val="0"/>
          <w:numId w:val="0"/>
        </w:numPr>
        <w:ind w:left="567"/>
      </w:pPr>
      <w:r w:rsidRPr="00D668AF">
        <w:rPr>
          <w:b/>
        </w:rPr>
        <w:t>Smlouvou</w:t>
      </w:r>
      <w:r w:rsidR="0085400C">
        <w:t xml:space="preserve"> </w:t>
      </w:r>
      <w:r>
        <w:t xml:space="preserve">se rozumí smlouva o </w:t>
      </w:r>
      <w:r w:rsidR="0085400C">
        <w:t>dílo</w:t>
      </w:r>
      <w:r w:rsidR="00DB0589">
        <w:t xml:space="preserve"> </w:t>
      </w:r>
      <w:r w:rsidR="00C514D1">
        <w:t xml:space="preserve">na realizaci stavby vodárenského osvětového centra Hydropolis </w:t>
      </w:r>
      <w:r>
        <w:t xml:space="preserve">uzavřená </w:t>
      </w:r>
      <w:r w:rsidR="000A5E2C">
        <w:t xml:space="preserve">mezi PVS a </w:t>
      </w:r>
      <w:r w:rsidR="0085400C">
        <w:t xml:space="preserve">zhotovitelem </w:t>
      </w:r>
      <w:r>
        <w:t xml:space="preserve">na základě </w:t>
      </w:r>
      <w:r w:rsidR="000A5E2C">
        <w:t xml:space="preserve">výběru </w:t>
      </w:r>
      <w:r w:rsidR="0085400C">
        <w:t xml:space="preserve">nabídky zhotovitele </w:t>
      </w:r>
      <w:r w:rsidR="000A5E2C">
        <w:t xml:space="preserve">v zadávacím/výběrovém řízení </w:t>
      </w:r>
      <w:r>
        <w:t xml:space="preserve">na realizaci </w:t>
      </w:r>
      <w:r w:rsidR="0085400C">
        <w:t xml:space="preserve">veřejné </w:t>
      </w:r>
      <w:r>
        <w:t>zakázky;</w:t>
      </w:r>
    </w:p>
    <w:p w14:paraId="1B88D836" w14:textId="4FFB9F04" w:rsidR="00470AFB" w:rsidRPr="00C93BB7" w:rsidRDefault="00470AFB" w:rsidP="00093C99">
      <w:pPr>
        <w:pStyle w:val="Druhrovesmlouvy"/>
        <w:numPr>
          <w:ilvl w:val="0"/>
          <w:numId w:val="0"/>
        </w:numPr>
        <w:ind w:left="567"/>
        <w:rPr>
          <w:b/>
        </w:rPr>
      </w:pPr>
      <w:r>
        <w:rPr>
          <w:b/>
        </w:rPr>
        <w:t xml:space="preserve">Smlouvou o výpůjčce </w:t>
      </w:r>
      <w:r w:rsidRPr="00C93BB7">
        <w:t>se rozumí</w:t>
      </w:r>
      <w:r w:rsidR="00AF2CD8" w:rsidRPr="00C93BB7">
        <w:t xml:space="preserve"> smlouva o výpůjčce pozemku, nebo </w:t>
      </w:r>
      <w:r w:rsidR="00443C69">
        <w:t xml:space="preserve">jeho </w:t>
      </w:r>
      <w:r w:rsidR="00AF2CD8" w:rsidRPr="00C93BB7">
        <w:t>části</w:t>
      </w:r>
      <w:r w:rsidR="00C93BB7" w:rsidRPr="00C93BB7">
        <w:t>,</w:t>
      </w:r>
      <w:r w:rsidR="00AF2CD8" w:rsidRPr="00C93BB7">
        <w:t xml:space="preserve"> k</w:t>
      </w:r>
      <w:r w:rsidR="00C93BB7" w:rsidRPr="00C93BB7">
        <w:t> </w:t>
      </w:r>
      <w:r w:rsidR="00AF2CD8" w:rsidRPr="00C93BB7">
        <w:t>dočasnému</w:t>
      </w:r>
      <w:r w:rsidR="00C93BB7" w:rsidRPr="00C93BB7">
        <w:t xml:space="preserve"> bezplatnému</w:t>
      </w:r>
      <w:r w:rsidR="00AF2CD8" w:rsidRPr="00C93BB7">
        <w:t xml:space="preserve"> užívání </w:t>
      </w:r>
      <w:r w:rsidR="00C93BB7">
        <w:t xml:space="preserve">pozemku </w:t>
      </w:r>
      <w:r w:rsidR="00443C69">
        <w:t xml:space="preserve">nebo jeho části </w:t>
      </w:r>
      <w:r w:rsidR="00C93BB7" w:rsidRPr="00C93BB7">
        <w:rPr>
          <w:iCs/>
        </w:rPr>
        <w:t xml:space="preserve">ve sjednané době </w:t>
      </w:r>
      <w:r w:rsidR="00AF2CD8" w:rsidRPr="00AD17FD">
        <w:t>k zajištění realizac</w:t>
      </w:r>
      <w:r w:rsidR="00443C69">
        <w:t>e</w:t>
      </w:r>
      <w:r w:rsidR="00AF2CD8" w:rsidRPr="00AD17FD">
        <w:t xml:space="preserve"> </w:t>
      </w:r>
      <w:r w:rsidR="0085400C">
        <w:t>d</w:t>
      </w:r>
      <w:r w:rsidR="0085400C" w:rsidRPr="00AD17FD">
        <w:t>íla</w:t>
      </w:r>
      <w:r w:rsidR="00164FDF">
        <w:t>;</w:t>
      </w:r>
    </w:p>
    <w:p w14:paraId="14527886" w14:textId="0AF99DA9" w:rsidR="00032B4F" w:rsidRPr="00D668AF" w:rsidRDefault="00032B4F" w:rsidP="00093C99">
      <w:pPr>
        <w:pStyle w:val="Druhrovesmlouvy"/>
        <w:numPr>
          <w:ilvl w:val="0"/>
          <w:numId w:val="0"/>
        </w:numPr>
        <w:ind w:left="567"/>
      </w:pPr>
      <w:r w:rsidRPr="00D668AF">
        <w:rPr>
          <w:b/>
        </w:rPr>
        <w:t>Smluvními dokumenty</w:t>
      </w:r>
      <w:r>
        <w:t xml:space="preserve"> se rozumí dokumenty upravující smluvní vztah mezi PVS a </w:t>
      </w:r>
      <w:r w:rsidR="0085400C">
        <w:t>zhotovitelem</w:t>
      </w:r>
      <w:r>
        <w:t xml:space="preserve">, jedná se o </w:t>
      </w:r>
      <w:r w:rsidR="0085400C">
        <w:t>smlouvu</w:t>
      </w:r>
      <w:r>
        <w:t xml:space="preserve">, včetně všech jejích příloh, </w:t>
      </w:r>
      <w:r w:rsidR="0085400C">
        <w:t xml:space="preserve">zadávací </w:t>
      </w:r>
      <w:r>
        <w:t xml:space="preserve">dokumentaci konkrétní </w:t>
      </w:r>
      <w:r w:rsidR="0085400C">
        <w:t xml:space="preserve">veřejné </w:t>
      </w:r>
      <w:r>
        <w:t>zakáz</w:t>
      </w:r>
      <w:r w:rsidR="000A5E2C">
        <w:t>ky</w:t>
      </w:r>
      <w:r>
        <w:t>, včetně všech jejích příloh, projektovou dokumentaci, tyto OP, </w:t>
      </w:r>
      <w:r w:rsidR="0085400C">
        <w:t xml:space="preserve">nabídku zhotovitele </w:t>
      </w:r>
      <w:r>
        <w:t xml:space="preserve">a další (případné) dokumenty vyjmenované ve </w:t>
      </w:r>
      <w:r w:rsidR="0085400C">
        <w:t>smlouvě</w:t>
      </w:r>
      <w:r>
        <w:t>;</w:t>
      </w:r>
    </w:p>
    <w:p w14:paraId="3AE66913" w14:textId="3AED3812" w:rsidR="00032B4F" w:rsidRPr="00B174F0" w:rsidRDefault="00032B4F" w:rsidP="00093C99">
      <w:pPr>
        <w:pStyle w:val="Druhrovesmlouvy"/>
        <w:numPr>
          <w:ilvl w:val="0"/>
          <w:numId w:val="0"/>
        </w:numPr>
        <w:ind w:left="567"/>
      </w:pPr>
      <w:r w:rsidRPr="00B174F0">
        <w:rPr>
          <w:b/>
        </w:rPr>
        <w:t>Stavebním zákonem</w:t>
      </w:r>
      <w:r>
        <w:t xml:space="preserve"> se rozumí zákon č. 183/2006 Sb., </w:t>
      </w:r>
      <w:r w:rsidR="00DB0589">
        <w:t>o územním plánování a stavebním řádu (</w:t>
      </w:r>
      <w:r>
        <w:t>stavební zákon</w:t>
      </w:r>
      <w:r w:rsidR="00DB0589">
        <w:t>) ve znění pozdějších předpisů, resp. zákon č. 283/2021 Sb.</w:t>
      </w:r>
      <w:r w:rsidR="00495B9B">
        <w:t>,</w:t>
      </w:r>
      <w:r w:rsidR="00DB0589">
        <w:t xml:space="preserve"> stavební zákon</w:t>
      </w:r>
      <w:r w:rsidR="00500440">
        <w:t>,</w:t>
      </w:r>
      <w:r>
        <w:t xml:space="preserve"> </w:t>
      </w:r>
      <w:r w:rsidR="00495B9B">
        <w:t>pokud tento před zahájením prací nebo v průběhu prací na díle nabude účinnosti</w:t>
      </w:r>
      <w:r>
        <w:t>;</w:t>
      </w:r>
    </w:p>
    <w:p w14:paraId="3459C0D0" w14:textId="66423827" w:rsidR="00032B4F" w:rsidRDefault="00032B4F" w:rsidP="00093C99">
      <w:pPr>
        <w:pStyle w:val="Druhrovesmlouvy"/>
        <w:numPr>
          <w:ilvl w:val="0"/>
          <w:numId w:val="0"/>
        </w:numPr>
        <w:ind w:left="567"/>
      </w:pPr>
      <w:r>
        <w:rPr>
          <w:b/>
        </w:rPr>
        <w:t>Staveniš</w:t>
      </w:r>
      <w:r w:rsidRPr="009C0F69">
        <w:rPr>
          <w:b/>
        </w:rPr>
        <w:t xml:space="preserve">těm </w:t>
      </w:r>
      <w:r>
        <w:t xml:space="preserve">se rozumí místa, kde má být </w:t>
      </w:r>
      <w:r w:rsidR="0085400C">
        <w:t xml:space="preserve">dílo </w:t>
      </w:r>
      <w:r>
        <w:t xml:space="preserve">provedeno a kam mají být dodány </w:t>
      </w:r>
      <w:r w:rsidR="0085400C">
        <w:t xml:space="preserve">materiály </w:t>
      </w:r>
      <w:r>
        <w:t xml:space="preserve">a </w:t>
      </w:r>
      <w:r w:rsidR="0085400C">
        <w:t xml:space="preserve">technologická </w:t>
      </w:r>
      <w:r>
        <w:t xml:space="preserve">zařízení a všechna další místa, která mohou být ve </w:t>
      </w:r>
      <w:r w:rsidR="0085400C">
        <w:t xml:space="preserve">smlouvě </w:t>
      </w:r>
      <w:r>
        <w:t xml:space="preserve">o </w:t>
      </w:r>
      <w:r w:rsidR="0085400C">
        <w:t xml:space="preserve">dílo </w:t>
      </w:r>
      <w:r>
        <w:t xml:space="preserve">specifikována jako součást </w:t>
      </w:r>
      <w:r w:rsidR="0085400C">
        <w:t>staveniště</w:t>
      </w:r>
      <w:r>
        <w:t>;</w:t>
      </w:r>
    </w:p>
    <w:p w14:paraId="7246CD44" w14:textId="5238CB77" w:rsidR="00032B4F" w:rsidRDefault="00032B4F" w:rsidP="00093C99">
      <w:pPr>
        <w:pStyle w:val="Druhrovesmlouvy"/>
        <w:numPr>
          <w:ilvl w:val="0"/>
          <w:numId w:val="0"/>
        </w:numPr>
        <w:ind w:left="567"/>
      </w:pPr>
      <w:r>
        <w:rPr>
          <w:b/>
        </w:rPr>
        <w:t xml:space="preserve">Technologickým zařízením </w:t>
      </w:r>
      <w:r>
        <w:t xml:space="preserve">se rozumí veškeré </w:t>
      </w:r>
      <w:r w:rsidRPr="00601991">
        <w:t>věci,</w:t>
      </w:r>
      <w:r>
        <w:t xml:space="preserve"> které mají být v souladu se </w:t>
      </w:r>
      <w:r w:rsidR="0085400C">
        <w:t xml:space="preserve">zadávací </w:t>
      </w:r>
      <w:r>
        <w:t xml:space="preserve">dokumentací </w:t>
      </w:r>
      <w:r w:rsidR="0085400C">
        <w:t xml:space="preserve">zhotovitelem </w:t>
      </w:r>
      <w:r>
        <w:t xml:space="preserve">opatřeny a dodány jako plnění </w:t>
      </w:r>
      <w:r w:rsidR="0085400C">
        <w:t>díla</w:t>
      </w:r>
      <w:r>
        <w:t>, především v souladu se </w:t>
      </w:r>
      <w:r w:rsidRPr="00E61CBC">
        <w:t>specifikac</w:t>
      </w:r>
      <w:r>
        <w:t xml:space="preserve">í </w:t>
      </w:r>
      <w:r w:rsidR="0085400C">
        <w:t xml:space="preserve">technologického </w:t>
      </w:r>
      <w:r>
        <w:t>zařízení;</w:t>
      </w:r>
    </w:p>
    <w:p w14:paraId="213DA483" w14:textId="1BBBE6AD" w:rsidR="00500440" w:rsidRDefault="00500440" w:rsidP="00500440">
      <w:pPr>
        <w:pStyle w:val="Druhrovesmlouvy"/>
        <w:numPr>
          <w:ilvl w:val="0"/>
          <w:numId w:val="0"/>
        </w:numPr>
        <w:ind w:left="567"/>
      </w:pPr>
      <w:r>
        <w:rPr>
          <w:b/>
        </w:rPr>
        <w:t xml:space="preserve">Termínem plnění </w:t>
      </w:r>
      <w:r w:rsidRPr="0052177C">
        <w:t>se rozumí</w:t>
      </w:r>
      <w:r>
        <w:t xml:space="preserve"> lhůta, během které plní </w:t>
      </w:r>
      <w:r w:rsidR="00164FDF">
        <w:t xml:space="preserve">zhotovitel předmět </w:t>
      </w:r>
      <w:r>
        <w:t xml:space="preserve">díla a počíná běžet dnem předání </w:t>
      </w:r>
      <w:r w:rsidR="00164FDF">
        <w:t>staveniště</w:t>
      </w:r>
      <w:r>
        <w:t>. Termín plnění je uváděn v týdnech, včetně týdnů započatých</w:t>
      </w:r>
      <w:r w:rsidR="00164FDF">
        <w:t>;</w:t>
      </w:r>
    </w:p>
    <w:p w14:paraId="54DD0457" w14:textId="6CC07F07" w:rsidR="00032B4F" w:rsidRDefault="00032B4F" w:rsidP="00093C99">
      <w:pPr>
        <w:pStyle w:val="Druhrovesmlouvy"/>
        <w:numPr>
          <w:ilvl w:val="0"/>
          <w:numId w:val="0"/>
        </w:numPr>
        <w:ind w:left="567"/>
      </w:pPr>
      <w:r w:rsidRPr="00EE6E3D">
        <w:rPr>
          <w:b/>
        </w:rPr>
        <w:lastRenderedPageBreak/>
        <w:t>Veřejnou zakázkou</w:t>
      </w:r>
      <w:r w:rsidRPr="00EE6E3D">
        <w:t xml:space="preserve"> se rozumí zakázka</w:t>
      </w:r>
      <w:r w:rsidR="00470AFB">
        <w:t xml:space="preserve"> </w:t>
      </w:r>
      <w:r w:rsidRPr="00356C13">
        <w:t xml:space="preserve">realizovaná na základě </w:t>
      </w:r>
      <w:r w:rsidR="00164FDF">
        <w:t>s</w:t>
      </w:r>
      <w:r w:rsidR="00164FDF" w:rsidRPr="00356C13">
        <w:t xml:space="preserve">mlouvy </w:t>
      </w:r>
      <w:r w:rsidRPr="00356C13">
        <w:t xml:space="preserve">mezi </w:t>
      </w:r>
      <w:r w:rsidR="002D41FB">
        <w:t>objednatelem</w:t>
      </w:r>
      <w:r w:rsidRPr="00356C13">
        <w:t xml:space="preserve"> a jedním či více </w:t>
      </w:r>
      <w:r w:rsidR="002D41FB">
        <w:t>zhotoviteli</w:t>
      </w:r>
      <w:r w:rsidRPr="00356C13">
        <w:t>, jejímž předmětem je úplatné poskytnutí dodávek či služeb nebo úplatné provedení stavebních prací</w:t>
      </w:r>
      <w:r w:rsidR="00164FDF">
        <w:t>;</w:t>
      </w:r>
    </w:p>
    <w:p w14:paraId="3DFC53C6" w14:textId="255015E9" w:rsidR="00032B4F" w:rsidRPr="009C0F69" w:rsidRDefault="00032B4F" w:rsidP="00093C99">
      <w:pPr>
        <w:pStyle w:val="Druhrovesmlouvy"/>
        <w:numPr>
          <w:ilvl w:val="0"/>
          <w:numId w:val="0"/>
        </w:numPr>
        <w:ind w:left="567"/>
      </w:pPr>
      <w:r>
        <w:rPr>
          <w:b/>
        </w:rPr>
        <w:t>Vybavením</w:t>
      </w:r>
      <w:r w:rsidR="0052177C">
        <w:rPr>
          <w:b/>
        </w:rPr>
        <w:t xml:space="preserve"> </w:t>
      </w:r>
      <w:r w:rsidR="00164FDF">
        <w:rPr>
          <w:b/>
        </w:rPr>
        <w:t>objednatel</w:t>
      </w:r>
      <w:r w:rsidR="00164FDF" w:rsidRPr="009C0F69">
        <w:rPr>
          <w:b/>
        </w:rPr>
        <w:t>e</w:t>
      </w:r>
      <w:r w:rsidR="00164FDF">
        <w:t xml:space="preserve"> </w:t>
      </w:r>
      <w:r>
        <w:t>se rozumí</w:t>
      </w:r>
      <w:r w:rsidRPr="009C0F69">
        <w:t xml:space="preserve"> přístroje, stroje a vozidla (jsou-li jaká), která dá </w:t>
      </w:r>
      <w:r w:rsidR="00164FDF">
        <w:t>objednatel</w:t>
      </w:r>
      <w:r w:rsidR="00164FDF" w:rsidRPr="009C0F69">
        <w:t xml:space="preserve"> </w:t>
      </w:r>
      <w:r w:rsidRPr="009C0F69">
        <w:t xml:space="preserve">za účelem provedení </w:t>
      </w:r>
      <w:r w:rsidR="00164FDF">
        <w:t>d</w:t>
      </w:r>
      <w:r w:rsidR="00164FDF" w:rsidRPr="009C0F69">
        <w:t xml:space="preserve">íla </w:t>
      </w:r>
      <w:r w:rsidRPr="009C0F69">
        <w:t xml:space="preserve">k dispozici </w:t>
      </w:r>
      <w:r w:rsidR="00164FDF">
        <w:t>zhotovitel</w:t>
      </w:r>
      <w:r w:rsidR="00164FDF" w:rsidRPr="009C0F69">
        <w:t>i</w:t>
      </w:r>
      <w:r>
        <w:t xml:space="preserve">, ale nezahrnuje </w:t>
      </w:r>
      <w:r w:rsidR="00164FDF">
        <w:t>technologick</w:t>
      </w:r>
      <w:r w:rsidR="00164FDF" w:rsidRPr="009C0F69">
        <w:t xml:space="preserve">á </w:t>
      </w:r>
      <w:r w:rsidRPr="009C0F69">
        <w:t xml:space="preserve">zařízení, která </w:t>
      </w:r>
      <w:r w:rsidR="00164FDF">
        <w:t>objednatel</w:t>
      </w:r>
      <w:r w:rsidR="00164FDF" w:rsidRPr="009C0F69">
        <w:t xml:space="preserve"> </w:t>
      </w:r>
      <w:r w:rsidRPr="009C0F69">
        <w:t>nepřevzal</w:t>
      </w:r>
      <w:r>
        <w:t>;</w:t>
      </w:r>
    </w:p>
    <w:p w14:paraId="1426A86D" w14:textId="388ADDB6" w:rsidR="00032B4F" w:rsidRPr="00E2168B" w:rsidRDefault="00032B4F" w:rsidP="00093C99">
      <w:pPr>
        <w:pStyle w:val="Druhrovesmlouvy"/>
        <w:numPr>
          <w:ilvl w:val="0"/>
          <w:numId w:val="0"/>
        </w:numPr>
        <w:ind w:left="567"/>
      </w:pPr>
      <w:r>
        <w:rPr>
          <w:b/>
        </w:rPr>
        <w:t xml:space="preserve">Vybavením </w:t>
      </w:r>
      <w:r>
        <w:t xml:space="preserve">se rozumí </w:t>
      </w:r>
      <w:r w:rsidR="00164FDF">
        <w:t>vybavení zhotovitele</w:t>
      </w:r>
      <w:r>
        <w:t xml:space="preserve">, </w:t>
      </w:r>
      <w:r w:rsidR="00164FDF">
        <w:t>materiály</w:t>
      </w:r>
      <w:r>
        <w:t xml:space="preserve">, </w:t>
      </w:r>
      <w:r w:rsidR="00164FDF">
        <w:t xml:space="preserve">technologická </w:t>
      </w:r>
      <w:r>
        <w:t>zařízení, nebo podle potřeby cokoli z</w:t>
      </w:r>
      <w:r w:rsidR="00164FDF">
        <w:t> </w:t>
      </w:r>
      <w:r>
        <w:t>nich</w:t>
      </w:r>
      <w:r w:rsidR="00164FDF">
        <w:t>;</w:t>
      </w:r>
      <w:r>
        <w:t xml:space="preserve"> </w:t>
      </w:r>
    </w:p>
    <w:p w14:paraId="2A181ABE" w14:textId="413798EC" w:rsidR="00032B4F" w:rsidRDefault="00032B4F" w:rsidP="00093C99">
      <w:pPr>
        <w:pStyle w:val="Druhrovesmlouvy"/>
        <w:numPr>
          <w:ilvl w:val="0"/>
          <w:numId w:val="0"/>
        </w:numPr>
        <w:ind w:left="567"/>
      </w:pPr>
      <w:r>
        <w:rPr>
          <w:b/>
        </w:rPr>
        <w:t>Vybavení</w:t>
      </w:r>
      <w:r w:rsidRPr="0041799B">
        <w:rPr>
          <w:b/>
        </w:rPr>
        <w:t xml:space="preserve">m </w:t>
      </w:r>
      <w:r w:rsidR="00164FDF">
        <w:rPr>
          <w:b/>
        </w:rPr>
        <w:t>zhotovitel</w:t>
      </w:r>
      <w:r w:rsidR="00164FDF" w:rsidRPr="0041799B">
        <w:rPr>
          <w:b/>
        </w:rPr>
        <w:t>e</w:t>
      </w:r>
      <w:r w:rsidR="00164FDF">
        <w:t xml:space="preserve"> </w:t>
      </w:r>
      <w:r>
        <w:t xml:space="preserve">se rozumí všechny přístroje, stroje, vozidla a další věci nezbytné pro provedení a dokončení </w:t>
      </w:r>
      <w:r w:rsidR="00164FDF">
        <w:t xml:space="preserve">díla </w:t>
      </w:r>
      <w:r>
        <w:t>a odstranění veškerých vad;</w:t>
      </w:r>
    </w:p>
    <w:p w14:paraId="79C6A6E3" w14:textId="6D6B6FDA" w:rsidR="00256277" w:rsidRPr="00256277" w:rsidRDefault="00256277" w:rsidP="00256277">
      <w:pPr>
        <w:pStyle w:val="Druhrovesmlouvy"/>
        <w:numPr>
          <w:ilvl w:val="0"/>
          <w:numId w:val="0"/>
        </w:numPr>
        <w:ind w:left="567"/>
      </w:pPr>
      <w:r w:rsidRPr="00256277">
        <w:rPr>
          <w:rFonts w:cstheme="minorHAnsi"/>
          <w:b/>
        </w:rPr>
        <w:t>Vyšší mocí</w:t>
      </w:r>
      <w:r>
        <w:rPr>
          <w:rFonts w:cstheme="minorHAnsi"/>
        </w:rPr>
        <w:t xml:space="preserve"> se rozumí </w:t>
      </w:r>
      <w:r w:rsidRPr="00256277">
        <w:rPr>
          <w:rFonts w:cstheme="minorHAnsi"/>
        </w:rPr>
        <w:t>mimořádná nepředvídatelná a nepřekonatelná překážka</w:t>
      </w:r>
      <w:r>
        <w:rPr>
          <w:rFonts w:cstheme="minorHAnsi"/>
        </w:rPr>
        <w:t xml:space="preserve"> plnění </w:t>
      </w:r>
      <w:r w:rsidR="00164FDF">
        <w:rPr>
          <w:rFonts w:cstheme="minorHAnsi"/>
        </w:rPr>
        <w:t>smlouvy</w:t>
      </w:r>
      <w:r w:rsidR="00164FDF" w:rsidRPr="00256277">
        <w:rPr>
          <w:rFonts w:cstheme="minorHAnsi"/>
        </w:rPr>
        <w:t xml:space="preserve"> </w:t>
      </w:r>
      <w:r w:rsidRPr="00256277">
        <w:rPr>
          <w:rFonts w:cstheme="minorHAnsi"/>
        </w:rPr>
        <w:t>vzniklá nezávisle na vůli</w:t>
      </w:r>
      <w:r>
        <w:rPr>
          <w:rFonts w:cstheme="minorHAnsi"/>
        </w:rPr>
        <w:t xml:space="preserve"> té které smluvní strany, aniž by šlo</w:t>
      </w:r>
      <w:r w:rsidR="002D41FB">
        <w:rPr>
          <w:rFonts w:cstheme="minorHAnsi"/>
        </w:rPr>
        <w:t xml:space="preserve"> o</w:t>
      </w:r>
      <w:r>
        <w:rPr>
          <w:rFonts w:cstheme="minorHAnsi"/>
        </w:rPr>
        <w:t xml:space="preserve"> překážku </w:t>
      </w:r>
      <w:r w:rsidRPr="00256277">
        <w:rPr>
          <w:rFonts w:cstheme="minorHAnsi"/>
        </w:rPr>
        <w:t>vznikl</w:t>
      </w:r>
      <w:r>
        <w:rPr>
          <w:rFonts w:cstheme="minorHAnsi"/>
        </w:rPr>
        <w:t>ou</w:t>
      </w:r>
      <w:r w:rsidRPr="00256277">
        <w:rPr>
          <w:rFonts w:cstheme="minorHAnsi"/>
        </w:rPr>
        <w:t xml:space="preserve"> z</w:t>
      </w:r>
      <w:r>
        <w:rPr>
          <w:rFonts w:cstheme="minorHAnsi"/>
        </w:rPr>
        <w:t xml:space="preserve"> osobních poměrů té které </w:t>
      </w:r>
      <w:r w:rsidRPr="00256277">
        <w:rPr>
          <w:rFonts w:cstheme="minorHAnsi"/>
        </w:rPr>
        <w:t xml:space="preserve">smluvní strany nebo vzniklou až v době, kdy byla příslušná smluvní strana s plněním smluvené povinnosti v prodlení, či překážku, kterou je příslušná smluvní strana </w:t>
      </w:r>
      <w:r w:rsidRPr="0043481E">
        <w:rPr>
          <w:rFonts w:cstheme="minorHAnsi"/>
        </w:rPr>
        <w:t xml:space="preserve">podle </w:t>
      </w:r>
      <w:r w:rsidR="00164FDF">
        <w:rPr>
          <w:rFonts w:cstheme="minorHAnsi"/>
        </w:rPr>
        <w:t>s</w:t>
      </w:r>
      <w:r w:rsidR="00164FDF" w:rsidRPr="0054353B">
        <w:rPr>
          <w:rFonts w:cstheme="minorHAnsi"/>
        </w:rPr>
        <w:t>mlouvy</w:t>
      </w:r>
      <w:r w:rsidR="00164FDF" w:rsidRPr="00F603C8">
        <w:rPr>
          <w:rFonts w:cstheme="minorHAnsi"/>
        </w:rPr>
        <w:t xml:space="preserve"> </w:t>
      </w:r>
      <w:r w:rsidRPr="00D96BE7">
        <w:rPr>
          <w:rFonts w:cstheme="minorHAnsi"/>
        </w:rPr>
        <w:t>povin</w:t>
      </w:r>
      <w:r w:rsidRPr="008C017E">
        <w:rPr>
          <w:rFonts w:cstheme="minorHAnsi"/>
        </w:rPr>
        <w:t>na překonat</w:t>
      </w:r>
      <w:r w:rsidR="00164FDF">
        <w:rPr>
          <w:rFonts w:cstheme="minorHAnsi"/>
        </w:rPr>
        <w:t>;</w:t>
      </w:r>
      <w:r w:rsidRPr="008C017E">
        <w:rPr>
          <w:rFonts w:cstheme="minorHAnsi"/>
        </w:rPr>
        <w:t xml:space="preserve"> </w:t>
      </w:r>
    </w:p>
    <w:p w14:paraId="54FD57B0" w14:textId="7DFBE580" w:rsidR="00032B4F" w:rsidRDefault="00032B4F" w:rsidP="00093C99">
      <w:pPr>
        <w:pStyle w:val="Druhrovesmlouvy"/>
        <w:numPr>
          <w:ilvl w:val="0"/>
          <w:numId w:val="0"/>
        </w:numPr>
        <w:ind w:left="567"/>
      </w:pPr>
      <w:r w:rsidRPr="00C858E4">
        <w:rPr>
          <w:b/>
        </w:rPr>
        <w:t>Zadávací dokumentací</w:t>
      </w:r>
      <w:r w:rsidRPr="00C858E4">
        <w:t xml:space="preserve"> se rozumí </w:t>
      </w:r>
      <w:r w:rsidR="00EE6E3D">
        <w:t>veškeré písemné dokumenty obsahující zadávací podmínky, sdělované nebo zpřístupňované účastníkům zadávacího</w:t>
      </w:r>
      <w:r w:rsidR="00A87EF3">
        <w:t>/výběrového</w:t>
      </w:r>
      <w:r w:rsidR="00EE6E3D">
        <w:t xml:space="preserve"> řízení při </w:t>
      </w:r>
      <w:r w:rsidR="00A87EF3">
        <w:t xml:space="preserve">jeho </w:t>
      </w:r>
      <w:r w:rsidR="00EE6E3D">
        <w:t>zahájení</w:t>
      </w:r>
      <w:r w:rsidR="00164FDF">
        <w:t>;</w:t>
      </w:r>
      <w:r w:rsidR="00EE6E3D">
        <w:t xml:space="preserve"> </w:t>
      </w:r>
    </w:p>
    <w:p w14:paraId="1619D348" w14:textId="1E34AE5F" w:rsidR="00032B4F" w:rsidRDefault="00032B4F" w:rsidP="00093C99">
      <w:pPr>
        <w:pStyle w:val="Druhrovesmlouvy"/>
        <w:numPr>
          <w:ilvl w:val="0"/>
          <w:numId w:val="0"/>
        </w:numPr>
        <w:ind w:left="567"/>
      </w:pPr>
      <w:r w:rsidRPr="00CF2471">
        <w:rPr>
          <w:b/>
        </w:rPr>
        <w:t>Zádržným</w:t>
      </w:r>
      <w:r>
        <w:t xml:space="preserve"> se rozumí akumulované finanční prostředky, které </w:t>
      </w:r>
      <w:r w:rsidR="00164FDF">
        <w:t xml:space="preserve">objednatel </w:t>
      </w:r>
      <w:r>
        <w:t xml:space="preserve">zadržuje jako záruku za bezvadné provedení </w:t>
      </w:r>
      <w:r w:rsidR="00164FDF">
        <w:t>díla</w:t>
      </w:r>
      <w:r>
        <w:t>;</w:t>
      </w:r>
    </w:p>
    <w:p w14:paraId="77CB2A8C" w14:textId="77777777" w:rsidR="00032B4F" w:rsidRDefault="00032B4F" w:rsidP="00093C99">
      <w:pPr>
        <w:pStyle w:val="Druhrovesmlouvy"/>
        <w:numPr>
          <w:ilvl w:val="0"/>
          <w:numId w:val="0"/>
        </w:numPr>
        <w:ind w:left="567"/>
      </w:pPr>
      <w:r w:rsidRPr="00C022DB">
        <w:rPr>
          <w:b/>
        </w:rPr>
        <w:t>Zákonem o BOZP</w:t>
      </w:r>
      <w:r>
        <w:t xml:space="preserve"> se rozumí zákon č. 309/2006 Sb., o zajištění dalších podmínek bezpečnosti a ochrany zdraví při práci;</w:t>
      </w:r>
    </w:p>
    <w:p w14:paraId="64F89781" w14:textId="252213B2" w:rsidR="00032B4F" w:rsidRPr="00271F5A" w:rsidRDefault="00032B4F" w:rsidP="00271F5A">
      <w:pPr>
        <w:ind w:left="567" w:firstLine="0"/>
        <w:rPr>
          <w:rFonts w:cs="Arial"/>
        </w:rPr>
      </w:pPr>
      <w:r w:rsidRPr="00271F5A">
        <w:rPr>
          <w:rFonts w:cs="Arial"/>
          <w:b/>
          <w:bCs/>
        </w:rPr>
        <w:t xml:space="preserve">Zástupce </w:t>
      </w:r>
      <w:r w:rsidR="00164FDF">
        <w:rPr>
          <w:rFonts w:cs="Arial"/>
          <w:b/>
          <w:bCs/>
        </w:rPr>
        <w:t>o</w:t>
      </w:r>
      <w:r w:rsidR="00164FDF" w:rsidRPr="00271F5A">
        <w:rPr>
          <w:rFonts w:cs="Arial"/>
          <w:b/>
          <w:bCs/>
        </w:rPr>
        <w:t xml:space="preserve">bjednatele </w:t>
      </w:r>
      <w:r w:rsidRPr="00271F5A">
        <w:rPr>
          <w:rFonts w:cs="Arial"/>
        </w:rPr>
        <w:t xml:space="preserve">znamená osobu jmenovanou </w:t>
      </w:r>
      <w:r w:rsidR="00164FDF">
        <w:rPr>
          <w:rFonts w:cs="Arial"/>
        </w:rPr>
        <w:t>o</w:t>
      </w:r>
      <w:r w:rsidR="00164FDF" w:rsidRPr="00271F5A">
        <w:rPr>
          <w:rFonts w:cs="Arial"/>
        </w:rPr>
        <w:t xml:space="preserve">bjednatelem </w:t>
      </w:r>
      <w:r w:rsidRPr="00271F5A">
        <w:rPr>
          <w:rFonts w:cs="Arial"/>
        </w:rPr>
        <w:t xml:space="preserve">ve </w:t>
      </w:r>
      <w:r w:rsidR="00164FDF">
        <w:rPr>
          <w:rFonts w:cs="Arial"/>
        </w:rPr>
        <w:t>s</w:t>
      </w:r>
      <w:r w:rsidR="00164FDF" w:rsidRPr="00271F5A">
        <w:rPr>
          <w:rFonts w:cs="Arial"/>
        </w:rPr>
        <w:t xml:space="preserve">mlouvě </w:t>
      </w:r>
      <w:r w:rsidRPr="00271F5A">
        <w:rPr>
          <w:rFonts w:cs="Arial"/>
        </w:rPr>
        <w:t xml:space="preserve">nebo určenou dle potřeby </w:t>
      </w:r>
      <w:r w:rsidR="00164FDF">
        <w:rPr>
          <w:rFonts w:cs="Arial"/>
        </w:rPr>
        <w:t>o</w:t>
      </w:r>
      <w:r w:rsidR="00164FDF" w:rsidRPr="00271F5A">
        <w:rPr>
          <w:rFonts w:cs="Arial"/>
        </w:rPr>
        <w:t xml:space="preserve">bjednatele </w:t>
      </w:r>
      <w:r w:rsidRPr="00271F5A">
        <w:rPr>
          <w:rFonts w:cs="Arial"/>
        </w:rPr>
        <w:t>v souladu s</w:t>
      </w:r>
      <w:r>
        <w:rPr>
          <w:rFonts w:cs="Arial"/>
        </w:rPr>
        <w:t> těmito OP</w:t>
      </w:r>
      <w:r w:rsidRPr="00271F5A">
        <w:rPr>
          <w:rFonts w:cs="Arial"/>
        </w:rPr>
        <w:t xml:space="preserve">, která jedná jménem </w:t>
      </w:r>
      <w:r w:rsidR="00164FDF">
        <w:rPr>
          <w:rFonts w:cs="Arial"/>
        </w:rPr>
        <w:t>o</w:t>
      </w:r>
      <w:r w:rsidR="00164FDF" w:rsidRPr="00271F5A">
        <w:rPr>
          <w:rFonts w:cs="Arial"/>
        </w:rPr>
        <w:t>bjednatele</w:t>
      </w:r>
      <w:r>
        <w:rPr>
          <w:rFonts w:cs="Arial"/>
        </w:rPr>
        <w:t>;</w:t>
      </w:r>
    </w:p>
    <w:p w14:paraId="2FD922A8" w14:textId="275A4917" w:rsidR="00032B4F" w:rsidRDefault="00032B4F" w:rsidP="00271F5A">
      <w:pPr>
        <w:ind w:left="567" w:firstLine="0"/>
        <w:rPr>
          <w:rFonts w:cs="Arial"/>
        </w:rPr>
      </w:pPr>
      <w:r>
        <w:rPr>
          <w:rFonts w:cs="Arial"/>
          <w:b/>
          <w:bCs/>
        </w:rPr>
        <w:t xml:space="preserve">Zástupce </w:t>
      </w:r>
      <w:r w:rsidR="00164FDF">
        <w:rPr>
          <w:rFonts w:cs="Arial"/>
          <w:b/>
          <w:bCs/>
        </w:rPr>
        <w:t>z</w:t>
      </w:r>
      <w:r w:rsidR="00164FDF" w:rsidRPr="00271F5A">
        <w:rPr>
          <w:rFonts w:cs="Arial"/>
          <w:b/>
          <w:bCs/>
        </w:rPr>
        <w:t>hotovitele</w:t>
      </w:r>
      <w:r w:rsidR="00164FDF" w:rsidRPr="00271F5A">
        <w:rPr>
          <w:rFonts w:cs="Arial"/>
        </w:rPr>
        <w:t xml:space="preserve"> </w:t>
      </w:r>
      <w:r w:rsidRPr="00271F5A">
        <w:rPr>
          <w:rFonts w:cs="Arial"/>
        </w:rPr>
        <w:t xml:space="preserve">znamená osobu jmenovanou </w:t>
      </w:r>
      <w:r w:rsidR="00164FDF">
        <w:rPr>
          <w:rFonts w:cs="Arial"/>
        </w:rPr>
        <w:t>z</w:t>
      </w:r>
      <w:r w:rsidR="00164FDF" w:rsidRPr="00271F5A">
        <w:rPr>
          <w:rFonts w:cs="Arial"/>
        </w:rPr>
        <w:t xml:space="preserve">hotovitelem </w:t>
      </w:r>
      <w:r w:rsidRPr="00271F5A">
        <w:rPr>
          <w:rFonts w:cs="Arial"/>
        </w:rPr>
        <w:t xml:space="preserve">ve </w:t>
      </w:r>
      <w:r w:rsidR="00164FDF">
        <w:rPr>
          <w:rFonts w:cs="Arial"/>
        </w:rPr>
        <w:t>s</w:t>
      </w:r>
      <w:r w:rsidR="00164FDF" w:rsidRPr="00271F5A">
        <w:rPr>
          <w:rFonts w:cs="Arial"/>
        </w:rPr>
        <w:t xml:space="preserve">mlouvě </w:t>
      </w:r>
      <w:r w:rsidRPr="00271F5A">
        <w:rPr>
          <w:rFonts w:cs="Arial"/>
        </w:rPr>
        <w:t xml:space="preserve">nebo určenou dle potřeby </w:t>
      </w:r>
      <w:r w:rsidR="00164FDF">
        <w:rPr>
          <w:rFonts w:cs="Arial"/>
        </w:rPr>
        <w:t>z</w:t>
      </w:r>
      <w:r w:rsidR="00164FDF" w:rsidRPr="00271F5A">
        <w:rPr>
          <w:rFonts w:cs="Arial"/>
        </w:rPr>
        <w:t xml:space="preserve">hotovitele </w:t>
      </w:r>
      <w:r w:rsidRPr="00271F5A">
        <w:rPr>
          <w:rFonts w:cs="Arial"/>
        </w:rPr>
        <w:t>v</w:t>
      </w:r>
      <w:r w:rsidR="0052177C">
        <w:rPr>
          <w:rFonts w:cs="Arial"/>
        </w:rPr>
        <w:t> </w:t>
      </w:r>
      <w:r w:rsidRPr="00271F5A">
        <w:rPr>
          <w:rFonts w:cs="Arial"/>
        </w:rPr>
        <w:t>souladu</w:t>
      </w:r>
      <w:r w:rsidR="0052177C">
        <w:rPr>
          <w:rFonts w:cs="Arial"/>
        </w:rPr>
        <w:t xml:space="preserve"> </w:t>
      </w:r>
      <w:r w:rsidRPr="003E23FD">
        <w:rPr>
          <w:rFonts w:cs="Arial"/>
        </w:rPr>
        <w:t>s</w:t>
      </w:r>
      <w:r>
        <w:rPr>
          <w:rFonts w:cs="Arial"/>
        </w:rPr>
        <w:t> těmito OP</w:t>
      </w:r>
      <w:r w:rsidRPr="00271F5A">
        <w:rPr>
          <w:rFonts w:cs="Arial"/>
        </w:rPr>
        <w:t xml:space="preserve">, která jedná jménem </w:t>
      </w:r>
      <w:r w:rsidR="00164FDF">
        <w:rPr>
          <w:rFonts w:cs="Arial"/>
        </w:rPr>
        <w:t>z</w:t>
      </w:r>
      <w:r w:rsidR="00164FDF" w:rsidRPr="00271F5A">
        <w:rPr>
          <w:rFonts w:cs="Arial"/>
        </w:rPr>
        <w:t>hotovitele</w:t>
      </w:r>
      <w:r>
        <w:rPr>
          <w:rFonts w:cs="Arial"/>
        </w:rPr>
        <w:t>;</w:t>
      </w:r>
    </w:p>
    <w:p w14:paraId="381344FF" w14:textId="3739C298" w:rsidR="00032B4F" w:rsidRPr="00C858E4" w:rsidRDefault="00032B4F" w:rsidP="00093C99">
      <w:pPr>
        <w:pStyle w:val="Druhrovesmlouvy"/>
        <w:numPr>
          <w:ilvl w:val="0"/>
          <w:numId w:val="0"/>
        </w:numPr>
        <w:ind w:left="567"/>
      </w:pPr>
      <w:r>
        <w:rPr>
          <w:b/>
        </w:rPr>
        <w:t>Zhotovitel</w:t>
      </w:r>
      <w:r w:rsidRPr="001F5B86">
        <w:rPr>
          <w:b/>
        </w:rPr>
        <w:t>em</w:t>
      </w:r>
      <w:r>
        <w:t xml:space="preserve"> se rozumí osoba označená jako </w:t>
      </w:r>
      <w:r w:rsidR="00164FDF">
        <w:t xml:space="preserve">zhotovitel </w:t>
      </w:r>
      <w:r>
        <w:t>ve </w:t>
      </w:r>
      <w:r w:rsidR="00164FDF">
        <w:t xml:space="preserve">smlouvě </w:t>
      </w:r>
      <w:r>
        <w:t xml:space="preserve">nebo </w:t>
      </w:r>
      <w:r w:rsidR="00164FDF">
        <w:t xml:space="preserve">nabídce </w:t>
      </w:r>
      <w:r>
        <w:t xml:space="preserve">a </w:t>
      </w:r>
      <w:r w:rsidR="00F17562">
        <w:t xml:space="preserve">případný </w:t>
      </w:r>
      <w:r>
        <w:t>právní nástupce této osoby</w:t>
      </w:r>
      <w:r w:rsidR="00164FDF">
        <w:t>.</w:t>
      </w:r>
    </w:p>
    <w:p w14:paraId="564ACCCB" w14:textId="1B3ED93A" w:rsidR="00032B4F" w:rsidRDefault="00032B4F" w:rsidP="00271F5A">
      <w:pPr>
        <w:pStyle w:val="Druhrovesmlouvy"/>
      </w:pPr>
      <w:r w:rsidRPr="00271F5A">
        <w:t xml:space="preserve">Vyjma případů, kdy kontext vyžaduje něco jiného, ve </w:t>
      </w:r>
      <w:r w:rsidR="00164FDF">
        <w:t>s</w:t>
      </w:r>
      <w:r w:rsidR="00164FDF" w:rsidRPr="00271F5A">
        <w:t>mlouvě</w:t>
      </w:r>
      <w:r w:rsidRPr="00271F5A">
        <w:t>:</w:t>
      </w:r>
    </w:p>
    <w:p w14:paraId="0E9F5FA4" w14:textId="77777777" w:rsidR="00032B4F" w:rsidRDefault="00032B4F" w:rsidP="00271F5A">
      <w:pPr>
        <w:pStyle w:val="Tetrovesmlouvy"/>
      </w:pPr>
      <w:r>
        <w:t>slova v jednom gramatickém rodě označují všechny rody;</w:t>
      </w:r>
    </w:p>
    <w:p w14:paraId="1324CC88" w14:textId="77777777" w:rsidR="00032B4F" w:rsidRDefault="00032B4F">
      <w:pPr>
        <w:pStyle w:val="Tetrovesmlouvy"/>
      </w:pPr>
      <w:r>
        <w:t>slova v jednotném čísle zahrnují rovněž slova v množném čísle a slova v množném čísle zahrnují i číslo jednotné;</w:t>
      </w:r>
    </w:p>
    <w:p w14:paraId="05C7287E" w14:textId="77777777" w:rsidR="00032B4F" w:rsidRDefault="00032B4F">
      <w:pPr>
        <w:pStyle w:val="Tetrovesmlouvy"/>
      </w:pPr>
      <w:r>
        <w:t>ustanovení obsahující slovo „dohodnout se“, „dohodnutý“ nebo „dohoda“ vyžadují, aby tato dohoda měla písemnou podobu; a</w:t>
      </w:r>
    </w:p>
    <w:p w14:paraId="44692E42" w14:textId="77777777" w:rsidR="00032B4F" w:rsidRDefault="00032B4F">
      <w:pPr>
        <w:pStyle w:val="Tetrovesmlouvy"/>
      </w:pPr>
      <w:r>
        <w:t>„písemný“ nebo „písemně“ znamená psaný rukou, strojem, tištěný nebo zhotovený elektronicky, a existující ve formě trvalého záznamu.</w:t>
      </w:r>
    </w:p>
    <w:p w14:paraId="12207491" w14:textId="77777777" w:rsidR="00032B4F" w:rsidRDefault="00032B4F" w:rsidP="004C007D">
      <w:pPr>
        <w:pStyle w:val="PrvnrovesmlouvyNadpis"/>
      </w:pPr>
      <w:bookmarkStart w:id="4" w:name="_Toc333405980"/>
      <w:bookmarkStart w:id="5" w:name="_Toc333840960"/>
      <w:r>
        <w:lastRenderedPageBreak/>
        <w:t>Dokumenty, kterými je Zhotovitel vázán</w:t>
      </w:r>
      <w:bookmarkEnd w:id="4"/>
      <w:bookmarkEnd w:id="5"/>
    </w:p>
    <w:p w14:paraId="0224A94F" w14:textId="2F1CA284" w:rsidR="00032B4F" w:rsidRPr="004C007D" w:rsidRDefault="00032B4F" w:rsidP="004C007D">
      <w:pPr>
        <w:pStyle w:val="Druhrovesmlouvy"/>
      </w:pPr>
      <w:r>
        <w:t xml:space="preserve">Zhotovitel provádí </w:t>
      </w:r>
      <w:r w:rsidR="00C14F1A">
        <w:t xml:space="preserve">dílo </w:t>
      </w:r>
      <w:r>
        <w:t xml:space="preserve">v souladu se </w:t>
      </w:r>
      <w:r w:rsidR="00C14F1A">
        <w:t>s</w:t>
      </w:r>
      <w:r w:rsidR="00C14F1A" w:rsidRPr="004C007D">
        <w:t>mlouv</w:t>
      </w:r>
      <w:r w:rsidR="00C14F1A">
        <w:t xml:space="preserve">ou </w:t>
      </w:r>
      <w:r>
        <w:t>a s</w:t>
      </w:r>
      <w:r w:rsidR="009B41F5">
        <w:t> </w:t>
      </w:r>
      <w:r w:rsidRPr="004C007D">
        <w:t>projektovou</w:t>
      </w:r>
      <w:r w:rsidR="009B41F5">
        <w:t xml:space="preserve"> </w:t>
      </w:r>
      <w:r w:rsidRPr="004C007D">
        <w:t>dokumentac</w:t>
      </w:r>
      <w:r>
        <w:t>í, kterou</w:t>
      </w:r>
      <w:r w:rsidRPr="004C007D">
        <w:t xml:space="preserve"> obdrží od </w:t>
      </w:r>
      <w:r w:rsidR="00C14F1A">
        <w:t>objednatel</w:t>
      </w:r>
      <w:r w:rsidR="00C14F1A" w:rsidRPr="004C007D">
        <w:t>e</w:t>
      </w:r>
      <w:r w:rsidRPr="004C007D">
        <w:t>, pokud</w:t>
      </w:r>
      <w:r>
        <w:t xml:space="preserve"> její zhotovení </w:t>
      </w:r>
      <w:r w:rsidRPr="004C007D">
        <w:t xml:space="preserve">není součástí </w:t>
      </w:r>
      <w:r w:rsidR="00C14F1A">
        <w:t>díla</w:t>
      </w:r>
      <w:r>
        <w:t xml:space="preserve">. </w:t>
      </w:r>
      <w:r w:rsidRPr="004C007D">
        <w:t xml:space="preserve">Dodává-li </w:t>
      </w:r>
      <w:r w:rsidR="00C14F1A">
        <w:t>zhotovitel</w:t>
      </w:r>
      <w:r w:rsidR="00C14F1A" w:rsidRPr="004C007D">
        <w:t xml:space="preserve"> </w:t>
      </w:r>
      <w:r w:rsidRPr="004C007D">
        <w:t xml:space="preserve">též příslušnou část projektové dokumentace, je tato dokumentace součástí </w:t>
      </w:r>
      <w:r w:rsidR="00C14F1A">
        <w:t>díla</w:t>
      </w:r>
      <w:r w:rsidRPr="004C007D">
        <w:t>.</w:t>
      </w:r>
    </w:p>
    <w:p w14:paraId="537FEBE1" w14:textId="3E127350" w:rsidR="00032B4F" w:rsidRDefault="00032B4F" w:rsidP="004C007D">
      <w:pPr>
        <w:pStyle w:val="Druhrovesmlouvy"/>
      </w:pPr>
      <w:r>
        <w:t>Dílo</w:t>
      </w:r>
      <w:r w:rsidRPr="00D57521">
        <w:t xml:space="preserve"> bude provedeno</w:t>
      </w:r>
      <w:r>
        <w:t xml:space="preserve"> v souladu se </w:t>
      </w:r>
      <w:r w:rsidR="00C14F1A">
        <w:t xml:space="preserve">zadávací </w:t>
      </w:r>
      <w:r>
        <w:t xml:space="preserve">dokumentací, podmínkami zadání </w:t>
      </w:r>
      <w:r w:rsidR="00C14F1A">
        <w:t>v</w:t>
      </w:r>
      <w:r w:rsidR="00C14F1A" w:rsidRPr="00D57521">
        <w:t xml:space="preserve">eřejné </w:t>
      </w:r>
      <w:r w:rsidRPr="00D57521">
        <w:t xml:space="preserve">zakázky, přijatou </w:t>
      </w:r>
      <w:r w:rsidR="00C14F1A">
        <w:t>n</w:t>
      </w:r>
      <w:r w:rsidR="00C14F1A" w:rsidRPr="00D57521">
        <w:t>abídkou</w:t>
      </w:r>
      <w:r w:rsidRPr="00D57521">
        <w:t xml:space="preserve">, pravomocným stavebním povolením, právními a technickými požadavky </w:t>
      </w:r>
      <w:r>
        <w:t xml:space="preserve">platnými v době podpisu </w:t>
      </w:r>
      <w:r w:rsidR="00C14F1A">
        <w:t>smlouvy</w:t>
      </w:r>
      <w:r>
        <w:t>.</w:t>
      </w:r>
    </w:p>
    <w:p w14:paraId="6D88E8B6" w14:textId="466848EE" w:rsidR="00032B4F" w:rsidRPr="004E582A" w:rsidRDefault="00032B4F" w:rsidP="004E582A">
      <w:pPr>
        <w:pStyle w:val="Druhrovesmlouvy"/>
      </w:pPr>
      <w:r w:rsidRPr="004E582A">
        <w:t>Jsou-li v</w:t>
      </w:r>
      <w:r>
        <w:t xml:space="preserve"> ustanoveních </w:t>
      </w:r>
      <w:r w:rsidR="00C14F1A">
        <w:t>s</w:t>
      </w:r>
      <w:r w:rsidR="00C14F1A" w:rsidRPr="004E582A">
        <w:t>mluv</w:t>
      </w:r>
      <w:r w:rsidR="00C14F1A">
        <w:t xml:space="preserve">ních </w:t>
      </w:r>
      <w:r>
        <w:t>dokumentů</w:t>
      </w:r>
      <w:r w:rsidRPr="004E582A">
        <w:t xml:space="preserve"> rozpory, </w:t>
      </w:r>
      <w:r>
        <w:t>použijí se přednostně ustanovení</w:t>
      </w:r>
      <w:r w:rsidRPr="004E582A">
        <w:t xml:space="preserve"> v tomto pořadí</w:t>
      </w:r>
      <w:r w:rsidR="00500440">
        <w:t xml:space="preserve"> (od závaznějšího po méně závazné)</w:t>
      </w:r>
      <w:r w:rsidRPr="004E582A">
        <w:t>:</w:t>
      </w:r>
    </w:p>
    <w:p w14:paraId="38547405" w14:textId="122A776C" w:rsidR="00032B4F" w:rsidRDefault="00500440">
      <w:pPr>
        <w:pStyle w:val="Tetrovesmlouvy"/>
      </w:pPr>
      <w:r>
        <w:t>u</w:t>
      </w:r>
      <w:r w:rsidR="00032B4F">
        <w:t>stanovení</w:t>
      </w:r>
      <w:r w:rsidR="0052177C">
        <w:t xml:space="preserve"> </w:t>
      </w:r>
      <w:r w:rsidR="00C14F1A">
        <w:t>s</w:t>
      </w:r>
      <w:r w:rsidR="00C14F1A" w:rsidRPr="004E582A">
        <w:t>mlouvy</w:t>
      </w:r>
      <w:r w:rsidR="00C14F1A">
        <w:t xml:space="preserve"> </w:t>
      </w:r>
      <w:r w:rsidR="00032B4F">
        <w:t>včetně příloh;</w:t>
      </w:r>
    </w:p>
    <w:p w14:paraId="1AF3BEDB" w14:textId="4DB2BE63" w:rsidR="00032B4F" w:rsidRDefault="00032B4F">
      <w:pPr>
        <w:pStyle w:val="Tetrovesmlouvy"/>
      </w:pPr>
      <w:r>
        <w:t>o</w:t>
      </w:r>
      <w:r w:rsidRPr="00EF1E1E">
        <w:t xml:space="preserve">bchodní podmínky </w:t>
      </w:r>
      <w:r>
        <w:t xml:space="preserve">obsažené v </w:t>
      </w:r>
      <w:r w:rsidR="00C14F1A">
        <w:t xml:space="preserve">zadávací </w:t>
      </w:r>
      <w:r>
        <w:t>dokumentaci;</w:t>
      </w:r>
    </w:p>
    <w:p w14:paraId="13EDA5A3" w14:textId="5D3EBD4C" w:rsidR="00032B4F" w:rsidRDefault="00032B4F">
      <w:pPr>
        <w:pStyle w:val="Tetrovesmlouvy"/>
      </w:pPr>
      <w:r>
        <w:t>tyto</w:t>
      </w:r>
      <w:r w:rsidR="0052177C">
        <w:t xml:space="preserve"> </w:t>
      </w:r>
      <w:r>
        <w:t>OP;</w:t>
      </w:r>
    </w:p>
    <w:p w14:paraId="1EF81C08" w14:textId="21638591" w:rsidR="00032B4F" w:rsidRDefault="00C14F1A">
      <w:pPr>
        <w:pStyle w:val="Tetrovesmlouvy"/>
      </w:pPr>
      <w:r>
        <w:t>n</w:t>
      </w:r>
      <w:r w:rsidRPr="00EF1E1E">
        <w:t xml:space="preserve">abídka </w:t>
      </w:r>
      <w:r>
        <w:t>zhotovitel</w:t>
      </w:r>
      <w:r w:rsidRPr="00EF1E1E">
        <w:t>e</w:t>
      </w:r>
      <w:r w:rsidR="00032B4F" w:rsidRPr="00EF1E1E">
        <w:t>.</w:t>
      </w:r>
    </w:p>
    <w:p w14:paraId="2F583321" w14:textId="20999B1F" w:rsidR="00032B4F" w:rsidRPr="004E582A" w:rsidRDefault="00032B4F" w:rsidP="00374D69">
      <w:pPr>
        <w:pStyle w:val="Druhrovesmlouvy"/>
      </w:pPr>
      <w:r>
        <w:t>Zhotovitel</w:t>
      </w:r>
      <w:r w:rsidRPr="004E582A">
        <w:t xml:space="preserve"> prověřil s náležitou odbornou péčí podklady, ze kterých </w:t>
      </w:r>
      <w:r w:rsidR="00C14F1A">
        <w:t>s</w:t>
      </w:r>
      <w:r w:rsidR="00C14F1A" w:rsidRPr="004E582A">
        <w:t xml:space="preserve">mlouva </w:t>
      </w:r>
      <w:r w:rsidRPr="004E582A">
        <w:t>vychází, množství zadaných prací a jsou mu pro</w:t>
      </w:r>
      <w:r>
        <w:t xml:space="preserve"> účely</w:t>
      </w:r>
      <w:r w:rsidRPr="004E582A">
        <w:t xml:space="preserve"> provedení </w:t>
      </w:r>
      <w:r w:rsidR="00C14F1A">
        <w:t>d</w:t>
      </w:r>
      <w:r w:rsidR="00C14F1A" w:rsidRPr="004E582A">
        <w:t>íla</w:t>
      </w:r>
      <w:r w:rsidR="00C14F1A">
        <w:t xml:space="preserve"> </w:t>
      </w:r>
      <w:r>
        <w:t>dostatečně</w:t>
      </w:r>
      <w:r w:rsidRPr="004E582A">
        <w:t xml:space="preserve"> známy místní podmínky. Nabídka a </w:t>
      </w:r>
      <w:r w:rsidR="00C14F1A">
        <w:t>c</w:t>
      </w:r>
      <w:r w:rsidR="00C14F1A" w:rsidRPr="004E582A">
        <w:t xml:space="preserve">ena </w:t>
      </w:r>
      <w:r w:rsidR="00C14F1A">
        <w:t>d</w:t>
      </w:r>
      <w:r w:rsidR="00C14F1A" w:rsidRPr="004E582A">
        <w:t xml:space="preserve">íla </w:t>
      </w:r>
      <w:r w:rsidR="00495B9B">
        <w:t xml:space="preserve">dohodnutá </w:t>
      </w:r>
      <w:r w:rsidRPr="004E582A">
        <w:t xml:space="preserve">ve </w:t>
      </w:r>
      <w:r w:rsidR="00C14F1A">
        <w:t>s</w:t>
      </w:r>
      <w:r w:rsidR="00C14F1A" w:rsidRPr="004E582A">
        <w:t xml:space="preserve">mlouvě </w:t>
      </w:r>
      <w:r w:rsidRPr="004E582A">
        <w:t xml:space="preserve">obsahuje veškeré náklady, které jsou nezbytné pro řádné dokončení </w:t>
      </w:r>
      <w:r w:rsidR="00C14F1A">
        <w:t>d</w:t>
      </w:r>
      <w:r w:rsidR="00C14F1A" w:rsidRPr="004E582A">
        <w:t>íla</w:t>
      </w:r>
      <w:r>
        <w:t>.</w:t>
      </w:r>
    </w:p>
    <w:p w14:paraId="65AE32C2" w14:textId="77777777" w:rsidR="00032B4F" w:rsidRPr="004E582A" w:rsidRDefault="00032B4F" w:rsidP="00374D69">
      <w:pPr>
        <w:pStyle w:val="Druhrovesmlouvy"/>
      </w:pPr>
      <w:r w:rsidRPr="004E582A">
        <w:t>Jsou-li rozpory v podkladech, platí údaje v tomto pořadí</w:t>
      </w:r>
      <w:r w:rsidR="00500440">
        <w:t xml:space="preserve"> (od závaznějšího po méně závazné)</w:t>
      </w:r>
      <w:r w:rsidRPr="004E582A">
        <w:t>:</w:t>
      </w:r>
    </w:p>
    <w:p w14:paraId="66DE1809" w14:textId="77777777" w:rsidR="003A7CB0" w:rsidRDefault="003A7CB0" w:rsidP="003A7CB0">
      <w:pPr>
        <w:pStyle w:val="Tetrovesmlouvy"/>
      </w:pPr>
      <w:r>
        <w:rPr>
          <w:snapToGrid w:val="0"/>
        </w:rPr>
        <w:t>soupis stavebních prací, dodávek a služeb s výkazem výměr</w:t>
      </w:r>
      <w:r>
        <w:t>;</w:t>
      </w:r>
    </w:p>
    <w:p w14:paraId="714D101F" w14:textId="77777777" w:rsidR="00032B4F" w:rsidRDefault="00032B4F">
      <w:pPr>
        <w:pStyle w:val="Tetrovesmlouvy"/>
      </w:pPr>
      <w:r w:rsidRPr="004E582A">
        <w:t>technická zpráva a popisy jednotlivých prací</w:t>
      </w:r>
      <w:r>
        <w:t>;</w:t>
      </w:r>
    </w:p>
    <w:p w14:paraId="347062F5" w14:textId="17ADA2E1" w:rsidR="00032B4F" w:rsidRDefault="00032B4F">
      <w:pPr>
        <w:pStyle w:val="Tetrovesmlouvy"/>
      </w:pPr>
      <w:r w:rsidRPr="004E582A">
        <w:t>výkresová</w:t>
      </w:r>
      <w:r w:rsidR="0052177C">
        <w:t xml:space="preserve"> </w:t>
      </w:r>
      <w:r w:rsidRPr="004E582A">
        <w:t>část</w:t>
      </w:r>
      <w:r w:rsidR="0052177C">
        <w:t xml:space="preserve"> </w:t>
      </w:r>
      <w:r w:rsidR="00C14F1A">
        <w:t>z</w:t>
      </w:r>
      <w:r w:rsidR="00C14F1A" w:rsidRPr="004E582A">
        <w:t xml:space="preserve">adávací </w:t>
      </w:r>
      <w:r w:rsidRPr="004E582A">
        <w:t>dokumentace.</w:t>
      </w:r>
    </w:p>
    <w:p w14:paraId="569127D8" w14:textId="3F5AD85A" w:rsidR="00032B4F" w:rsidRPr="004C007D" w:rsidRDefault="00032B4F" w:rsidP="004C007D">
      <w:pPr>
        <w:pStyle w:val="Druhrovesmlouvy"/>
      </w:pPr>
      <w:r>
        <w:t xml:space="preserve">Provádění </w:t>
      </w:r>
      <w:r w:rsidR="00C14F1A">
        <w:t xml:space="preserve">díla zhotovitelem </w:t>
      </w:r>
      <w:r>
        <w:t>se rovněž řídí předpisy</w:t>
      </w:r>
      <w:r w:rsidRPr="004C007D">
        <w:t xml:space="preserve"> všeobecného charakteru, např. zákony, standardy, norm</w:t>
      </w:r>
      <w:r w:rsidR="002D41FB">
        <w:t>ami</w:t>
      </w:r>
      <w:r w:rsidRPr="004C007D">
        <w:t xml:space="preserve"> (např. normy ČSN a EU) atd. </w:t>
      </w:r>
      <w:r>
        <w:t>Zhotovitel</w:t>
      </w:r>
      <w:r w:rsidRPr="004C007D">
        <w:t>i jsou</w:t>
      </w:r>
      <w:r>
        <w:t xml:space="preserve"> tyto předpisy</w:t>
      </w:r>
      <w:r w:rsidRPr="004C007D">
        <w:t xml:space="preserve"> známé a zavazuje se je dodržovat</w:t>
      </w:r>
      <w:r>
        <w:t>. Zhotovitel je rovněž povinen dodržovat předepsané</w:t>
      </w:r>
      <w:r w:rsidRPr="004C007D">
        <w:t xml:space="preserve"> pracovní postupy</w:t>
      </w:r>
      <w:r>
        <w:t>.</w:t>
      </w:r>
      <w:r w:rsidR="00500440">
        <w:t xml:space="preserve"> Pakliže některou součást plnění bude upravovat více zákonů, standardů, norem, doporučení výrobce apod. odchylně, použije se bez ohledu na míru závaznosti takového pře</w:t>
      </w:r>
      <w:r w:rsidR="002D41FB">
        <w:t>dp</w:t>
      </w:r>
      <w:r w:rsidR="00500440">
        <w:t>isu, normy či doporučení, kritérium nejpřísnější.</w:t>
      </w:r>
    </w:p>
    <w:p w14:paraId="19B27751" w14:textId="77777777" w:rsidR="00032B4F" w:rsidRPr="00D57521" w:rsidRDefault="00032B4F" w:rsidP="00F73736">
      <w:pPr>
        <w:pStyle w:val="Druhrovesmlouvy"/>
      </w:pPr>
      <w:r w:rsidRPr="00D57521">
        <w:t>Jedná se zejména o</w:t>
      </w:r>
      <w:r>
        <w:t xml:space="preserve"> následující právní předpisy</w:t>
      </w:r>
      <w:r w:rsidR="00F51E56">
        <w:t>, či v případě jejich derogace předpisy je nahrazující</w:t>
      </w:r>
      <w:r w:rsidRPr="00D57521">
        <w:t>:</w:t>
      </w:r>
    </w:p>
    <w:p w14:paraId="6E981CD7" w14:textId="1B2ACF10" w:rsidR="00032B4F" w:rsidRDefault="00032B4F">
      <w:pPr>
        <w:pStyle w:val="Tetrovesmlouvy"/>
      </w:pPr>
      <w:r w:rsidRPr="00F73736">
        <w:t xml:space="preserve">obecně závazné právní normy, zejména příslušná ustanovení </w:t>
      </w:r>
      <w:r w:rsidR="00F51E56">
        <w:t>občanského zákoníku</w:t>
      </w:r>
      <w:r w:rsidR="00F51E56" w:rsidRPr="00F73736">
        <w:t xml:space="preserve"> </w:t>
      </w:r>
      <w:r w:rsidRPr="00F73736">
        <w:t>(</w:t>
      </w:r>
      <w:r w:rsidR="00F51E56">
        <w:t>zákon č. 89/2012 Sb., občanský zákoník</w:t>
      </w:r>
      <w:r w:rsidRPr="00F73736">
        <w:t xml:space="preserve">, v platném znění) a zákona č. </w:t>
      </w:r>
      <w:r w:rsidR="00A8302C">
        <w:t>134/2016</w:t>
      </w:r>
      <w:r w:rsidRPr="00F73736">
        <w:t xml:space="preserve"> Sb.</w:t>
      </w:r>
      <w:r w:rsidR="002D41FB">
        <w:t>,</w:t>
      </w:r>
      <w:r w:rsidRPr="00F73736">
        <w:t xml:space="preserve"> o </w:t>
      </w:r>
      <w:r w:rsidR="00A8302C">
        <w:t xml:space="preserve">zadávání </w:t>
      </w:r>
      <w:r w:rsidRPr="00F73736">
        <w:t>veřejných zakázkách, v platném znění</w:t>
      </w:r>
      <w:r w:rsidR="00F51E56">
        <w:t>,</w:t>
      </w:r>
      <w:r w:rsidRPr="00F73736">
        <w:t xml:space="preserve"> a všech prováděcích předpisů</w:t>
      </w:r>
      <w:r>
        <w:t>;</w:t>
      </w:r>
    </w:p>
    <w:p w14:paraId="049ACC62" w14:textId="77777777" w:rsidR="00AD69A1" w:rsidRPr="00AD69A1" w:rsidRDefault="00AD69A1" w:rsidP="00AD69A1">
      <w:pPr>
        <w:pStyle w:val="Tetrovesmlouvy"/>
      </w:pPr>
      <w:r w:rsidRPr="00AD69A1">
        <w:t>zákon č. 183/2006 Sb., o územním plánování a stavebním řádu (stavební zákon), ve znění pozdějších předpisů a prováděcích předpisů (a to zejména vyhláška č. 503/2006 Sb., o podrobnější úpravě územního rozhodování, územního opatření a stavebního řádu, vyhláška č. 268/2009 Sb., o technických požadavcích na stavby, a vyhláška č. 499/2006 Sb., o dokumentaci staveb), případně zákon č. 283/2021 Sb., stavební zákon, pokud tento před zahájením nebo v průběhu prací na díle nabyde účinnosti, včetně jeho prováděcích předpisů;</w:t>
      </w:r>
    </w:p>
    <w:p w14:paraId="32F38A48" w14:textId="08040C6B" w:rsidR="00032B4F" w:rsidRDefault="00032B4F">
      <w:pPr>
        <w:pStyle w:val="Tetrovesmlouvy"/>
      </w:pPr>
      <w:r w:rsidRPr="00D57521">
        <w:lastRenderedPageBreak/>
        <w:t>zákon č. 274/2001 Sb., o vodovodech a kanalizacích</w:t>
      </w:r>
      <w:r w:rsidR="00AD69A1">
        <w:t>, ve znění pozdějších předpisů</w:t>
      </w:r>
      <w:r>
        <w:t>;</w:t>
      </w:r>
    </w:p>
    <w:p w14:paraId="440CCAB7" w14:textId="53DD5AA0" w:rsidR="00032B4F" w:rsidRDefault="00032B4F">
      <w:pPr>
        <w:pStyle w:val="Tetrovesmlouvy"/>
      </w:pPr>
      <w:r w:rsidRPr="004E582A">
        <w:t>zákon č. 262/2006 Sb., zákoník práce</w:t>
      </w:r>
      <w:r w:rsidR="00AD69A1">
        <w:t>, ve znění pozdějších předpisů</w:t>
      </w:r>
      <w:r>
        <w:t>;</w:t>
      </w:r>
    </w:p>
    <w:p w14:paraId="39C9B129" w14:textId="0AE9DF5A" w:rsidR="00032B4F" w:rsidRDefault="00032B4F">
      <w:pPr>
        <w:pStyle w:val="Tetrovesmlouvy"/>
      </w:pPr>
      <w:r w:rsidRPr="004E582A">
        <w:t xml:space="preserve">zákon č. </w:t>
      </w:r>
      <w:r>
        <w:t>201/2012</w:t>
      </w:r>
      <w:r w:rsidRPr="004E582A">
        <w:t xml:space="preserve"> Sb., o ochraně ovzduší</w:t>
      </w:r>
      <w:r w:rsidR="00AD69A1">
        <w:t>, ve znění pozdějších předpisů</w:t>
      </w:r>
      <w:r>
        <w:t>;</w:t>
      </w:r>
    </w:p>
    <w:p w14:paraId="099E5434" w14:textId="345148B5" w:rsidR="00032B4F" w:rsidRDefault="00032B4F">
      <w:pPr>
        <w:pStyle w:val="Tetrovesmlouvy"/>
      </w:pPr>
      <w:r w:rsidRPr="004E582A">
        <w:t>zákon č. 127/2005 Sb., o elektronických komunikacích</w:t>
      </w:r>
      <w:r w:rsidR="00AD69A1">
        <w:t>, ve znění pozdějších předpisů</w:t>
      </w:r>
      <w:r>
        <w:t>;</w:t>
      </w:r>
    </w:p>
    <w:p w14:paraId="1A110E5C" w14:textId="625AA087" w:rsidR="00032B4F" w:rsidRDefault="00032B4F">
      <w:pPr>
        <w:pStyle w:val="Tetrovesmlouvy"/>
      </w:pPr>
      <w:r w:rsidRPr="004E582A">
        <w:t>zákon č. 258/2000 Sb., o ochraně veřejného zdraví</w:t>
      </w:r>
      <w:r w:rsidR="00AD69A1">
        <w:t>, ve znění pozdějších předpisů</w:t>
      </w:r>
      <w:r>
        <w:t>;</w:t>
      </w:r>
    </w:p>
    <w:p w14:paraId="1B608D21" w14:textId="71EE36F1" w:rsidR="00032B4F" w:rsidRDefault="00032B4F">
      <w:pPr>
        <w:pStyle w:val="Tetrovesmlouvy"/>
      </w:pPr>
      <w:r w:rsidRPr="004E582A">
        <w:t>zákon č. 235/2004 Sb., o dani z přidané hodnoty</w:t>
      </w:r>
      <w:r w:rsidR="00AD69A1">
        <w:t>, ve znění pozdějších předpisů</w:t>
      </w:r>
      <w:r>
        <w:t>;</w:t>
      </w:r>
    </w:p>
    <w:p w14:paraId="6212FD2F" w14:textId="60C8287B" w:rsidR="00032B4F" w:rsidRDefault="00032B4F">
      <w:pPr>
        <w:pStyle w:val="Tetrovesmlouvy"/>
      </w:pPr>
      <w:r w:rsidRPr="004E582A">
        <w:t>zákon č. 309/2006 Sb., o zajištění dalších podmínek bezpečnosti a ochrany zdraví při práci</w:t>
      </w:r>
      <w:r w:rsidR="00AD69A1">
        <w:t>, ve znění pozdějších předpisů</w:t>
      </w:r>
      <w:r>
        <w:t>;</w:t>
      </w:r>
    </w:p>
    <w:p w14:paraId="0D87D7E2" w14:textId="17277D6F" w:rsidR="00032B4F" w:rsidRDefault="00032B4F">
      <w:pPr>
        <w:pStyle w:val="Tetrovesmlouvy"/>
      </w:pPr>
      <w:r w:rsidRPr="004E582A">
        <w:t xml:space="preserve">nařízení vlády č. 591/2006 Sb., o bližších minimálních požadavcích na bezpečnost a ochranu zdraví při práci na </w:t>
      </w:r>
      <w:r w:rsidR="0093718D">
        <w:t>s</w:t>
      </w:r>
      <w:r>
        <w:t>taveniš</w:t>
      </w:r>
      <w:r w:rsidRPr="004E582A">
        <w:t>tích</w:t>
      </w:r>
      <w:r w:rsidR="00AD69A1">
        <w:t>, ve znění pozdějších předpisů</w:t>
      </w:r>
      <w:r>
        <w:t>;</w:t>
      </w:r>
    </w:p>
    <w:p w14:paraId="2F71AA7B" w14:textId="681EB5F2" w:rsidR="00032B4F" w:rsidRDefault="00032B4F">
      <w:pPr>
        <w:pStyle w:val="Tetrovesmlouvy"/>
      </w:pPr>
      <w:r w:rsidRPr="004E582A">
        <w:t>nařízení vlády č. 101/2005 Sb., o podrobnějších požadavcích na pracoviště a pracovní prostředí</w:t>
      </w:r>
      <w:r w:rsidR="00AD69A1">
        <w:t>, ve znění pozdějších předpisů</w:t>
      </w:r>
      <w:r>
        <w:t>;</w:t>
      </w:r>
    </w:p>
    <w:p w14:paraId="36A5FF0F" w14:textId="2E941012" w:rsidR="00032B4F" w:rsidRDefault="00032B4F">
      <w:pPr>
        <w:pStyle w:val="Tetrovesmlouvy"/>
      </w:pPr>
      <w:r w:rsidRPr="004E582A">
        <w:t>nařízení vlády č.</w:t>
      </w:r>
      <w:r w:rsidR="00D2266A">
        <w:t xml:space="preserve"> </w:t>
      </w:r>
      <w:r w:rsidRPr="004E582A">
        <w:t>2</w:t>
      </w:r>
      <w:r w:rsidR="00ED7D13">
        <w:t>2</w:t>
      </w:r>
      <w:r w:rsidRPr="004E582A">
        <w:t>4/20</w:t>
      </w:r>
      <w:r w:rsidR="00ED7D13">
        <w:t>15</w:t>
      </w:r>
      <w:r w:rsidRPr="004E582A">
        <w:t xml:space="preserve"> Sb., o </w:t>
      </w:r>
      <w:r w:rsidR="00ED7D13">
        <w:t>prevenci závažných havárií</w:t>
      </w:r>
      <w:r w:rsidR="00AD69A1">
        <w:t>, ve znění pozdějších předpisů</w:t>
      </w:r>
      <w:r>
        <w:t>;</w:t>
      </w:r>
    </w:p>
    <w:p w14:paraId="0FDEEF52" w14:textId="77777777" w:rsidR="00AD69A1" w:rsidRDefault="00032B4F">
      <w:pPr>
        <w:pStyle w:val="Tetrovesmlouvy"/>
      </w:pPr>
      <w:r w:rsidRPr="004E582A">
        <w:t>nařízení vlády č. 361/2007 Sb., kterým se stanoví podmínky ochrany zdraví při práci,</w:t>
      </w:r>
    </w:p>
    <w:p w14:paraId="1936BC24" w14:textId="37C9F3BA" w:rsidR="00032B4F" w:rsidRDefault="00032B4F">
      <w:pPr>
        <w:pStyle w:val="Tetrovesmlouvy"/>
      </w:pPr>
      <w:r w:rsidRPr="004E582A">
        <w:tab/>
        <w:t>nařízení</w:t>
      </w:r>
      <w:r w:rsidR="00495B9B">
        <w:t xml:space="preserve"> vlády</w:t>
      </w:r>
      <w:r w:rsidRPr="004E582A">
        <w:t xml:space="preserve"> č. 362/2005 Sb., o bližších požadavcích na bezpečnost a ochranu zdraví při práci na pracovištích s nebezpečím pádu z výšky nebo do hloubky</w:t>
      </w:r>
      <w:r>
        <w:t>;</w:t>
      </w:r>
    </w:p>
    <w:p w14:paraId="63DC74D0" w14:textId="77777777" w:rsidR="00032B4F" w:rsidRDefault="00032B4F">
      <w:pPr>
        <w:pStyle w:val="Tetrovesmlouvy"/>
      </w:pPr>
      <w:r w:rsidRPr="004E582A">
        <w:t>nařízení vlády č. 378/2001, požadavky na bezpečný provoz a používání strojů technických zařízení, přístrojů a nářadí</w:t>
      </w:r>
      <w:r>
        <w:t>;</w:t>
      </w:r>
    </w:p>
    <w:p w14:paraId="1B7A3132" w14:textId="77777777" w:rsidR="00032B4F" w:rsidRDefault="00032B4F">
      <w:pPr>
        <w:pStyle w:val="Tetrovesmlouvy"/>
      </w:pPr>
      <w:r w:rsidRPr="004E582A">
        <w:t>nařízení vlády č. 406/2004 Sb., o bližších požadavcích na zajištění bezpečnosti a ochrany zdraví při práci v prostředí s nebezpečím výbuchu</w:t>
      </w:r>
      <w:r>
        <w:t>;</w:t>
      </w:r>
    </w:p>
    <w:p w14:paraId="39BE18A4" w14:textId="4C4EFF11" w:rsidR="00032B4F" w:rsidRDefault="00032B4F">
      <w:pPr>
        <w:pStyle w:val="Tetrovesmlouvy"/>
      </w:pPr>
      <w:r w:rsidRPr="004E582A">
        <w:t xml:space="preserve">nařízení vlády č. 495/2001 Sb., </w:t>
      </w:r>
      <w:r w:rsidR="00215849">
        <w:t xml:space="preserve">kterým se stanoví </w:t>
      </w:r>
      <w:r w:rsidRPr="004E582A">
        <w:t>rozsah a bližší podmínky poskytování osobních ochranných pracovních prostředků, mycích, čistících a dezinfekčních prostředků</w:t>
      </w:r>
      <w:r>
        <w:t>;</w:t>
      </w:r>
    </w:p>
    <w:p w14:paraId="4CC41E60" w14:textId="737517CA" w:rsidR="00032B4F" w:rsidRDefault="00032B4F">
      <w:pPr>
        <w:pStyle w:val="Tetrovesmlouvy"/>
      </w:pPr>
      <w:r w:rsidRPr="004E582A">
        <w:t xml:space="preserve">nařízení vlády č. </w:t>
      </w:r>
      <w:r w:rsidR="00215849">
        <w:t>375/2017</w:t>
      </w:r>
      <w:r w:rsidRPr="004E582A">
        <w:t xml:space="preserve"> Sb., </w:t>
      </w:r>
      <w:r w:rsidR="00215849">
        <w:t xml:space="preserve">o </w:t>
      </w:r>
      <w:r w:rsidRPr="004E582A">
        <w:t>vzhled</w:t>
      </w:r>
      <w:r w:rsidR="00215849">
        <w:t>u,</w:t>
      </w:r>
      <w:r w:rsidRPr="004E582A">
        <w:t xml:space="preserve"> umístění</w:t>
      </w:r>
      <w:r w:rsidR="00215849">
        <w:t xml:space="preserve"> a provedení</w:t>
      </w:r>
      <w:r w:rsidRPr="004E582A">
        <w:t xml:space="preserve"> bezpečnostních značek </w:t>
      </w:r>
      <w:r w:rsidR="00215849">
        <w:t xml:space="preserve">a značení </w:t>
      </w:r>
      <w:r w:rsidRPr="004E582A">
        <w:t>a zavedení signálů</w:t>
      </w:r>
      <w:r>
        <w:t>;</w:t>
      </w:r>
    </w:p>
    <w:p w14:paraId="1ACE17B4" w14:textId="77777777" w:rsidR="00032B4F" w:rsidRDefault="00032B4F">
      <w:pPr>
        <w:pStyle w:val="Tetrovesmlouvy"/>
      </w:pPr>
      <w:r w:rsidRPr="004E582A">
        <w:t>vyhláška č. 246/2001 Sb., o požární prevenci</w:t>
      </w:r>
      <w:r>
        <w:t>;</w:t>
      </w:r>
    </w:p>
    <w:p w14:paraId="6F700B29" w14:textId="7ABF0B18" w:rsidR="00032B4F" w:rsidRDefault="00032B4F">
      <w:pPr>
        <w:pStyle w:val="Tetrovesmlouvy"/>
      </w:pPr>
      <w:r w:rsidRPr="004E582A">
        <w:t>zákon č. 133/1985 Sb., o požární ochraně</w:t>
      </w:r>
      <w:r w:rsidR="00AD69A1">
        <w:t>, ve znění pozdějších předpisů</w:t>
      </w:r>
      <w:r>
        <w:t>;</w:t>
      </w:r>
    </w:p>
    <w:p w14:paraId="38691BA1" w14:textId="5DA38857" w:rsidR="00032B4F" w:rsidRDefault="00032B4F" w:rsidP="00D2266A">
      <w:pPr>
        <w:pStyle w:val="Tetrovesmlouvy"/>
      </w:pPr>
      <w:r w:rsidRPr="004E582A">
        <w:t xml:space="preserve">zákon č. </w:t>
      </w:r>
      <w:r w:rsidR="00D2266A">
        <w:t>350</w:t>
      </w:r>
      <w:r w:rsidRPr="004E582A">
        <w:t>/20</w:t>
      </w:r>
      <w:r w:rsidR="00D2266A">
        <w:t>11</w:t>
      </w:r>
      <w:r w:rsidRPr="004E582A">
        <w:t xml:space="preserve"> Sb., </w:t>
      </w:r>
      <w:r w:rsidR="00D2266A" w:rsidRPr="00D2266A">
        <w:t>o chemických látkách a chemických směsích a o změně některých zákonů (chemický zákon)</w:t>
      </w:r>
      <w:r w:rsidR="002668C2">
        <w:t>, ve znění pozdějších předpisů</w:t>
      </w:r>
      <w:r>
        <w:t>;</w:t>
      </w:r>
    </w:p>
    <w:p w14:paraId="3355D385" w14:textId="77777777" w:rsidR="00032B4F" w:rsidRDefault="00032B4F">
      <w:pPr>
        <w:pStyle w:val="Tetrovesmlouvy"/>
      </w:pPr>
      <w:r w:rsidRPr="004E582A">
        <w:t>vyhláška č. 409/2005 Sb., o hygienických požadavcích na výrobky přicházející do přímého styku s vodou a na úpravu vody</w:t>
      </w:r>
      <w:r>
        <w:t>;</w:t>
      </w:r>
    </w:p>
    <w:p w14:paraId="7EA05B98" w14:textId="07144C81" w:rsidR="00032B4F" w:rsidRDefault="00032B4F">
      <w:pPr>
        <w:pStyle w:val="Tetrovesmlouvy"/>
      </w:pPr>
      <w:r w:rsidRPr="004E582A">
        <w:t xml:space="preserve">vyhláška č. </w:t>
      </w:r>
      <w:r w:rsidR="00215849">
        <w:t>273/2021</w:t>
      </w:r>
      <w:r w:rsidRPr="004E582A">
        <w:t xml:space="preserve"> Sb., o podrobnostech nakládání s</w:t>
      </w:r>
      <w:r>
        <w:t> </w:t>
      </w:r>
      <w:r w:rsidRPr="004E582A">
        <w:t>odpady</w:t>
      </w:r>
      <w:r>
        <w:t>;</w:t>
      </w:r>
    </w:p>
    <w:p w14:paraId="51F0B718" w14:textId="77777777" w:rsidR="002668C2" w:rsidRDefault="002668C2" w:rsidP="002668C2">
      <w:pPr>
        <w:pStyle w:val="Tetrovesmlouvy"/>
        <w:tabs>
          <w:tab w:val="clear" w:pos="1418"/>
        </w:tabs>
      </w:pPr>
      <w:r>
        <w:t xml:space="preserve">zákon č. </w:t>
      </w:r>
      <w:r w:rsidRPr="003F106D">
        <w:t>250/2021</w:t>
      </w:r>
      <w:r>
        <w:t xml:space="preserve"> Sb., </w:t>
      </w:r>
      <w:r w:rsidRPr="003F106D">
        <w:t>o bezpečnosti práce v souvislosti s provozem vyhrazených technických zařízení a o změně souvisejících zákonů</w:t>
      </w:r>
      <w:r>
        <w:t>;</w:t>
      </w:r>
    </w:p>
    <w:p w14:paraId="7CEA65E3" w14:textId="466329EB" w:rsidR="00032B4F" w:rsidRDefault="00032B4F">
      <w:pPr>
        <w:pStyle w:val="Tetrovesmlouvy"/>
      </w:pPr>
      <w:r w:rsidRPr="004E582A">
        <w:lastRenderedPageBreak/>
        <w:t>zákon č. 13/1997 Sb., o pozemních komunikacích</w:t>
      </w:r>
      <w:r w:rsidR="002668C2">
        <w:t>, ve znění pozdějších předpisů</w:t>
      </w:r>
      <w:r>
        <w:t>;</w:t>
      </w:r>
    </w:p>
    <w:p w14:paraId="4753C254" w14:textId="6246EF48" w:rsidR="00032B4F" w:rsidRDefault="00032B4F">
      <w:pPr>
        <w:pStyle w:val="Tetrovesmlouvy"/>
      </w:pPr>
      <w:r w:rsidRPr="004E582A">
        <w:t>zákon č. 61/1988 Sb., o hornické činnosti, výbušninách a o státní báňské správě</w:t>
      </w:r>
      <w:r w:rsidR="002668C2">
        <w:t>, ve znění pozdějších předpisů</w:t>
      </w:r>
      <w:r>
        <w:t>;</w:t>
      </w:r>
    </w:p>
    <w:p w14:paraId="7352FCEF" w14:textId="52669EAB" w:rsidR="00032B4F" w:rsidRDefault="00032B4F">
      <w:pPr>
        <w:pStyle w:val="Tetrovesmlouvy"/>
      </w:pPr>
      <w:r w:rsidRPr="004E582A">
        <w:t>zákon č. 200/1994 Sb., o zeměměřictví</w:t>
      </w:r>
      <w:r w:rsidR="002668C2">
        <w:t>, ve znění pozdějších předpisů</w:t>
      </w:r>
      <w:r>
        <w:t>;</w:t>
      </w:r>
    </w:p>
    <w:p w14:paraId="51BE56A8" w14:textId="09B7F5D6" w:rsidR="00032B4F" w:rsidRDefault="00032B4F">
      <w:pPr>
        <w:pStyle w:val="Tetrovesmlouvy"/>
      </w:pPr>
      <w:r w:rsidRPr="004E582A">
        <w:t xml:space="preserve">zákon č. </w:t>
      </w:r>
      <w:r w:rsidR="002668C2">
        <w:t>541/2020</w:t>
      </w:r>
      <w:r w:rsidRPr="004E582A">
        <w:t xml:space="preserve"> Sb., o odpadech</w:t>
      </w:r>
      <w:r>
        <w:t>;</w:t>
      </w:r>
    </w:p>
    <w:p w14:paraId="0E0F525C" w14:textId="073320C1" w:rsidR="00032B4F" w:rsidRDefault="00032B4F">
      <w:pPr>
        <w:pStyle w:val="Tetrovesmlouvy"/>
      </w:pPr>
      <w:r w:rsidRPr="004E582A">
        <w:t>zákon č. 254/2001 Sb., o vodách a o změně některých zákonů (vodní zákon)</w:t>
      </w:r>
      <w:r w:rsidR="002668C2">
        <w:t>, ve znění pozdějších předpisů</w:t>
      </w:r>
      <w:r>
        <w:t>;</w:t>
      </w:r>
    </w:p>
    <w:p w14:paraId="7CD75967" w14:textId="0A0205BC" w:rsidR="00032B4F" w:rsidRDefault="00032B4F">
      <w:pPr>
        <w:pStyle w:val="Tetrovesmlouvy"/>
      </w:pPr>
      <w:r w:rsidRPr="004E582A">
        <w:t>zákon č. 334/1992 Sb., o ochraně zemědělského půdního fondu</w:t>
      </w:r>
      <w:r w:rsidR="00C054DE">
        <w:t>, ve znění pozdějších předpisů</w:t>
      </w:r>
      <w:r>
        <w:t>;</w:t>
      </w:r>
    </w:p>
    <w:p w14:paraId="13BD3088" w14:textId="220884C8" w:rsidR="00032B4F" w:rsidRDefault="00032B4F">
      <w:pPr>
        <w:pStyle w:val="Tetrovesmlouvy"/>
      </w:pPr>
      <w:r w:rsidRPr="004E582A">
        <w:t xml:space="preserve">vyhláška č. </w:t>
      </w:r>
      <w:r w:rsidR="00A15481">
        <w:t>168/2016 Sb., o uveřejňování formulářů pro účely zákona o zadávání veřejných zakázek a náležitostech profilu zadavatele</w:t>
      </w:r>
      <w:r>
        <w:t>;</w:t>
      </w:r>
    </w:p>
    <w:p w14:paraId="0E572BB3" w14:textId="040957E1" w:rsidR="005C4C1C" w:rsidRDefault="005C4C1C">
      <w:pPr>
        <w:pStyle w:val="Tetrovesmlouvy"/>
      </w:pPr>
      <w:r>
        <w:t>vyhláška č. 169/2016 Sb., o stanovení rozsahu dokumentace veřejné zakázky na stavební práce a soupisu stavebních prací, dodávek a služeb s výkazem výměr;</w:t>
      </w:r>
    </w:p>
    <w:p w14:paraId="5BFB901F" w14:textId="101CCC48" w:rsidR="00032B4F" w:rsidRDefault="00032B4F">
      <w:pPr>
        <w:pStyle w:val="Tetrovesmlouvy"/>
      </w:pPr>
      <w:r w:rsidRPr="004E582A">
        <w:t>technické normy</w:t>
      </w:r>
      <w:r w:rsidR="0048681B">
        <w:t xml:space="preserve"> </w:t>
      </w:r>
      <w:r w:rsidRPr="004E582A">
        <w:t>ČSN, ČSN EN</w:t>
      </w:r>
      <w:r>
        <w:t>;</w:t>
      </w:r>
    </w:p>
    <w:p w14:paraId="5CD4D060" w14:textId="77777777" w:rsidR="00032B4F" w:rsidRDefault="00032B4F">
      <w:pPr>
        <w:pStyle w:val="Tetrovesmlouvy"/>
      </w:pPr>
      <w:r w:rsidRPr="004E582A">
        <w:t>technologické předpisy a podklady pro vlastní realizaci.</w:t>
      </w:r>
    </w:p>
    <w:p w14:paraId="6B4AC7EB" w14:textId="03B83C2B" w:rsidR="00032B4F" w:rsidRDefault="00032B4F" w:rsidP="007412C8">
      <w:pPr>
        <w:pStyle w:val="Druhrovesmlouvy"/>
      </w:pPr>
      <w:r>
        <w:t xml:space="preserve">Zhotovitel bude při plnění </w:t>
      </w:r>
      <w:r w:rsidR="00C14F1A">
        <w:t xml:space="preserve">smlouvy </w:t>
      </w:r>
      <w:r>
        <w:t xml:space="preserve">jednat v souladu s příslušnými právními předpisy. Zhotovitel rovněž vydá veškerá oznámení, zaplatí veškeré daně, cla a poplatky a obstará veškerá povolení, licence a schvalovací doklady, které za účelem provedení a dokončení </w:t>
      </w:r>
      <w:r w:rsidR="00C14F1A">
        <w:t xml:space="preserve">díla </w:t>
      </w:r>
      <w:r>
        <w:t xml:space="preserve">a odstranění všech vad právní předpisy vyžadují. Zhotovitel zajistí, aby </w:t>
      </w:r>
      <w:r w:rsidR="00C14F1A">
        <w:t xml:space="preserve">objednateli </w:t>
      </w:r>
      <w:r>
        <w:t>nevznikla újma z následků to</w:t>
      </w:r>
      <w:r w:rsidR="0093718D">
        <w:t>h</w:t>
      </w:r>
      <w:r>
        <w:t xml:space="preserve">o, že tak </w:t>
      </w:r>
      <w:r w:rsidR="00C14F1A">
        <w:t xml:space="preserve">zhotovitel </w:t>
      </w:r>
      <w:r>
        <w:t xml:space="preserve">neučinil. V opačném případě </w:t>
      </w:r>
      <w:r w:rsidR="00C14F1A">
        <w:t xml:space="preserve">zhotovitel objednatele </w:t>
      </w:r>
      <w:r>
        <w:t>odškodní.</w:t>
      </w:r>
    </w:p>
    <w:p w14:paraId="2EE4626E" w14:textId="5210EF1D" w:rsidR="00032B4F" w:rsidRPr="00B1194B" w:rsidRDefault="00032B4F" w:rsidP="00B1194B">
      <w:pPr>
        <w:pStyle w:val="Druhrovesmlouvy"/>
      </w:pPr>
      <w:r w:rsidRPr="00B1194B">
        <w:t>Smlouva</w:t>
      </w:r>
      <w:r w:rsidR="00C14F1A" w:rsidRPr="00B1194B">
        <w:t xml:space="preserve"> </w:t>
      </w:r>
      <w:r w:rsidRPr="00B1194B">
        <w:t xml:space="preserve">se bude řídit právem České republiky. Jazyk, v němž bude probíhat výměna sdělení, </w:t>
      </w:r>
      <w:r>
        <w:t>je</w:t>
      </w:r>
      <w:r w:rsidRPr="00B1194B">
        <w:t xml:space="preserve"> uveden </w:t>
      </w:r>
      <w:r>
        <w:t>v </w:t>
      </w:r>
      <w:r w:rsidR="00C14F1A">
        <w:t xml:space="preserve">zadávací </w:t>
      </w:r>
      <w:r>
        <w:t>dokumentaci</w:t>
      </w:r>
      <w:r w:rsidRPr="00B1194B">
        <w:t xml:space="preserve">. Není-li tomu tak, bude jazykem, v němž bude probíhat výměna sdělení, ten, v němž je sepsána </w:t>
      </w:r>
      <w:r w:rsidR="00C14F1A">
        <w:t>s</w:t>
      </w:r>
      <w:r w:rsidR="00C14F1A" w:rsidRPr="00B1194B">
        <w:t xml:space="preserve">mlouva </w:t>
      </w:r>
      <w:r w:rsidRPr="00B1194B">
        <w:t>(nebo její větší část).</w:t>
      </w:r>
    </w:p>
    <w:p w14:paraId="0AA0EAB5" w14:textId="77777777" w:rsidR="00032B4F" w:rsidRDefault="00032B4F" w:rsidP="004E582A">
      <w:pPr>
        <w:pStyle w:val="PrvnrovesmlouvyNadpis"/>
      </w:pPr>
      <w:bookmarkStart w:id="6" w:name="_Toc333840961"/>
      <w:bookmarkStart w:id="7" w:name="_Toc333405981"/>
      <w:r>
        <w:t>Práva Objednatele a všeobecné povinnosti Zhotovitele</w:t>
      </w:r>
      <w:bookmarkEnd w:id="6"/>
    </w:p>
    <w:p w14:paraId="5A58E5F0" w14:textId="3960FED6" w:rsidR="00032B4F" w:rsidRDefault="00032B4F" w:rsidP="00B1194B">
      <w:pPr>
        <w:pStyle w:val="Druhrovesmlouvy"/>
      </w:pPr>
      <w:r>
        <w:t xml:space="preserve">Objednatel může jmenovat </w:t>
      </w:r>
      <w:r w:rsidR="00C14F1A">
        <w:t>zástupce objednatele</w:t>
      </w:r>
      <w:r>
        <w:t xml:space="preserve">, který by v rámci </w:t>
      </w:r>
      <w:r w:rsidR="00C14F1A">
        <w:t xml:space="preserve">smlouvy </w:t>
      </w:r>
      <w:r>
        <w:t xml:space="preserve">jednal jeho jménem. V takovém případě oznámí </w:t>
      </w:r>
      <w:r w:rsidR="00C14F1A">
        <w:t xml:space="preserve">zhotoviteli </w:t>
      </w:r>
      <w:r>
        <w:t>jeho jméno, adresu, povinnosti a pravomoci.</w:t>
      </w:r>
    </w:p>
    <w:p w14:paraId="1F7A0D45" w14:textId="20E9B7C5" w:rsidR="00032B4F" w:rsidRDefault="00032B4F" w:rsidP="00B1194B">
      <w:pPr>
        <w:pStyle w:val="Druhrovesmlouvy"/>
      </w:pPr>
      <w:r>
        <w:t xml:space="preserve">Zástupce </w:t>
      </w:r>
      <w:r w:rsidR="00C14F1A">
        <w:t xml:space="preserve">objednatele </w:t>
      </w:r>
      <w:r>
        <w:t xml:space="preserve">bude vykonávat povinnosti, které jsou mu </w:t>
      </w:r>
      <w:r w:rsidR="00C14F1A">
        <w:t xml:space="preserve">objednatelem </w:t>
      </w:r>
      <w:r>
        <w:t xml:space="preserve">přiděleny a pravomoci, které jsou na něj </w:t>
      </w:r>
      <w:r w:rsidR="00C14F1A">
        <w:t xml:space="preserve">objednatelem </w:t>
      </w:r>
      <w:r>
        <w:t xml:space="preserve">převedeny. Pokud a dokud neoznámí </w:t>
      </w:r>
      <w:r w:rsidR="00C14F1A">
        <w:t xml:space="preserve">objednatel zhotoviteli </w:t>
      </w:r>
      <w:r>
        <w:t xml:space="preserve">něco jiného, bude se mít za to, že </w:t>
      </w:r>
      <w:r w:rsidR="00C14F1A">
        <w:t xml:space="preserve">zástupce objednatele </w:t>
      </w:r>
      <w:r>
        <w:t xml:space="preserve">má plnou pravomoc, kterou </w:t>
      </w:r>
      <w:r w:rsidR="00C14F1A">
        <w:t xml:space="preserve">smlouva </w:t>
      </w:r>
      <w:r>
        <w:t xml:space="preserve">dává </w:t>
      </w:r>
      <w:r w:rsidR="00C14F1A">
        <w:t>objednateli</w:t>
      </w:r>
      <w:r>
        <w:t xml:space="preserve">, vyjma pravomoci k </w:t>
      </w:r>
      <w:r w:rsidR="00D2266A">
        <w:t>ukončení</w:t>
      </w:r>
      <w:r>
        <w:t xml:space="preserve"> </w:t>
      </w:r>
      <w:r w:rsidR="00C14F1A">
        <w:t xml:space="preserve">smlouvy </w:t>
      </w:r>
      <w:r>
        <w:t xml:space="preserve">ze strany </w:t>
      </w:r>
      <w:r w:rsidR="00C14F1A">
        <w:t>objednatele</w:t>
      </w:r>
      <w:r>
        <w:t>.</w:t>
      </w:r>
    </w:p>
    <w:p w14:paraId="285BC4D1" w14:textId="3AEDB0D6" w:rsidR="00032B4F" w:rsidRPr="006C0942" w:rsidRDefault="00032B4F" w:rsidP="006C0942">
      <w:pPr>
        <w:pStyle w:val="Druhrovesmlouvy"/>
      </w:pPr>
      <w:r w:rsidRPr="006C0942">
        <w:t xml:space="preserve">Pokud si </w:t>
      </w:r>
      <w:r w:rsidR="00C14F1A">
        <w:t>objednatel</w:t>
      </w:r>
      <w:r w:rsidR="00C14F1A" w:rsidRPr="006C0942">
        <w:t xml:space="preserve"> </w:t>
      </w:r>
      <w:r w:rsidRPr="006C0942">
        <w:t xml:space="preserve">přeje vyměnit jakoukoli osobu jmenovanou </w:t>
      </w:r>
      <w:r w:rsidR="00C14F1A">
        <w:t>z</w:t>
      </w:r>
      <w:r w:rsidR="00C14F1A" w:rsidRPr="006C0942">
        <w:t xml:space="preserve">ástupcem </w:t>
      </w:r>
      <w:r w:rsidR="00C14F1A">
        <w:t>objednatel</w:t>
      </w:r>
      <w:r w:rsidR="00C14F1A" w:rsidRPr="006C0942">
        <w:t>e</w:t>
      </w:r>
      <w:r w:rsidRPr="006C0942">
        <w:t xml:space="preserve">, měl by </w:t>
      </w:r>
      <w:r w:rsidR="00C14F1A">
        <w:t>zhotovitel</w:t>
      </w:r>
      <w:r w:rsidR="00C14F1A" w:rsidRPr="006C0942">
        <w:t xml:space="preserve">e </w:t>
      </w:r>
      <w:r w:rsidRPr="006C0942">
        <w:t>s nejméně čtrnáctidenním předstihem uvědomit o jméně, adrese, povinnostech a pravomocích osoby, která j</w:t>
      </w:r>
      <w:r>
        <w:t>i</w:t>
      </w:r>
      <w:r w:rsidRPr="006C0942">
        <w:t xml:space="preserve"> nahradí a o datu, k němuž bude tato osoba jmenována.</w:t>
      </w:r>
    </w:p>
    <w:p w14:paraId="639A5AF8" w14:textId="03876FDB" w:rsidR="00032B4F" w:rsidRPr="006C0942" w:rsidRDefault="00032B4F" w:rsidP="00B1194B">
      <w:pPr>
        <w:pStyle w:val="Druhrovesmlouvy"/>
      </w:pPr>
      <w:r>
        <w:t xml:space="preserve">Objednatel nebo </w:t>
      </w:r>
      <w:r w:rsidR="00C14F1A">
        <w:t xml:space="preserve">zástupce objednatele </w:t>
      </w:r>
      <w:r>
        <w:t xml:space="preserve">může podle potřeby své zákonné povinnosti a své pravomoci </w:t>
      </w:r>
      <w:r w:rsidR="00D2266A">
        <w:t xml:space="preserve">písemně </w:t>
      </w:r>
      <w:r>
        <w:t xml:space="preserve">delegovat na asistenty a tento převod nebo delegování může rovněž zrušit. Mezi tyto asistenty může patřit stavbyvedoucí </w:t>
      </w:r>
      <w:r w:rsidR="00C14F1A">
        <w:t xml:space="preserve">objednatele </w:t>
      </w:r>
      <w:r>
        <w:t xml:space="preserve">a/nebo nezávislí inspektoři jmenovaní pro účely inspekce a/nebo testování položek </w:t>
      </w:r>
      <w:r w:rsidR="00C14F1A">
        <w:t xml:space="preserve">technologického </w:t>
      </w:r>
      <w:r>
        <w:t xml:space="preserve">zařízení a/nebo </w:t>
      </w:r>
      <w:r w:rsidR="00C14F1A">
        <w:t>materiálů</w:t>
      </w:r>
      <w:r>
        <w:t xml:space="preserve">. Převod, delegace nebo odebrání pravomocí nabývají účinnosti teprve tehdy, když </w:t>
      </w:r>
      <w:r w:rsidR="00C14F1A">
        <w:t xml:space="preserve">zhotovitel </w:t>
      </w:r>
      <w:r>
        <w:t xml:space="preserve">obdrží </w:t>
      </w:r>
      <w:r w:rsidRPr="006C0942">
        <w:t xml:space="preserve">jejich </w:t>
      </w:r>
      <w:r w:rsidRPr="006C0942">
        <w:lastRenderedPageBreak/>
        <w:t>kopii. Asistenty budou osoby s odpovídající kvalifikací, které jsou kompetentní plnit tyto povinnosti a vykonávat tyto pravomoci.</w:t>
      </w:r>
    </w:p>
    <w:p w14:paraId="33A0BC27" w14:textId="3AA5B9F1" w:rsidR="00032B4F" w:rsidRDefault="00032B4F" w:rsidP="00CE02F7">
      <w:pPr>
        <w:pStyle w:val="Druhrovesmlouvy"/>
      </w:pPr>
      <w:r>
        <w:t xml:space="preserve">Personál </w:t>
      </w:r>
      <w:r w:rsidR="007E1645">
        <w:t xml:space="preserve">zhotovitele </w:t>
      </w:r>
      <w:r>
        <w:t xml:space="preserve">bude mít přiměřenou kvalifikaci, dovednosti a zkušenosti ve svém řemesle či povolání. Objednatel může požadovat, aby </w:t>
      </w:r>
      <w:r w:rsidR="007E1645">
        <w:t xml:space="preserve">zhotovitel </w:t>
      </w:r>
      <w:r>
        <w:t xml:space="preserve">odvolal (nebo odvolat nechal) jakoukoli osobu </w:t>
      </w:r>
      <w:r w:rsidR="00D2266A">
        <w:t xml:space="preserve">působící </w:t>
      </w:r>
      <w:r>
        <w:t xml:space="preserve">na </w:t>
      </w:r>
      <w:r w:rsidR="007E1645">
        <w:t xml:space="preserve">staveništi </w:t>
      </w:r>
      <w:r>
        <w:t xml:space="preserve">nebo </w:t>
      </w:r>
      <w:r w:rsidR="00215849">
        <w:t xml:space="preserve">pracující na </w:t>
      </w:r>
      <w:r w:rsidR="007E1645">
        <w:t>díle</w:t>
      </w:r>
      <w:r>
        <w:t xml:space="preserve">, včetně </w:t>
      </w:r>
      <w:r w:rsidR="007E1645">
        <w:t>zástupce zhotovitele</w:t>
      </w:r>
      <w:r>
        <w:t xml:space="preserve">, je-li to relevantní, o které má </w:t>
      </w:r>
      <w:r w:rsidR="007E1645">
        <w:t xml:space="preserve">objednatel </w:t>
      </w:r>
      <w:r>
        <w:t>za to, že:</w:t>
      </w:r>
    </w:p>
    <w:p w14:paraId="385EF8C3" w14:textId="77777777" w:rsidR="00032B4F" w:rsidRDefault="00032B4F">
      <w:pPr>
        <w:pStyle w:val="Tetrovesmlouvy"/>
      </w:pPr>
      <w:r>
        <w:t>si soustavně počíná nesprávně nebo neopatrně;</w:t>
      </w:r>
    </w:p>
    <w:p w14:paraId="2E7A2D74" w14:textId="77777777" w:rsidR="00032B4F" w:rsidRDefault="00032B4F">
      <w:pPr>
        <w:pStyle w:val="Tetrovesmlouvy"/>
      </w:pPr>
      <w:r>
        <w:t>své povinnosti plní nekompetentně nebo nedbale;</w:t>
      </w:r>
    </w:p>
    <w:p w14:paraId="202E821A" w14:textId="18E6FD48" w:rsidR="00032B4F" w:rsidRDefault="00032B4F">
      <w:pPr>
        <w:pStyle w:val="Tetrovesmlouvy"/>
      </w:pPr>
      <w:r>
        <w:t xml:space="preserve">neplní některá ustanovení </w:t>
      </w:r>
      <w:r w:rsidR="007E1645">
        <w:t>smlouvy</w:t>
      </w:r>
      <w:r>
        <w:t>; nebo</w:t>
      </w:r>
    </w:p>
    <w:p w14:paraId="3341D372" w14:textId="49C8F81E" w:rsidR="00032B4F" w:rsidRDefault="0093718D">
      <w:pPr>
        <w:pStyle w:val="Tetrovesmlouvy"/>
      </w:pPr>
      <w:r>
        <w:t xml:space="preserve">se </w:t>
      </w:r>
      <w:r w:rsidR="00032B4F">
        <w:t>soustavně chová tak, že ohrožuje bezpečnost, zdraví nebo ochranu životního prostředí.</w:t>
      </w:r>
    </w:p>
    <w:p w14:paraId="7F59987F" w14:textId="235BD559" w:rsidR="00032B4F" w:rsidRDefault="00032B4F" w:rsidP="00271F5A">
      <w:pPr>
        <w:pStyle w:val="Druhrovesmlouvy"/>
        <w:numPr>
          <w:ilvl w:val="0"/>
          <w:numId w:val="0"/>
        </w:numPr>
        <w:ind w:left="567"/>
      </w:pPr>
      <w:r>
        <w:t xml:space="preserve">Zhotovitel v takovém případě bezodkladně buď takovou osobu odvolá, nebo </w:t>
      </w:r>
      <w:r w:rsidR="007E1645">
        <w:t xml:space="preserve">objednateli </w:t>
      </w:r>
      <w:r>
        <w:t xml:space="preserve">písemně sdělí rozumné důvody, proč tak nemá v úmyslu učinit. Je-li to vhodné, </w:t>
      </w:r>
      <w:r w:rsidR="007E1645">
        <w:t xml:space="preserve">zhotovitel </w:t>
      </w:r>
      <w:r>
        <w:t>poté jmenuje (nebo nechá jmenovat) vhodného náhradníka.</w:t>
      </w:r>
      <w:r w:rsidR="00874021">
        <w:t xml:space="preserve"> Neučiní-li tak, může </w:t>
      </w:r>
      <w:r w:rsidR="007E1645">
        <w:t xml:space="preserve">objednatel </w:t>
      </w:r>
      <w:r w:rsidR="00874021">
        <w:t xml:space="preserve">v souladu s čl. 25.2.3 od </w:t>
      </w:r>
      <w:r w:rsidR="007E1645">
        <w:t xml:space="preserve">smlouvy </w:t>
      </w:r>
      <w:r w:rsidR="00874021">
        <w:t>odstoupit.</w:t>
      </w:r>
    </w:p>
    <w:p w14:paraId="2B3C4968" w14:textId="0946F2C3" w:rsidR="00032B4F" w:rsidRDefault="00032B4F" w:rsidP="001A270E">
      <w:pPr>
        <w:pStyle w:val="Druhrovesmlouvy"/>
      </w:pPr>
      <w:r>
        <w:t xml:space="preserve">Všechny osoby, které byly pověřeny plněním určitých povinností nebo na něž byla převedena nějaká pravomoc, včetně </w:t>
      </w:r>
      <w:r w:rsidR="007E1645">
        <w:t xml:space="preserve">zástupce </w:t>
      </w:r>
      <w:r w:rsidR="002B0BB8">
        <w:t xml:space="preserve">objednatele </w:t>
      </w:r>
      <w:r>
        <w:t xml:space="preserve">a asistentů, budou oprávněny k tomu, aby vydávaly pokyny </w:t>
      </w:r>
      <w:r w:rsidR="002B0BB8">
        <w:t xml:space="preserve">zhotoviteli </w:t>
      </w:r>
      <w:r>
        <w:t xml:space="preserve">pouze do té míry, do jaké tak stanoví </w:t>
      </w:r>
      <w:r w:rsidR="00D2266A">
        <w:t xml:space="preserve">jejich </w:t>
      </w:r>
      <w:r>
        <w:t xml:space="preserve">pověření. Jakékoli schválení, kontrola, potvrzení, souhlasy, ověření, prohlídka, pokyn, oznámení, návrh, žádost, zkouška nebo podobný úkon provedený pověřenou osobou v souladu s jejím pověřením bude mít stejný účinek jako úkon </w:t>
      </w:r>
      <w:r w:rsidR="00446280">
        <w:t>objednatele</w:t>
      </w:r>
      <w:r>
        <w:t>. Ovšem:</w:t>
      </w:r>
    </w:p>
    <w:p w14:paraId="42D8EBA1" w14:textId="3671D437" w:rsidR="00032B4F" w:rsidRDefault="00032B4F" w:rsidP="00271F5A">
      <w:pPr>
        <w:pStyle w:val="Tetrovesmlouvy"/>
      </w:pPr>
      <w:r>
        <w:t xml:space="preserve">není-li ve vyrozumění pověřené osoby, které s tímto úkonem souvisí, uvedeno jinak, nesnímá to ze </w:t>
      </w:r>
      <w:r w:rsidR="00446280">
        <w:t xml:space="preserve">zhotovitele </w:t>
      </w:r>
      <w:r>
        <w:t xml:space="preserve">žádnou odpovědnost ze </w:t>
      </w:r>
      <w:r w:rsidR="00446280">
        <w:t>smlouvy</w:t>
      </w:r>
      <w:r>
        <w:t>, včetně odpovědnosti za chyby, opomenutí, nesrovnalosti a nesoulad;</w:t>
      </w:r>
    </w:p>
    <w:p w14:paraId="16D458F5" w14:textId="3DE37D8D" w:rsidR="00032B4F" w:rsidRDefault="00032B4F">
      <w:pPr>
        <w:pStyle w:val="Tetrovesmlouvy"/>
      </w:pPr>
      <w:r>
        <w:t xml:space="preserve">nedojde-li k neschválení práce, </w:t>
      </w:r>
      <w:r w:rsidR="00446280">
        <w:t xml:space="preserve">technologických </w:t>
      </w:r>
      <w:r>
        <w:t xml:space="preserve">zařízení nebo </w:t>
      </w:r>
      <w:r w:rsidR="00446280">
        <w:t>materiálů</w:t>
      </w:r>
      <w:r>
        <w:t xml:space="preserve">, neznamená to jejich schválení a není tím tedy dotčeno právo </w:t>
      </w:r>
      <w:r w:rsidR="00446280">
        <w:t xml:space="preserve">objednatele </w:t>
      </w:r>
      <w:r>
        <w:t xml:space="preserve">tyto práce, </w:t>
      </w:r>
      <w:r w:rsidR="00446280">
        <w:t xml:space="preserve">technologická </w:t>
      </w:r>
      <w:r>
        <w:t xml:space="preserve">zařízení nebo </w:t>
      </w:r>
      <w:r w:rsidR="00446280">
        <w:t xml:space="preserve">materiály </w:t>
      </w:r>
      <w:r>
        <w:t>odmítnout;</w:t>
      </w:r>
    </w:p>
    <w:p w14:paraId="6B655DD5" w14:textId="7F349AA5" w:rsidR="00032B4F" w:rsidRDefault="00032B4F">
      <w:pPr>
        <w:pStyle w:val="Tetrovesmlouvy"/>
        <w:rPr>
          <w:b/>
        </w:rPr>
      </w:pPr>
      <w:r>
        <w:t xml:space="preserve">jestliže </w:t>
      </w:r>
      <w:r w:rsidR="00446280">
        <w:t xml:space="preserve">zhotovitel </w:t>
      </w:r>
      <w:r>
        <w:t xml:space="preserve">zpochybňuje jakékoli rozhodnutí nebo pokyn asistenta, může danou záležitost postoupit </w:t>
      </w:r>
      <w:r w:rsidR="00446280">
        <w:t>objednateli</w:t>
      </w:r>
      <w:r>
        <w:t>, který toto rozhodnutí nebo tento pokyn bezodkladně potvrdí, zruší či pozmění.</w:t>
      </w:r>
    </w:p>
    <w:p w14:paraId="2ACDA260" w14:textId="567E6D5A" w:rsidR="00032B4F" w:rsidRDefault="00032B4F" w:rsidP="001A270E">
      <w:pPr>
        <w:pStyle w:val="Druhrovesmlouvy"/>
      </w:pPr>
      <w:r>
        <w:t xml:space="preserve">Objednatel může </w:t>
      </w:r>
      <w:r w:rsidR="00446280">
        <w:t xml:space="preserve">zhotoviteli </w:t>
      </w:r>
      <w:r>
        <w:t xml:space="preserve">dávat pokyny, které mohou být nezbytné pro to, aby </w:t>
      </w:r>
      <w:r w:rsidR="00446280">
        <w:t xml:space="preserve">zhotovitel </w:t>
      </w:r>
      <w:r>
        <w:t xml:space="preserve">mohl dostát svým závazkům ze </w:t>
      </w:r>
      <w:r w:rsidR="00446280">
        <w:t>smlouvy</w:t>
      </w:r>
      <w:r>
        <w:t xml:space="preserve">. Každý pokyn bude udělen písemně a bude uvádět závazky, ke kterým se vztahuje a rovněž odstavec nebo jinou část </w:t>
      </w:r>
      <w:r w:rsidR="00446280">
        <w:t xml:space="preserve">smlouvy </w:t>
      </w:r>
      <w:r>
        <w:t xml:space="preserve">nebo </w:t>
      </w:r>
      <w:r w:rsidR="00446280">
        <w:t xml:space="preserve">smluvních </w:t>
      </w:r>
      <w:r>
        <w:t>dokumentů, kde jsou tyto závazky specifikovány.</w:t>
      </w:r>
    </w:p>
    <w:p w14:paraId="2DDB093A" w14:textId="563C27C0" w:rsidR="00032B4F" w:rsidRDefault="00032B4F" w:rsidP="001A270E">
      <w:pPr>
        <w:pStyle w:val="Druhrovesmlouvy"/>
      </w:pPr>
      <w:r>
        <w:t xml:space="preserve">Zhotovitel dostává pokyny od </w:t>
      </w:r>
      <w:r w:rsidR="00446280">
        <w:t xml:space="preserve">objednatele </w:t>
      </w:r>
      <w:r>
        <w:t xml:space="preserve">nebo </w:t>
      </w:r>
      <w:r w:rsidR="00446280">
        <w:t xml:space="preserve">zástupce objednatele </w:t>
      </w:r>
      <w:r>
        <w:t>či asistenta, na něhož byla podle tohoto článku převedena odpovídající odpovědnost.</w:t>
      </w:r>
    </w:p>
    <w:p w14:paraId="46FDD36E" w14:textId="44B5E28B" w:rsidR="00032B4F" w:rsidRDefault="00032B4F" w:rsidP="001A270E">
      <w:pPr>
        <w:pStyle w:val="Druhrovesmlouvy"/>
      </w:pPr>
      <w:r>
        <w:t xml:space="preserve">Zhotovitel v rozsahu stanoveném </w:t>
      </w:r>
      <w:r w:rsidR="00446280">
        <w:t xml:space="preserve">smluvními </w:t>
      </w:r>
      <w:r>
        <w:t>dokumenty</w:t>
      </w:r>
      <w:r w:rsidR="00DD42D9">
        <w:t xml:space="preserve"> a pokyny </w:t>
      </w:r>
      <w:r w:rsidR="00446280">
        <w:t xml:space="preserve">objednatele </w:t>
      </w:r>
      <w:r w:rsidR="00DD42D9">
        <w:t>dle čl. 4.7 a 4.8</w:t>
      </w:r>
      <w:r>
        <w:t xml:space="preserve"> provede a splní </w:t>
      </w:r>
      <w:r w:rsidR="00446280">
        <w:t xml:space="preserve">dílo </w:t>
      </w:r>
      <w:r>
        <w:t xml:space="preserve">dle </w:t>
      </w:r>
      <w:r w:rsidR="00446280">
        <w:t xml:space="preserve">smlouvy </w:t>
      </w:r>
      <w:r>
        <w:t xml:space="preserve">a odstraní veškeré vady </w:t>
      </w:r>
      <w:r w:rsidR="00446280">
        <w:t>díla</w:t>
      </w:r>
      <w:r>
        <w:t xml:space="preserve">. Když je </w:t>
      </w:r>
      <w:r w:rsidR="00446280">
        <w:t xml:space="preserve">dílo </w:t>
      </w:r>
      <w:r>
        <w:t xml:space="preserve">dokončeno, bude možné jej užívat k účelům, k jakým bylo zamýšleno, tak jak stanoví </w:t>
      </w:r>
      <w:r w:rsidR="00446280">
        <w:t>smlouva</w:t>
      </w:r>
      <w:r>
        <w:t>.</w:t>
      </w:r>
    </w:p>
    <w:p w14:paraId="12A5093E" w14:textId="655C8174" w:rsidR="00032B4F" w:rsidRDefault="00032B4F" w:rsidP="001A270E">
      <w:pPr>
        <w:pStyle w:val="Druhrovesmlouvy"/>
      </w:pPr>
      <w:r>
        <w:t xml:space="preserve">Zhotovitel poskytne </w:t>
      </w:r>
      <w:r w:rsidR="00446280">
        <w:t xml:space="preserve">technologická </w:t>
      </w:r>
      <w:r>
        <w:t xml:space="preserve">zařízení a dokumentaci </w:t>
      </w:r>
      <w:r w:rsidR="00446280">
        <w:t xml:space="preserve">zhotovitele </w:t>
      </w:r>
      <w:r>
        <w:t xml:space="preserve">uvedené ve </w:t>
      </w:r>
      <w:r w:rsidR="00446280">
        <w:t xml:space="preserve">smlouvě </w:t>
      </w:r>
      <w:r>
        <w:t xml:space="preserve">o </w:t>
      </w:r>
      <w:r w:rsidR="00446280">
        <w:t xml:space="preserve">dílo </w:t>
      </w:r>
      <w:r>
        <w:t xml:space="preserve">a dále veškerý </w:t>
      </w:r>
      <w:r w:rsidR="00446280">
        <w:t>personál zhotovitele</w:t>
      </w:r>
      <w:r>
        <w:t xml:space="preserve">, </w:t>
      </w:r>
      <w:r w:rsidR="00446280">
        <w:t>vybavení zhotovitele</w:t>
      </w:r>
      <w:r>
        <w:t xml:space="preserve">, zboží krátkodobé spotřeby a ostatní </w:t>
      </w:r>
      <w:r>
        <w:lastRenderedPageBreak/>
        <w:t xml:space="preserve">věci a služby, ať už dočasné nebo trvalé povahy, které jsou pro vyprojektování, provedení, dokončení a odstranění vad </w:t>
      </w:r>
      <w:r w:rsidR="00446280">
        <w:t xml:space="preserve">díla </w:t>
      </w:r>
      <w:r>
        <w:t>potřeba.</w:t>
      </w:r>
    </w:p>
    <w:p w14:paraId="606040AD" w14:textId="07CB1DED" w:rsidR="00032B4F" w:rsidRDefault="00032B4F" w:rsidP="001A270E">
      <w:pPr>
        <w:pStyle w:val="Druhrovesmlouvy"/>
      </w:pPr>
      <w:r>
        <w:t xml:space="preserve">Dílo bude zahrnovat veškeré práce, jež jsou třeba k tomu, aby se vyhovělo požadavkům </w:t>
      </w:r>
      <w:r w:rsidR="00446280">
        <w:t xml:space="preserve">objednatele </w:t>
      </w:r>
      <w:r>
        <w:t>obsaženým v </w:t>
      </w:r>
      <w:r w:rsidR="00446280">
        <w:t xml:space="preserve">zadávací </w:t>
      </w:r>
      <w:r>
        <w:t xml:space="preserve">dokumentaci, ve </w:t>
      </w:r>
      <w:r w:rsidR="00446280">
        <w:t xml:space="preserve">smluvních </w:t>
      </w:r>
      <w:r>
        <w:t xml:space="preserve">dokumentech, nebo které vyplývají ze </w:t>
      </w:r>
      <w:r w:rsidR="00446280">
        <w:t xml:space="preserve">smlouvy </w:t>
      </w:r>
      <w:r>
        <w:t xml:space="preserve">a dále veškeré práce, které (přesto, že nejsou uvedeny ve </w:t>
      </w:r>
      <w:r w:rsidR="00446280">
        <w:t>smlouvě</w:t>
      </w:r>
      <w:r>
        <w:t xml:space="preserve">) jsou třeba k zajištění stability nebo dokončení </w:t>
      </w:r>
      <w:r w:rsidR="0093718D">
        <w:t>díla,</w:t>
      </w:r>
      <w:r w:rsidR="00446280">
        <w:t xml:space="preserve"> </w:t>
      </w:r>
      <w:r>
        <w:t>respektive jeho bezpečný a řádný provoz.</w:t>
      </w:r>
    </w:p>
    <w:p w14:paraId="679E0CAE" w14:textId="218771FF" w:rsidR="00032B4F" w:rsidRDefault="00032B4F" w:rsidP="00D80D5F">
      <w:pPr>
        <w:pStyle w:val="Druhrovesmlouvy"/>
      </w:pPr>
      <w:r>
        <w:t xml:space="preserve">Zhotovitel odpovídá za přiměřenost, stabilitu a bezpečnost veškerého působení na </w:t>
      </w:r>
      <w:r w:rsidR="00446280">
        <w:t>staveništi</w:t>
      </w:r>
      <w:r w:rsidR="00DD42D9">
        <w:t>,</w:t>
      </w:r>
      <w:r>
        <w:t xml:space="preserve"> všech metod </w:t>
      </w:r>
      <w:r w:rsidR="00DD42D9">
        <w:t xml:space="preserve">a technologických postupů při plnění </w:t>
      </w:r>
      <w:r w:rsidR="00446280">
        <w:t xml:space="preserve">smlouvy </w:t>
      </w:r>
      <w:r w:rsidR="00DD42D9">
        <w:t xml:space="preserve">o </w:t>
      </w:r>
      <w:r w:rsidR="00446280">
        <w:t>dílo</w:t>
      </w:r>
      <w:r w:rsidR="00DD42D9">
        <w:t>.</w:t>
      </w:r>
    </w:p>
    <w:p w14:paraId="35595544" w14:textId="624F0D1A" w:rsidR="00032B4F" w:rsidRDefault="00032B4F" w:rsidP="00D80D5F">
      <w:pPr>
        <w:pStyle w:val="Druhrovesmlouvy"/>
      </w:pPr>
      <w:r>
        <w:t xml:space="preserve">Kdykoli o to bude </w:t>
      </w:r>
      <w:r w:rsidR="00446280">
        <w:t xml:space="preserve">objednatelem </w:t>
      </w:r>
      <w:r>
        <w:t xml:space="preserve">požádán, předloží </w:t>
      </w:r>
      <w:r w:rsidR="00446280">
        <w:t xml:space="preserve">zhotovitel </w:t>
      </w:r>
      <w:r>
        <w:t xml:space="preserve">podrobnosti o opatřeních a metodách, jež za účelem provedení </w:t>
      </w:r>
      <w:r w:rsidR="00446280">
        <w:t xml:space="preserve">díla </w:t>
      </w:r>
      <w:r>
        <w:t xml:space="preserve">navrhuje </w:t>
      </w:r>
      <w:r w:rsidR="00DD42D9">
        <w:t>zvolit</w:t>
      </w:r>
      <w:r>
        <w:t xml:space="preserve">. Bez předchozího oznámení </w:t>
      </w:r>
      <w:r w:rsidR="00446280">
        <w:t xml:space="preserve">objednateli </w:t>
      </w:r>
      <w:r>
        <w:t>není možné tato opatření a tyto metody zásadním způsobem měnit.</w:t>
      </w:r>
    </w:p>
    <w:p w14:paraId="3F28D451" w14:textId="391F6BAC" w:rsidR="00032B4F" w:rsidRDefault="00032B4F" w:rsidP="0064355B">
      <w:pPr>
        <w:pStyle w:val="Druhrovesmlouvy"/>
      </w:pPr>
      <w:r>
        <w:t xml:space="preserve">Zhotovitel jmenuje </w:t>
      </w:r>
      <w:r w:rsidR="00446280">
        <w:t xml:space="preserve">zástupce zhotovitele </w:t>
      </w:r>
      <w:r>
        <w:t xml:space="preserve">a dá mu veškerou pravomoc potřebnou k tomu, aby mohl v souladu se </w:t>
      </w:r>
      <w:r w:rsidR="00446280">
        <w:t xml:space="preserve">smlouvou </w:t>
      </w:r>
      <w:r>
        <w:t>jednat jeho jménem.</w:t>
      </w:r>
    </w:p>
    <w:p w14:paraId="1C65ED43" w14:textId="6C569007" w:rsidR="00032B4F" w:rsidRDefault="00032B4F" w:rsidP="0064355B">
      <w:pPr>
        <w:pStyle w:val="Druhrovesmlouvy"/>
      </w:pPr>
      <w:r>
        <w:t xml:space="preserve">Není-li </w:t>
      </w:r>
      <w:r w:rsidR="00446280">
        <w:t xml:space="preserve">zástupce zhotovitele </w:t>
      </w:r>
      <w:r>
        <w:t xml:space="preserve">jmenovitě uveden ve </w:t>
      </w:r>
      <w:r w:rsidR="00446280">
        <w:t>smlouvě</w:t>
      </w:r>
      <w:r>
        <w:t xml:space="preserve">, </w:t>
      </w:r>
      <w:r w:rsidR="0093718D">
        <w:t>předloží</w:t>
      </w:r>
      <w:r>
        <w:t xml:space="preserve"> </w:t>
      </w:r>
      <w:r w:rsidR="00446280">
        <w:t xml:space="preserve">zhotovitel </w:t>
      </w:r>
      <w:r>
        <w:t xml:space="preserve">před zahájením prací </w:t>
      </w:r>
      <w:r w:rsidR="00446280">
        <w:t xml:space="preserve">objednateli </w:t>
      </w:r>
      <w:r>
        <w:t xml:space="preserve">ke schválení jméno a osobní údaje osoby, kterou navrhuje jmenovat </w:t>
      </w:r>
      <w:r w:rsidR="00446280">
        <w:t>zástupcem zhotovitele</w:t>
      </w:r>
      <w:r>
        <w:t xml:space="preserve">. Jestliže je souhlas odmítnut nebo následně odvolán nebo jestliže daná osoba nejedná jako </w:t>
      </w:r>
      <w:r w:rsidR="00446280">
        <w:t>zástupce zhotovitele</w:t>
      </w:r>
      <w:r>
        <w:t xml:space="preserve">, </w:t>
      </w:r>
      <w:r w:rsidR="00446280">
        <w:t>zhotovitel</w:t>
      </w:r>
      <w:r>
        <w:t>, obdobně jako předtím, sdělí jméno a osobní údaje jiné osoby, která je ke jmenování na tuto pozici vhodná.</w:t>
      </w:r>
    </w:p>
    <w:p w14:paraId="0D4BE1E9" w14:textId="27720D9D" w:rsidR="00032B4F" w:rsidRDefault="00032B4F" w:rsidP="0064355B">
      <w:pPr>
        <w:pStyle w:val="Druhrovesmlouvy"/>
      </w:pPr>
      <w:r>
        <w:t xml:space="preserve">Zhotovitel nezruší jmenování </w:t>
      </w:r>
      <w:r w:rsidR="00446280">
        <w:t xml:space="preserve">zástupce zhotovitele </w:t>
      </w:r>
      <w:r>
        <w:t xml:space="preserve">ani nejmenuje jeho náhradu bez toho, </w:t>
      </w:r>
      <w:r w:rsidRPr="0093718D">
        <w:t>aby</w:t>
      </w:r>
      <w:r w:rsidR="0093718D">
        <w:t xml:space="preserve"> </w:t>
      </w:r>
      <w:r w:rsidRPr="0093718D">
        <w:t>o</w:t>
      </w:r>
      <w:r>
        <w:t xml:space="preserve"> takovém svém záměru </w:t>
      </w:r>
      <w:r w:rsidR="00446280">
        <w:t xml:space="preserve">objednatele </w:t>
      </w:r>
      <w:r>
        <w:t xml:space="preserve">předem písemně informoval s tím, že mu zároveň sdělí </w:t>
      </w:r>
      <w:r w:rsidR="00DD42D9">
        <w:t xml:space="preserve">budoucí </w:t>
      </w:r>
      <w:r>
        <w:t>datum účinnosti takové změny.</w:t>
      </w:r>
    </w:p>
    <w:p w14:paraId="33264E75" w14:textId="77FC800B" w:rsidR="00032B4F" w:rsidRPr="006C0942" w:rsidRDefault="00032B4F" w:rsidP="006C0942">
      <w:pPr>
        <w:pStyle w:val="Druhrovesmlouvy"/>
      </w:pPr>
      <w:r w:rsidRPr="006C0942">
        <w:t xml:space="preserve">Zástupce </w:t>
      </w:r>
      <w:r w:rsidR="00446280">
        <w:t>zhotovitel</w:t>
      </w:r>
      <w:r w:rsidR="00446280" w:rsidRPr="006C0942">
        <w:t xml:space="preserve">e </w:t>
      </w:r>
      <w:r w:rsidRPr="006C0942">
        <w:t xml:space="preserve">bude v zastoupení </w:t>
      </w:r>
      <w:r w:rsidR="00446280">
        <w:t>zhotovitel</w:t>
      </w:r>
      <w:r w:rsidR="00446280" w:rsidRPr="006C0942">
        <w:t xml:space="preserve">e </w:t>
      </w:r>
      <w:r w:rsidRPr="006C0942">
        <w:t xml:space="preserve">přijímat pokyny od </w:t>
      </w:r>
      <w:r w:rsidR="00446280">
        <w:t>objednatel</w:t>
      </w:r>
      <w:r w:rsidR="00446280" w:rsidRPr="006C0942">
        <w:t>e</w:t>
      </w:r>
      <w:r w:rsidRPr="006C0942">
        <w:t xml:space="preserve">. Zástupce </w:t>
      </w:r>
      <w:r w:rsidR="00446280">
        <w:t>zhotovitel</w:t>
      </w:r>
      <w:r w:rsidR="00446280" w:rsidRPr="006C0942">
        <w:t xml:space="preserve">e </w:t>
      </w:r>
      <w:r w:rsidRPr="006C0942">
        <w:t>může přenést jakoukoliv pravomoc, funkce nebo oprávnění na některou kompetentní osobu a toto</w:t>
      </w:r>
      <w:r w:rsidR="00DD42D9">
        <w:t xml:space="preserve"> písemné</w:t>
      </w:r>
      <w:r w:rsidRPr="006C0942">
        <w:t xml:space="preserve"> pověření může kdykoliv odvolat. Jakékoliv pověření nebo jeho odvolání nebude platné, dokud </w:t>
      </w:r>
      <w:r w:rsidR="00446280">
        <w:t>objednatel</w:t>
      </w:r>
      <w:r w:rsidR="00446280" w:rsidRPr="006C0942">
        <w:t xml:space="preserve"> </w:t>
      </w:r>
      <w:r w:rsidRPr="006C0942">
        <w:t xml:space="preserve">neobdrží předem oznámení podepsané zástupcem </w:t>
      </w:r>
      <w:r w:rsidR="00446280">
        <w:t>zhotovitel</w:t>
      </w:r>
      <w:r w:rsidR="00446280" w:rsidRPr="006C0942">
        <w:t>e</w:t>
      </w:r>
      <w:r w:rsidRPr="006C0942">
        <w:t>, v němž bude daná osoba jmenována a budou uvedeny pravomoci, funkce a oprávnění, které jsou jí svěřovány nebo odnímány.</w:t>
      </w:r>
    </w:p>
    <w:p w14:paraId="5F9CBBCA" w14:textId="4C79639C" w:rsidR="00032B4F" w:rsidRDefault="00032B4F" w:rsidP="0064355B">
      <w:pPr>
        <w:pStyle w:val="Druhrovesmlouvy"/>
      </w:pPr>
      <w:r>
        <w:t xml:space="preserve">Zástupce </w:t>
      </w:r>
      <w:r w:rsidR="00446280">
        <w:t xml:space="preserve">zhotovitele </w:t>
      </w:r>
      <w:r>
        <w:t>a všechny osoby komunikující s </w:t>
      </w:r>
      <w:r w:rsidR="00446280">
        <w:t xml:space="preserve">objednatelem </w:t>
      </w:r>
      <w:r>
        <w:t xml:space="preserve">v zastoupení </w:t>
      </w:r>
      <w:r w:rsidR="00446280">
        <w:t xml:space="preserve">zhotovitele </w:t>
      </w:r>
      <w:r>
        <w:t xml:space="preserve">musí plynně ovládat jazyk pro vzájemnou komunikaci určený </w:t>
      </w:r>
      <w:r w:rsidR="00446280">
        <w:t xml:space="preserve">smluvními </w:t>
      </w:r>
      <w:r>
        <w:t>dokumenty.</w:t>
      </w:r>
    </w:p>
    <w:p w14:paraId="1ADD13B2" w14:textId="77777777" w:rsidR="00032B4F" w:rsidRDefault="00032B4F" w:rsidP="0064355B">
      <w:pPr>
        <w:pStyle w:val="PrvnrovesmlouvyNadpis"/>
        <w:rPr>
          <w:sz w:val="20"/>
        </w:rPr>
      </w:pPr>
      <w:bookmarkStart w:id="8" w:name="_Toc333406002"/>
      <w:bookmarkStart w:id="9" w:name="_Toc333840962"/>
      <w:r>
        <w:t>Komunikace</w:t>
      </w:r>
      <w:bookmarkEnd w:id="8"/>
      <w:bookmarkEnd w:id="9"/>
    </w:p>
    <w:p w14:paraId="2E4948F1" w14:textId="4AF0E493" w:rsidR="00032B4F" w:rsidRDefault="00032B4F" w:rsidP="0064355B">
      <w:pPr>
        <w:pStyle w:val="Druhrovesmlouvy"/>
      </w:pPr>
      <w:r>
        <w:t xml:space="preserve">Kdykoli tyto OP předpokládají schválení či vydání souhlasného stanoviska, </w:t>
      </w:r>
      <w:r w:rsidR="00446280">
        <w:t>potvrzení,</w:t>
      </w:r>
      <w:r>
        <w:t xml:space="preserve"> respektive protokolu, svolení, určení, oznámení a žádosti, budou tato sdělení:</w:t>
      </w:r>
    </w:p>
    <w:p w14:paraId="4C7FFEA5" w14:textId="5F4B14C0" w:rsidR="00032B4F" w:rsidRDefault="00032B4F">
      <w:pPr>
        <w:pStyle w:val="Tetrovesmlouvy"/>
      </w:pPr>
      <w:r>
        <w:t>písemná a předávána osobně (proti potvrzení), zasílána poštou nebo kurýrem, nebo přenášena pomocí jakýchkoli dohodnutých systémů elektronického přenosu uvedených v příloze k </w:t>
      </w:r>
      <w:r w:rsidR="00446280">
        <w:t>nabídce</w:t>
      </w:r>
      <w:r>
        <w:t>; a</w:t>
      </w:r>
    </w:p>
    <w:p w14:paraId="6558E983" w14:textId="55086D34" w:rsidR="00032B4F" w:rsidRDefault="00032B4F">
      <w:pPr>
        <w:pStyle w:val="Tetrovesmlouvy"/>
      </w:pPr>
      <w:r w:rsidRPr="00604C4F">
        <w:t>doručována, zasílána nebo přenášena na adresu příjemce sdělení uvedenou v </w:t>
      </w:r>
      <w:r>
        <w:t>p</w:t>
      </w:r>
      <w:r w:rsidRPr="00604C4F">
        <w:t>říloze k </w:t>
      </w:r>
      <w:r w:rsidR="00446280">
        <w:t>n</w:t>
      </w:r>
      <w:r w:rsidR="00446280" w:rsidRPr="00604C4F">
        <w:t>abídce</w:t>
      </w:r>
      <w:r w:rsidRPr="00604C4F">
        <w:t>. Avšak pokud příjemce oznámí změnu adresy, sdělení budou doručována s ohledem na tuto skutečnost; a pokud příjemce neuvede při žádosti o schválení nebo souhlas jinak, mohou být zasílána na adresu, z níž byla odeslána žádost.</w:t>
      </w:r>
    </w:p>
    <w:p w14:paraId="1F03442C" w14:textId="11AF1BCA" w:rsidR="00032B4F" w:rsidRDefault="00032B4F" w:rsidP="0064355B">
      <w:pPr>
        <w:pStyle w:val="Druhrovesmlouvy"/>
      </w:pPr>
      <w:r>
        <w:t xml:space="preserve">Souhlasná stanoviska, </w:t>
      </w:r>
      <w:r w:rsidR="00446280">
        <w:t>potvrzení,</w:t>
      </w:r>
      <w:r>
        <w:t xml:space="preserve"> respektive protokoly, svolení a určení nebudou bezdůvodně </w:t>
      </w:r>
      <w:r w:rsidR="00446280">
        <w:t xml:space="preserve">zadržována </w:t>
      </w:r>
      <w:r>
        <w:t xml:space="preserve">nebo </w:t>
      </w:r>
      <w:r w:rsidR="00446280">
        <w:t>zpožďována</w:t>
      </w:r>
      <w:r>
        <w:t>.</w:t>
      </w:r>
    </w:p>
    <w:p w14:paraId="5B5B0FF1" w14:textId="77777777" w:rsidR="00032B4F" w:rsidRDefault="00032B4F" w:rsidP="0064355B">
      <w:pPr>
        <w:pStyle w:val="PrvnrovesmlouvyNadpis"/>
      </w:pPr>
      <w:bookmarkStart w:id="10" w:name="_Toc333406004"/>
      <w:bookmarkStart w:id="11" w:name="_Toc333840963"/>
      <w:r>
        <w:lastRenderedPageBreak/>
        <w:t>Důvěrné informace</w:t>
      </w:r>
      <w:bookmarkEnd w:id="10"/>
      <w:bookmarkEnd w:id="11"/>
    </w:p>
    <w:p w14:paraId="4F7F8716" w14:textId="1F30C815" w:rsidR="00032B4F" w:rsidRDefault="00032B4F" w:rsidP="0064355B">
      <w:pPr>
        <w:pStyle w:val="Druhrovesmlouvy"/>
      </w:pPr>
      <w:r>
        <w:t xml:space="preserve">Obě strany budou s podrobnými údaji uvedenými ve </w:t>
      </w:r>
      <w:r w:rsidR="00446280">
        <w:t xml:space="preserve">smluvních </w:t>
      </w:r>
      <w:r>
        <w:t xml:space="preserve">dokumentech nakládat jako se soukromými a </w:t>
      </w:r>
      <w:r w:rsidR="00446280">
        <w:t xml:space="preserve">důvěrnými </w:t>
      </w:r>
      <w:r>
        <w:t xml:space="preserve">informacemi, vyjma do té míry, do jaké musí plnit své závazky uložené </w:t>
      </w:r>
      <w:r w:rsidR="00446280">
        <w:t xml:space="preserve">smlouvou </w:t>
      </w:r>
      <w:r>
        <w:t xml:space="preserve">nebo jednat dle příslušných právních předpisů. Bez předchozího souhlasu </w:t>
      </w:r>
      <w:r w:rsidR="00446280">
        <w:t xml:space="preserve">objednatele zhotovitel </w:t>
      </w:r>
      <w:r>
        <w:t xml:space="preserve">nezveřejní, nesvolí ke zveřejnění, ani neprozradí žádné konkrétní údaje o </w:t>
      </w:r>
      <w:r w:rsidR="00446280">
        <w:t xml:space="preserve">díle </w:t>
      </w:r>
      <w:r>
        <w:t>v žádném obchodním či technickém periodiku daného oboru ani jinde.</w:t>
      </w:r>
    </w:p>
    <w:p w14:paraId="6A6E3E77" w14:textId="053684D9" w:rsidR="00032B4F" w:rsidRPr="00CD54B7" w:rsidRDefault="00032B4F" w:rsidP="0064355B">
      <w:pPr>
        <w:pStyle w:val="Druhrovesmlouvy"/>
        <w:rPr>
          <w:b/>
        </w:rPr>
      </w:pPr>
      <w:r>
        <w:t xml:space="preserve">Po </w:t>
      </w:r>
      <w:r w:rsidR="00446280">
        <w:t xml:space="preserve">zhotoviteli </w:t>
      </w:r>
      <w:r>
        <w:t xml:space="preserve">nebude požadováno, aby </w:t>
      </w:r>
      <w:r w:rsidR="00446280">
        <w:t xml:space="preserve">objednateli </w:t>
      </w:r>
      <w:r>
        <w:t xml:space="preserve">poskytl jakékoli z těch informací, které ve své </w:t>
      </w:r>
      <w:r w:rsidR="00446280">
        <w:t xml:space="preserve">nabídce </w:t>
      </w:r>
      <w:r>
        <w:t xml:space="preserve">popsal jako důvěrné. Zhotovitel však poskytne jakékoli informace, které může </w:t>
      </w:r>
      <w:r w:rsidR="00446280">
        <w:t xml:space="preserve">objednatel </w:t>
      </w:r>
      <w:r>
        <w:t xml:space="preserve">odůvodněně požadovat k tomu, aby si ověřil, zda </w:t>
      </w:r>
      <w:r w:rsidR="00446280">
        <w:t xml:space="preserve">zhotovitel </w:t>
      </w:r>
      <w:r>
        <w:t xml:space="preserve">plní podmínky </w:t>
      </w:r>
      <w:r w:rsidR="00446280">
        <w:t>smlouvy</w:t>
      </w:r>
      <w:r>
        <w:t>.</w:t>
      </w:r>
    </w:p>
    <w:p w14:paraId="225F5584" w14:textId="57C2AE5F" w:rsidR="00032B4F" w:rsidRDefault="00032B4F" w:rsidP="0064355B">
      <w:pPr>
        <w:pStyle w:val="Druhrovesmlouvy"/>
      </w:pPr>
      <w:r>
        <w:t>Objednatel si ponechá autorská práva a další práva duševního vlastnictví k </w:t>
      </w:r>
      <w:r w:rsidR="00446280">
        <w:t xml:space="preserve">zadávací </w:t>
      </w:r>
      <w:r>
        <w:t>dokumentaci a jiným dokumentům vyhotovený</w:t>
      </w:r>
      <w:r w:rsidR="00B66518">
        <w:t>m</w:t>
      </w:r>
      <w:r>
        <w:t xml:space="preserve"> </w:t>
      </w:r>
      <w:r w:rsidR="00446280">
        <w:t xml:space="preserve">objednatelem </w:t>
      </w:r>
      <w:r>
        <w:t xml:space="preserve">(nebo v jeho zastoupení). Zhotovitel může (na vlastní náklady) tyto dokumenty rozmnožovat, užívat a přijímat písemná sdělení týkající se těchto dokumentů k účelům vyplývajícím ze </w:t>
      </w:r>
      <w:r w:rsidR="00446280">
        <w:t>smlouvy</w:t>
      </w:r>
      <w:r>
        <w:t xml:space="preserve">. Bez souhlasu </w:t>
      </w:r>
      <w:r w:rsidR="00446280">
        <w:t xml:space="preserve">objednatele </w:t>
      </w:r>
      <w:r>
        <w:t xml:space="preserve">nebudou tyto dokumenty </w:t>
      </w:r>
      <w:r w:rsidR="00446280">
        <w:t xml:space="preserve">zhotovitelem </w:t>
      </w:r>
      <w:r>
        <w:t xml:space="preserve">rozmnožovány, užívány ani zprostředkovány třetí straně, vyjma případů, kdy to bude nutné pro účely vyplývající ze </w:t>
      </w:r>
      <w:r w:rsidR="00446280">
        <w:t>smlouvy</w:t>
      </w:r>
      <w:r>
        <w:t>.</w:t>
      </w:r>
    </w:p>
    <w:p w14:paraId="3E606D37" w14:textId="77777777" w:rsidR="00032B4F" w:rsidRDefault="00032B4F" w:rsidP="004E582A">
      <w:pPr>
        <w:pStyle w:val="PrvnrovesmlouvyNadpis"/>
      </w:pPr>
      <w:bookmarkStart w:id="12" w:name="_Toc333840964"/>
      <w:bookmarkStart w:id="13" w:name="_Toc333840965"/>
      <w:bookmarkEnd w:id="12"/>
      <w:r>
        <w:t>Dílo</w:t>
      </w:r>
      <w:bookmarkEnd w:id="7"/>
      <w:bookmarkEnd w:id="13"/>
    </w:p>
    <w:p w14:paraId="144A9CAB" w14:textId="411158DB" w:rsidR="00032B4F" w:rsidRPr="00B1358F" w:rsidRDefault="00032B4F" w:rsidP="00B1358F">
      <w:pPr>
        <w:pStyle w:val="Druhrovesmlouvy"/>
      </w:pPr>
      <w:r w:rsidRPr="0083011D">
        <w:t xml:space="preserve">Druhy a množství zadaných prací jsou stanoveny ve </w:t>
      </w:r>
      <w:r w:rsidR="00446280">
        <w:t>s</w:t>
      </w:r>
      <w:r w:rsidR="00446280" w:rsidRPr="0083011D">
        <w:t>mlouvě</w:t>
      </w:r>
      <w:r w:rsidR="00111892">
        <w:t xml:space="preserve"> a podkladech, ze kterých smlouva vychází (</w:t>
      </w:r>
      <w:r w:rsidR="00446280">
        <w:t xml:space="preserve">smluvní </w:t>
      </w:r>
      <w:r w:rsidR="00DD42D9">
        <w:t>dokument</w:t>
      </w:r>
      <w:r w:rsidR="00111892">
        <w:t>y)</w:t>
      </w:r>
      <w:r w:rsidR="00DD42D9">
        <w:t>.</w:t>
      </w:r>
      <w:r w:rsidR="005E3B0F">
        <w:t xml:space="preserve"> Je-li plnění smlouvy</w:t>
      </w:r>
      <w:r w:rsidR="00B66518">
        <w:t xml:space="preserve"> </w:t>
      </w:r>
      <w:r w:rsidR="005E3B0F">
        <w:t>(spolu)financováno</w:t>
      </w:r>
      <w:r w:rsidR="002B1A61">
        <w:t>, resp. závisí na jiné formě podpory,</w:t>
      </w:r>
      <w:r w:rsidR="005E3B0F">
        <w:t xml:space="preserve"> v souladu s čl. 1.3, bude termín zahájení realizace </w:t>
      </w:r>
      <w:r w:rsidR="008D3F91">
        <w:t xml:space="preserve">díla </w:t>
      </w:r>
      <w:r w:rsidR="005E3B0F">
        <w:t xml:space="preserve">stanoven </w:t>
      </w:r>
      <w:r w:rsidR="008D3F91">
        <w:t xml:space="preserve">objednatelem </w:t>
      </w:r>
      <w:r w:rsidR="005E3B0F">
        <w:t xml:space="preserve">v závislosti na splnění podmínek </w:t>
      </w:r>
      <w:r w:rsidR="009D24FC">
        <w:t>financování</w:t>
      </w:r>
      <w:r w:rsidR="002B1A61">
        <w:t>/jiné formy podpory</w:t>
      </w:r>
      <w:r w:rsidR="005E3B0F">
        <w:t xml:space="preserve">, o čemž </w:t>
      </w:r>
      <w:r w:rsidR="008D3F91">
        <w:t xml:space="preserve">zhotovitele </w:t>
      </w:r>
      <w:r w:rsidR="005E3B0F">
        <w:t xml:space="preserve">vyrozumí nejméně </w:t>
      </w:r>
      <w:r w:rsidR="0093240D">
        <w:t xml:space="preserve">dva </w:t>
      </w:r>
      <w:r w:rsidR="005E3B0F">
        <w:t>týdn</w:t>
      </w:r>
      <w:r w:rsidR="0093240D">
        <w:t>y</w:t>
      </w:r>
      <w:r w:rsidR="005E3B0F">
        <w:t xml:space="preserve"> před požadovaným zahájením realizace </w:t>
      </w:r>
      <w:r w:rsidR="008D3F91">
        <w:t>díla</w:t>
      </w:r>
      <w:r w:rsidR="005E3B0F">
        <w:t>.</w:t>
      </w:r>
    </w:p>
    <w:p w14:paraId="0D68FCC1" w14:textId="387F6D70" w:rsidR="00032B4F" w:rsidRPr="004E582A" w:rsidRDefault="00032B4F" w:rsidP="004E582A">
      <w:pPr>
        <w:pStyle w:val="Druhrovesmlouvy"/>
      </w:pPr>
      <w:r w:rsidRPr="004E582A">
        <w:t xml:space="preserve">Nedílnou součástí </w:t>
      </w:r>
      <w:r w:rsidR="008D3F91">
        <w:t>d</w:t>
      </w:r>
      <w:r w:rsidR="008D3F91" w:rsidRPr="004E582A">
        <w:t xml:space="preserve">íla </w:t>
      </w:r>
      <w:r w:rsidRPr="004E582A">
        <w:t>(stavby) jsou</w:t>
      </w:r>
      <w:r w:rsidR="006228A3">
        <w:t xml:space="preserve"> zejména</w:t>
      </w:r>
      <w:r w:rsidRPr="004E582A">
        <w:t xml:space="preserve"> tyto další činnosti, práce a náklady:</w:t>
      </w:r>
    </w:p>
    <w:p w14:paraId="0FB5272C" w14:textId="3199DAEE" w:rsidR="00032B4F" w:rsidRDefault="00111892">
      <w:pPr>
        <w:pStyle w:val="Tetrovesmlouvy"/>
      </w:pPr>
      <w:r w:rsidRPr="00C760E4">
        <w:t xml:space="preserve">na likvidaci nepotřebného majetku, zejména tedy </w:t>
      </w:r>
      <w:r w:rsidR="00032B4F" w:rsidRPr="00C760E4">
        <w:t>n</w:t>
      </w:r>
      <w:r w:rsidR="00032B4F" w:rsidRPr="004E582A">
        <w:t xml:space="preserve">a skládky a dopravu přebytečného </w:t>
      </w:r>
      <w:r w:rsidR="008D3F91">
        <w:t>materiál</w:t>
      </w:r>
      <w:r w:rsidR="008D3F91" w:rsidRPr="004E582A">
        <w:t>u</w:t>
      </w:r>
      <w:r w:rsidR="00032B4F" w:rsidRPr="004E582A">
        <w:t>, uložení ornice a případně nutné biologické rekultivace,</w:t>
      </w:r>
      <w:r w:rsidR="00415CD5">
        <w:t xml:space="preserve"> </w:t>
      </w:r>
      <w:r w:rsidR="00032B4F" w:rsidRPr="00587570">
        <w:t>vybouraných konstrukcí a hmot a demontovaných zařízení,</w:t>
      </w:r>
      <w:r w:rsidR="00032B4F">
        <w:t xml:space="preserve"> přičemž nepotřebným majetkem se rozumí majetek, který se stal nepotřebným v důsledku realizace </w:t>
      </w:r>
      <w:r w:rsidR="008D3F91">
        <w:t xml:space="preserve">díla </w:t>
      </w:r>
      <w:r w:rsidR="00032B4F">
        <w:t xml:space="preserve">a který byl za nepotřebný označen </w:t>
      </w:r>
      <w:r w:rsidR="008D3F91">
        <w:t>objednatelem</w:t>
      </w:r>
      <w:r w:rsidR="00032B4F">
        <w:t>;</w:t>
      </w:r>
    </w:p>
    <w:p w14:paraId="33AC7929" w14:textId="77777777" w:rsidR="00032B4F" w:rsidRDefault="00032B4F">
      <w:pPr>
        <w:pStyle w:val="Tetrovesmlouvy"/>
      </w:pPr>
      <w:r w:rsidRPr="004E582A">
        <w:t>na zemní práce včetně pažení a hutnění obsypů a zásypů</w:t>
      </w:r>
      <w:r>
        <w:t>;</w:t>
      </w:r>
    </w:p>
    <w:p w14:paraId="7AB0D9E1" w14:textId="3D9AE0A8" w:rsidR="00032B4F" w:rsidRDefault="00032B4F">
      <w:pPr>
        <w:pStyle w:val="Tetrovesmlouvy"/>
      </w:pPr>
      <w:r w:rsidRPr="004E582A">
        <w:t xml:space="preserve">na zařízení </w:t>
      </w:r>
      <w:r w:rsidR="008D3F91">
        <w:t>staveniš</w:t>
      </w:r>
      <w:r w:rsidR="008D3F91" w:rsidRPr="004E582A">
        <w:t xml:space="preserve">tě </w:t>
      </w:r>
      <w:r w:rsidRPr="004E582A">
        <w:t>včetně nákladů na potřebné energie, pitnou vodu, likvidaci splašků, oplocení a zabezpečení</w:t>
      </w:r>
      <w:r>
        <w:t xml:space="preserve"> </w:t>
      </w:r>
      <w:r w:rsidR="008D3F91">
        <w:t>staveniš</w:t>
      </w:r>
      <w:r w:rsidR="008D3F91" w:rsidRPr="004E582A">
        <w:t xml:space="preserve">tě </w:t>
      </w:r>
      <w:r w:rsidRPr="004E582A">
        <w:t>z hlediska BOZP a vlivu na životní prostředí</w:t>
      </w:r>
      <w:r w:rsidR="001972AC">
        <w:t xml:space="preserve">, na pořádek na </w:t>
      </w:r>
      <w:r w:rsidR="008D3F91">
        <w:t xml:space="preserve">staveništi </w:t>
      </w:r>
      <w:r w:rsidR="001972AC">
        <w:t>(pracovišti a na komunikacích, dotčených stavebními pracemi)</w:t>
      </w:r>
      <w:r>
        <w:t>;</w:t>
      </w:r>
    </w:p>
    <w:p w14:paraId="6DA39195" w14:textId="77777777" w:rsidR="00032B4F" w:rsidRDefault="00032B4F">
      <w:pPr>
        <w:pStyle w:val="Tetrovesmlouvy"/>
      </w:pPr>
      <w:r w:rsidRPr="004E582A">
        <w:t>cla a další náklady s celním řízením spojené</w:t>
      </w:r>
      <w:r>
        <w:t>;</w:t>
      </w:r>
    </w:p>
    <w:p w14:paraId="37150348" w14:textId="7457B99C" w:rsidR="00032B4F" w:rsidRDefault="00032B4F">
      <w:pPr>
        <w:pStyle w:val="Tetrovesmlouvy"/>
      </w:pPr>
      <w:r w:rsidRPr="004E582A">
        <w:t xml:space="preserve">atesty </w:t>
      </w:r>
      <w:r w:rsidR="008D3F91">
        <w:t>materiál</w:t>
      </w:r>
      <w:r w:rsidR="008D3F91" w:rsidRPr="004E582A">
        <w:t>ů</w:t>
      </w:r>
      <w:r w:rsidRPr="004E582A">
        <w:t>, potřebné zkoušky, měření a revize, provozní předpisy a řády, zaškolení obsluhy, výstražné tabulky, informační zařízení a schémata</w:t>
      </w:r>
      <w:r>
        <w:t>;</w:t>
      </w:r>
    </w:p>
    <w:p w14:paraId="3C2BA844" w14:textId="77777777" w:rsidR="00032B4F" w:rsidRDefault="00032B4F">
      <w:pPr>
        <w:pStyle w:val="Tetrovesmlouvy"/>
      </w:pPr>
      <w:r w:rsidRPr="004E582A">
        <w:t>výkon geodetických prací souvisejících se zhotovením a předáním stavby</w:t>
      </w:r>
      <w:r>
        <w:t>;</w:t>
      </w:r>
    </w:p>
    <w:p w14:paraId="71E2FAA3" w14:textId="77777777" w:rsidR="00032B4F" w:rsidRDefault="00032B4F">
      <w:pPr>
        <w:pStyle w:val="Tetrovesmlouvy"/>
      </w:pPr>
      <w:r w:rsidRPr="004E582A">
        <w:t>potřebné průzkumné práce ve fázi realizace stavby</w:t>
      </w:r>
      <w:r>
        <w:t>;</w:t>
      </w:r>
    </w:p>
    <w:p w14:paraId="2BB6396D" w14:textId="0006908B" w:rsidR="00032B4F" w:rsidRDefault="00032B4F">
      <w:pPr>
        <w:pStyle w:val="Tetrovesmlouvy"/>
      </w:pPr>
      <w:r w:rsidRPr="004E582A">
        <w:t xml:space="preserve">provozní i komplexní vyzkoušení </w:t>
      </w:r>
      <w:r w:rsidR="008D3F91">
        <w:t>d</w:t>
      </w:r>
      <w:r w:rsidR="008D3F91" w:rsidRPr="004E582A">
        <w:t>íla</w:t>
      </w:r>
      <w:r w:rsidRPr="004E582A">
        <w:t>, tlakové zkoušky a zkoušky vodotěsnosti</w:t>
      </w:r>
      <w:r>
        <w:t>;</w:t>
      </w:r>
    </w:p>
    <w:p w14:paraId="08C5C7F8" w14:textId="766BFEFE" w:rsidR="00032B4F" w:rsidRDefault="00032B4F">
      <w:pPr>
        <w:pStyle w:val="Tetrovesmlouvy"/>
      </w:pPr>
      <w:r w:rsidRPr="004E582A">
        <w:t>projednání záborů veřejných prostranství</w:t>
      </w:r>
      <w:r w:rsidR="001972AC">
        <w:t xml:space="preserve"> a jejich realizace, </w:t>
      </w:r>
      <w:r w:rsidR="00C760E4">
        <w:t xml:space="preserve">je-li tento požadavek uveden v projektové dokumentaci </w:t>
      </w:r>
      <w:r w:rsidR="001972AC">
        <w:t>včetně nákladů s tím spojených</w:t>
      </w:r>
      <w:r>
        <w:t>;</w:t>
      </w:r>
    </w:p>
    <w:p w14:paraId="26951F81" w14:textId="77777777" w:rsidR="00032B4F" w:rsidRDefault="00032B4F">
      <w:pPr>
        <w:pStyle w:val="Tetrovesmlouvy"/>
      </w:pPr>
      <w:r w:rsidRPr="004E582A">
        <w:lastRenderedPageBreak/>
        <w:t>projednání dopravních rozhodnutí a jejich realizace</w:t>
      </w:r>
      <w:r w:rsidR="001972AC">
        <w:t>, včetně nákladů s tím spojených</w:t>
      </w:r>
      <w:r>
        <w:t>;</w:t>
      </w:r>
    </w:p>
    <w:p w14:paraId="0D5878F0" w14:textId="78971BC1" w:rsidR="00470AFB" w:rsidRDefault="00470AFB">
      <w:pPr>
        <w:pStyle w:val="Tetrovesmlouvy"/>
      </w:pPr>
      <w:r>
        <w:t xml:space="preserve">na zajištění případného prodloužení výkopového povolení stavby a na zajištění uzavření případného prodloužení </w:t>
      </w:r>
      <w:r w:rsidR="008D3F91">
        <w:t xml:space="preserve">smlouvy </w:t>
      </w:r>
      <w:r>
        <w:t xml:space="preserve">o výpůjčce. Dodatek ke </w:t>
      </w:r>
      <w:r w:rsidR="00C054DE">
        <w:t>s</w:t>
      </w:r>
      <w:r w:rsidR="008D3F91">
        <w:t xml:space="preserve">mlouvě </w:t>
      </w:r>
      <w:r>
        <w:t>o výpůjčce předloží zhotovitel objednateli k podpisu;</w:t>
      </w:r>
    </w:p>
    <w:p w14:paraId="41E66A5C" w14:textId="77777777" w:rsidR="00032B4F" w:rsidRPr="006228A3" w:rsidRDefault="00032B4F">
      <w:pPr>
        <w:pStyle w:val="Tetrovesmlouvy"/>
      </w:pPr>
      <w:r w:rsidRPr="004E582A">
        <w:t>projednání a realizace napojení a odpojení inženýrských sítí</w:t>
      </w:r>
      <w:r w:rsidR="001972AC">
        <w:t xml:space="preserve">, včetně nákladů s tím </w:t>
      </w:r>
      <w:r w:rsidR="001972AC" w:rsidRPr="006228A3">
        <w:t>spojených</w:t>
      </w:r>
      <w:r w:rsidRPr="006228A3">
        <w:t>;</w:t>
      </w:r>
    </w:p>
    <w:p w14:paraId="3F8B24BD" w14:textId="0FA2D625" w:rsidR="00032B4F" w:rsidRPr="006228A3" w:rsidRDefault="00032B4F">
      <w:pPr>
        <w:pStyle w:val="Tetrovesmlouvy"/>
      </w:pPr>
      <w:r w:rsidRPr="006228A3">
        <w:t xml:space="preserve">vytyčení podzemních sítí a jejich ochrana při realizaci </w:t>
      </w:r>
      <w:r w:rsidR="008D3F91" w:rsidRPr="006228A3">
        <w:t>díla</w:t>
      </w:r>
      <w:r w:rsidR="001972AC" w:rsidRPr="006228A3">
        <w:t>, včetně nákladů s tím spojených</w:t>
      </w:r>
      <w:r w:rsidRPr="006228A3">
        <w:t>;</w:t>
      </w:r>
    </w:p>
    <w:p w14:paraId="580D2DEA" w14:textId="0FB5007D" w:rsidR="00032B4F" w:rsidRPr="006228A3" w:rsidRDefault="00032B4F">
      <w:pPr>
        <w:pStyle w:val="Tetrovesmlouvy"/>
      </w:pPr>
      <w:r w:rsidRPr="006228A3">
        <w:t xml:space="preserve">náklady na </w:t>
      </w:r>
      <w:r w:rsidR="00C514D1" w:rsidRPr="006228A3">
        <w:t xml:space="preserve">bankovní garance (v souladu s čl. 23) a na </w:t>
      </w:r>
      <w:r w:rsidRPr="006228A3">
        <w:t xml:space="preserve">pojištění </w:t>
      </w:r>
      <w:r w:rsidR="008D3F91" w:rsidRPr="006228A3">
        <w:t xml:space="preserve">díla </w:t>
      </w:r>
      <w:r w:rsidR="001972AC" w:rsidRPr="006228A3">
        <w:t>(v souladu s čl. 27)</w:t>
      </w:r>
      <w:r w:rsidRPr="006228A3">
        <w:t>;</w:t>
      </w:r>
    </w:p>
    <w:p w14:paraId="0CA76040" w14:textId="7F15CFAB" w:rsidR="00032B4F" w:rsidRDefault="00032B4F">
      <w:pPr>
        <w:pStyle w:val="Tetrovesmlouvy"/>
      </w:pPr>
      <w:r w:rsidRPr="006228A3">
        <w:t xml:space="preserve">zajištění péče o zhotovené </w:t>
      </w:r>
      <w:r w:rsidR="008D3F91" w:rsidRPr="006228A3">
        <w:t>d</w:t>
      </w:r>
      <w:r w:rsidR="008D3F91">
        <w:t>ílo</w:t>
      </w:r>
      <w:r w:rsidR="008D3F91" w:rsidRPr="004E582A">
        <w:t xml:space="preserve"> </w:t>
      </w:r>
      <w:r w:rsidRPr="004E582A">
        <w:t>(stavbu)</w:t>
      </w:r>
      <w:r w:rsidR="00C760E4">
        <w:t xml:space="preserve"> do předání a převzetí díla</w:t>
      </w:r>
      <w:r>
        <w:t>;</w:t>
      </w:r>
    </w:p>
    <w:p w14:paraId="0C241C7E" w14:textId="5B81926A" w:rsidR="00032B4F" w:rsidRDefault="00032B4F">
      <w:pPr>
        <w:pStyle w:val="Tetrovesmlouvy"/>
      </w:pPr>
      <w:r w:rsidRPr="004E582A">
        <w:t xml:space="preserve">individuální zkoušky strojního zařízení, komplexní zkoušky prokazující kvalitu dodávky a schopnosti provozu případně garanční zkoušky a náklady související s účastí </w:t>
      </w:r>
      <w:r w:rsidR="00B66518">
        <w:t>zhotovitele</w:t>
      </w:r>
      <w:r w:rsidRPr="004E582A">
        <w:t xml:space="preserve"> na zkušebním </w:t>
      </w:r>
      <w:r w:rsidR="008D3F91" w:rsidRPr="004E582A">
        <w:t>provozu,</w:t>
      </w:r>
      <w:r w:rsidRPr="004E582A">
        <w:t xml:space="preserve"> pokud to charakter dodávky vyžaduje</w:t>
      </w:r>
      <w:r>
        <w:t>;</w:t>
      </w:r>
    </w:p>
    <w:p w14:paraId="14DADFC0" w14:textId="26E90D98" w:rsidR="0010363E" w:rsidRDefault="0010363E">
      <w:pPr>
        <w:pStyle w:val="Tetrovesmlouvy"/>
      </w:pPr>
      <w:r>
        <w:t>na zemní práce včetně pažení a hutnění obsypů a zásypů;</w:t>
      </w:r>
    </w:p>
    <w:p w14:paraId="6065CBD0" w14:textId="77777777" w:rsidR="00032B4F" w:rsidRDefault="00032B4F">
      <w:pPr>
        <w:pStyle w:val="Tetrovesmlouvy"/>
      </w:pPr>
      <w:r w:rsidRPr="004E582A">
        <w:t>dokumentace skutečného provedení.</w:t>
      </w:r>
    </w:p>
    <w:p w14:paraId="3C48D3B0" w14:textId="376AF7B7" w:rsidR="00032B4F" w:rsidRPr="0083011D" w:rsidRDefault="00032B4F" w:rsidP="00374D69">
      <w:pPr>
        <w:pStyle w:val="Druhrovesmlouvy"/>
      </w:pPr>
      <w:r>
        <w:t>Zhotovitel</w:t>
      </w:r>
      <w:r w:rsidRPr="0083011D">
        <w:t xml:space="preserve"> předáním své </w:t>
      </w:r>
      <w:r w:rsidR="008D3F91">
        <w:t>n</w:t>
      </w:r>
      <w:r w:rsidR="008D3F91" w:rsidRPr="0083011D">
        <w:t xml:space="preserve">abídky </w:t>
      </w:r>
      <w:r w:rsidRPr="0083011D">
        <w:t xml:space="preserve">v rámci zadávání </w:t>
      </w:r>
      <w:r w:rsidR="008D3F91">
        <w:t>v</w:t>
      </w:r>
      <w:r w:rsidR="008D3F91" w:rsidRPr="0083011D">
        <w:t xml:space="preserve">eřejné </w:t>
      </w:r>
      <w:r w:rsidRPr="0083011D">
        <w:t xml:space="preserve">zakázky uznal projektovaný rozsah prací a technologické postupy, což stvrdil </w:t>
      </w:r>
      <w:r>
        <w:t xml:space="preserve">uzavřením </w:t>
      </w:r>
      <w:r w:rsidR="008D3F91">
        <w:t>smlouvy</w:t>
      </w:r>
      <w:r w:rsidRPr="0083011D">
        <w:t xml:space="preserve">. </w:t>
      </w:r>
    </w:p>
    <w:p w14:paraId="50EDDAB5" w14:textId="6FB170C5" w:rsidR="00032B4F" w:rsidRPr="0083011D" w:rsidRDefault="00032B4F" w:rsidP="00374D69">
      <w:pPr>
        <w:pStyle w:val="Druhrovesmlouvy"/>
      </w:pPr>
      <w:r>
        <w:t>Zhotovitel</w:t>
      </w:r>
      <w:r w:rsidRPr="0083011D">
        <w:t xml:space="preserve"> je povinen upozornit </w:t>
      </w:r>
      <w:r w:rsidR="008D3F91">
        <w:t>objednatel</w:t>
      </w:r>
      <w:r w:rsidR="008D3F91" w:rsidRPr="0083011D">
        <w:t xml:space="preserve">e </w:t>
      </w:r>
      <w:r w:rsidRPr="0083011D">
        <w:t xml:space="preserve">na vady projektu, o kterých věděl nebo vědět </w:t>
      </w:r>
      <w:r w:rsidR="008D3F91" w:rsidRPr="0083011D">
        <w:t>mohl,</w:t>
      </w:r>
      <w:r w:rsidRPr="0083011D">
        <w:t xml:space="preserve"> a to bezodkladně po tom, co tyto vady zjistil nebo zjistit mohl. </w:t>
      </w:r>
      <w:r>
        <w:t>Zhotovitel</w:t>
      </w:r>
      <w:r w:rsidRPr="0083011D">
        <w:t xml:space="preserve"> je povinen bez zbytečného odkladu upozornit </w:t>
      </w:r>
      <w:r w:rsidR="008D3F91">
        <w:t xml:space="preserve">objednatele </w:t>
      </w:r>
      <w:r w:rsidR="009F5EB5">
        <w:t>na havarijní situace,</w:t>
      </w:r>
      <w:r w:rsidRPr="0083011D">
        <w:t xml:space="preserve"> </w:t>
      </w:r>
      <w:r w:rsidR="00C760E4">
        <w:t xml:space="preserve">uznané vady projektu, </w:t>
      </w:r>
      <w:r w:rsidRPr="0083011D">
        <w:t>skrytá konstrukční řešení, která projektant nemohl v rámci projektového řešení předpokládat a v projektu podchytit.</w:t>
      </w:r>
    </w:p>
    <w:p w14:paraId="08DB47F3" w14:textId="77777777" w:rsidR="001F29BE" w:rsidRDefault="001F29BE" w:rsidP="001F29BE">
      <w:pPr>
        <w:pStyle w:val="Druhrovesmlouvy"/>
      </w:pPr>
      <w:r>
        <w:t>Veškeré změny díla, tedy změny rozsahu prací či změny termínu plnění, musí být písemně projednány postupem uvedeným dále v tomto článku, a musí být posouzen jejich soulad se zákonem č. 134/2016 Sb., o zadávání veřejných zakázek. Každá změna díla musí být odsouhlasena i projektantem.</w:t>
      </w:r>
    </w:p>
    <w:p w14:paraId="5F63D93E" w14:textId="77777777" w:rsidR="001F29BE" w:rsidRDefault="001F29BE" w:rsidP="001F29BE">
      <w:pPr>
        <w:pStyle w:val="Druhrovesmlouvy"/>
      </w:pPr>
      <w:r>
        <w:t xml:space="preserve">Změnu jsou oprávněni iniciovat objednatel i zhotovitel, a to písemným oznámením potřeby změn. Písemné oznámení potřeby změn může mít i formu zápisu ve stavebním deníku. </w:t>
      </w:r>
    </w:p>
    <w:p w14:paraId="1492008F" w14:textId="77777777" w:rsidR="001F29BE" w:rsidRDefault="001F29BE" w:rsidP="001F29BE">
      <w:pPr>
        <w:pStyle w:val="Druhrovesmlouvy"/>
      </w:pPr>
      <w:r>
        <w:t xml:space="preserve">S výjimkou změn iniciovaných objednatelem, u kterých objednatel vydal zhotoviteli pokyn ke zpracování změnového listu, bude pro každou změnu zhotovitelem zpracován návrh změn ve znění v podstatném shodné s tím, co je uvedeno v příloze smlouvy (Návrh změn). Pro účely evidence zhotovitel před tím, než připraví návrh změny, požádá objednatele o sdělení čísla návrhu změny. V návrhu změny zhotovitel stručně popíše předmět změny, uvede předběžný odhad dopadu změny na cenu a harmonogram projektu a zda se jedná o změnu neodkladnou, přičemž případnou neodkladnost změn odůvodní a uvede termín, v němž bude schopen k dané změně předložit objednateli změnový list. Za změny neodkladné je možno považovat pouze změny, bez jejichž urychleného provedení by byl zásadně narušen postup prací či hrozil vznik škody na zdraví, životě či majetku třetích osob či objednatele (dále jen „neodkladné změny“). </w:t>
      </w:r>
    </w:p>
    <w:p w14:paraId="402C2A0B" w14:textId="77777777" w:rsidR="001F29BE" w:rsidRDefault="001F29BE" w:rsidP="001F29BE">
      <w:pPr>
        <w:pStyle w:val="Druhrovesmlouvy"/>
      </w:pPr>
      <w:r>
        <w:t xml:space="preserve">V případě, že zhotovitel předloží objednateli návrh změny s nedostatečným obsahem či jinak nesprávný, objednatel návrh změny zhotoviteli vrátí k dopracování. </w:t>
      </w:r>
    </w:p>
    <w:p w14:paraId="7955B565" w14:textId="77777777" w:rsidR="001F29BE" w:rsidRDefault="001F29BE" w:rsidP="001F29BE">
      <w:pPr>
        <w:pStyle w:val="Druhrovesmlouvy"/>
      </w:pPr>
      <w:r>
        <w:lastRenderedPageBreak/>
        <w:t xml:space="preserve">V případě, že objednatel souhlasí s charakteristikou navrhované změny jako změny neodkladné a s jejím urychleným provedením, písemně schválí návrh změny a doručí jej zpět zhotoviteli.  Od okamžiku doručení schváleného návrhu změn zhotoviteli je zhotovitel povinen navrženou změnu realizovat. Strany si v této souvislosti pro zamezení jakýchkoli pochybností výslovně sjednávají, že neodkladné změny díla budou realizovány již na základě pokynu k realizaci neodkladné změny ve formě schválení návrhu neodkladné změny objednatelem, a to bez ohledu na dobu, kdy objednatel schválí následně zpracovávaný změnový list a bude uzavřen dodatek ke smlouvě, tedy že pokyn k realizaci neodkladných změn je považován za účinný doručením schváleného návrhu změn zhotoviteli. </w:t>
      </w:r>
    </w:p>
    <w:p w14:paraId="681CD5E1" w14:textId="77777777" w:rsidR="001F29BE" w:rsidRDefault="001F29BE" w:rsidP="001F29BE">
      <w:pPr>
        <w:pStyle w:val="Druhrovesmlouvy"/>
      </w:pPr>
      <w:r>
        <w:t>Ve lhůtě uvedené v návrhu změny je zhotovitel následně povinen zpracovat změnový list v podobě shodné s tím, co je uvedeno v příloze smlouvy (Změnový list).</w:t>
      </w:r>
    </w:p>
    <w:p w14:paraId="3546120C" w14:textId="77777777" w:rsidR="001F29BE" w:rsidRDefault="001F29BE" w:rsidP="001F29BE">
      <w:pPr>
        <w:pStyle w:val="Druhrovesmlouvy"/>
      </w:pPr>
      <w:r>
        <w:t xml:space="preserve">V případě, že objednatel nesouhlasí s charakteristikou navrhované změny jako změny neodkladné, uloží zhotoviteli zpracovat změnový list v podobě shodné s tím, co je uvedeno v příloze smlouvy (Změnový list). </w:t>
      </w:r>
    </w:p>
    <w:p w14:paraId="5C2F331F" w14:textId="77777777" w:rsidR="001F29BE" w:rsidRDefault="001F29BE" w:rsidP="001F29BE">
      <w:pPr>
        <w:pStyle w:val="Druhrovesmlouvy"/>
      </w:pPr>
      <w:r>
        <w:t>V případě, že objednatel nesouhlasí s navrženou změnou, změnu odmítne bez dalšího, zhotovitel v takovém případě není oprávněn předložit objednateli změnový list.</w:t>
      </w:r>
    </w:p>
    <w:p w14:paraId="19C90128" w14:textId="77777777" w:rsidR="001F29BE" w:rsidRDefault="001F29BE" w:rsidP="001F29BE">
      <w:pPr>
        <w:pStyle w:val="Druhrovesmlouvy"/>
      </w:pPr>
      <w:r>
        <w:t xml:space="preserve">Změnový list předloží zhotovitel objednateli bez zbytečného odkladu po iniciaci změny, nejpozději však ve lhůtě uvedené v návrhu změny. Schválením změnového listu uděluje objednatel zhotovitel pokyn k realizaci změny odkladné, resp. změny, pro kterou nebyl v souladu s pokynem objednatele zpracován návrh změny. </w:t>
      </w:r>
    </w:p>
    <w:p w14:paraId="4F3E2DA7" w14:textId="77777777" w:rsidR="001F29BE" w:rsidRDefault="001F29BE" w:rsidP="001F29BE">
      <w:pPr>
        <w:pStyle w:val="Druhrovesmlouvy"/>
      </w:pPr>
      <w:r>
        <w:t xml:space="preserve">V případě, že se jedná o iniciaci změn objednatelem, je objednatel oprávněn iniciovat změnu i tím, že zhotovitele písemně vyzve k předložení změnového listu takové změny. Zhotovitel nejpozději do 7 dnů, informuje objednatele o tom, že navrhovaná změna zahrnuje dodávku věcí či prací, které by byly pro zhotovitele jen obtížně dostupné (s uvedením podpůrných informací). V případě, že zhotovitel nepředloží objednateli v uvedené lhůtě informaci o neproveditelnosti změny, je povinen zpracovat návrh změnového listu a předložit jej objednateli do 5 dnů, nebude-li stranami dohodnuta lhůta odlišná. </w:t>
      </w:r>
    </w:p>
    <w:p w14:paraId="1F6A3C82" w14:textId="77777777" w:rsidR="001F29BE" w:rsidRDefault="001F29BE" w:rsidP="001F29BE">
      <w:pPr>
        <w:pStyle w:val="Druhrovesmlouvy"/>
      </w:pPr>
      <w:r>
        <w:t xml:space="preserve">Změnové listy schválené objednatelem jsou podkladem pro zpracování dodatku ke smlouvě o dílo, který bude stranami uzavřen. Strany si v této souvislosti pro zamezení jakýchkoli pochybností výslovně sjednávají, že změny díla, u nichž objednatel nevydal pokyn k realizaci neodkladné změny (neschválil návrh změny neodkladné), budou realizovány na základě odsouhlasených a podepsaných změnových listů, a to bez ohledu na dobu uzavření dodatku ke smlouvě o dílo, tedy že odsouhlasený a podepsaný změnový list představuje v těchto případech pokyn objednatele k realizaci změny díla. </w:t>
      </w:r>
    </w:p>
    <w:p w14:paraId="499FFCBA" w14:textId="77777777" w:rsidR="001F29BE" w:rsidRDefault="001F29BE" w:rsidP="001F29BE">
      <w:pPr>
        <w:pStyle w:val="Druhrovesmlouvy"/>
      </w:pPr>
      <w:r>
        <w:t>Právo zhotovitele fakturovat a požadovat po objednateli uhrazení řádně provedených změn díla vzniká nabytím účinnosti příslušného dodatku ke smlouvě o dílo týkajícího se změn díla.</w:t>
      </w:r>
    </w:p>
    <w:p w14:paraId="4F4DB710" w14:textId="77777777" w:rsidR="00032B4F" w:rsidRDefault="00032B4F" w:rsidP="00374D69">
      <w:pPr>
        <w:pStyle w:val="PrvnrovesmlouvyNadpis"/>
      </w:pPr>
      <w:bookmarkStart w:id="14" w:name="_Toc333405982"/>
      <w:bookmarkStart w:id="15" w:name="_Toc333840966"/>
      <w:r>
        <w:t>Cena Díla a platební podmínky</w:t>
      </w:r>
      <w:bookmarkEnd w:id="14"/>
      <w:bookmarkEnd w:id="15"/>
    </w:p>
    <w:p w14:paraId="7374BD45" w14:textId="00E93989" w:rsidR="00032B4F" w:rsidRPr="0083011D" w:rsidRDefault="00032B4F" w:rsidP="001D16CF">
      <w:pPr>
        <w:pStyle w:val="Druhrovesmlouvy"/>
      </w:pPr>
      <w:r>
        <w:t>C</w:t>
      </w:r>
      <w:r w:rsidRPr="0083011D">
        <w:t xml:space="preserve">ena </w:t>
      </w:r>
      <w:r w:rsidR="008D3F91">
        <w:t>d</w:t>
      </w:r>
      <w:r w:rsidR="008D3F91" w:rsidRPr="0083011D">
        <w:t xml:space="preserve">íla </w:t>
      </w:r>
      <w:r w:rsidRPr="0083011D">
        <w:t xml:space="preserve">je uvedena ve </w:t>
      </w:r>
      <w:r w:rsidR="008D3F91">
        <w:t>s</w:t>
      </w:r>
      <w:r w:rsidR="008D3F91" w:rsidRPr="0083011D">
        <w:t>mlouvě</w:t>
      </w:r>
      <w:r w:rsidRPr="0083011D">
        <w:t>.</w:t>
      </w:r>
      <w:r>
        <w:t xml:space="preserve"> C</w:t>
      </w:r>
      <w:r w:rsidRPr="0083011D">
        <w:t xml:space="preserve">ena </w:t>
      </w:r>
      <w:r w:rsidR="008D3F91">
        <w:t>d</w:t>
      </w:r>
      <w:r w:rsidR="008D3F91" w:rsidRPr="0083011D">
        <w:t>íl</w:t>
      </w:r>
      <w:r w:rsidR="008D3F91">
        <w:t>a</w:t>
      </w:r>
      <w:r w:rsidR="008D3F91" w:rsidRPr="0083011D">
        <w:t xml:space="preserve"> </w:t>
      </w:r>
      <w:r w:rsidRPr="0083011D">
        <w:t xml:space="preserve">odpovídá </w:t>
      </w:r>
      <w:r w:rsidR="008D3F91">
        <w:t>n</w:t>
      </w:r>
      <w:r w:rsidR="008D3F91" w:rsidRPr="0083011D">
        <w:t xml:space="preserve">abídce </w:t>
      </w:r>
      <w:r w:rsidRPr="0083011D">
        <w:t xml:space="preserve">předložené </w:t>
      </w:r>
      <w:r w:rsidR="008D3F91">
        <w:t>zhotovitel</w:t>
      </w:r>
      <w:r w:rsidR="008D3F91" w:rsidRPr="0083011D">
        <w:t xml:space="preserve">em </w:t>
      </w:r>
      <w:r w:rsidRPr="0083011D">
        <w:t xml:space="preserve">v rámci </w:t>
      </w:r>
      <w:r w:rsidR="000C4E4D">
        <w:t>zadávacího řízení na veřejnou zakázku</w:t>
      </w:r>
      <w:r w:rsidRPr="0083011D">
        <w:t xml:space="preserve"> a je doložena </w:t>
      </w:r>
      <w:del w:id="16" w:author="Autor">
        <w:r w:rsidDel="00D96285">
          <w:delText xml:space="preserve">orientačním </w:delText>
        </w:r>
      </w:del>
      <w:r>
        <w:t xml:space="preserve">položkovým rozpočtem, který vychází ze soupisu stavebních prací, popř. soupisu dodávek, </w:t>
      </w:r>
      <w:del w:id="17" w:author="Autor">
        <w:r w:rsidRPr="0083011D" w:rsidDel="00D96285">
          <w:delText xml:space="preserve">zpracovaným </w:delText>
        </w:r>
      </w:del>
      <w:ins w:id="18" w:author="Autor">
        <w:r w:rsidR="00D96285">
          <w:t>vyplněným</w:t>
        </w:r>
        <w:r w:rsidR="00D96285" w:rsidRPr="0083011D">
          <w:t xml:space="preserve"> </w:t>
        </w:r>
      </w:ins>
      <w:r w:rsidR="008D3F91">
        <w:t>zhotovitel</w:t>
      </w:r>
      <w:r w:rsidR="008D3F91" w:rsidRPr="0083011D">
        <w:t>em</w:t>
      </w:r>
      <w:ins w:id="19" w:author="Autor">
        <w:r w:rsidR="00D96285">
          <w:t xml:space="preserve"> v rámci </w:t>
        </w:r>
        <w:del w:id="20" w:author="Autor">
          <w:r w:rsidR="00D96285" w:rsidDel="004A1B07">
            <w:delText>jeho</w:delText>
          </w:r>
        </w:del>
        <w:r w:rsidR="004A1B07">
          <w:t>jím předložené</w:t>
        </w:r>
        <w:r w:rsidR="00D96285">
          <w:t xml:space="preserve"> nabídky</w:t>
        </w:r>
      </w:ins>
      <w:r w:rsidRPr="0083011D">
        <w:t>.</w:t>
      </w:r>
      <w:del w:id="21" w:author="Autor">
        <w:r w:rsidRPr="0083011D" w:rsidDel="00D96285">
          <w:delText xml:space="preserve"> Za věcnou správnost a úplnost</w:delText>
        </w:r>
        <w:r w:rsidDel="00D96285">
          <w:delText xml:space="preserve"> orientačního</w:delText>
        </w:r>
        <w:r w:rsidRPr="0083011D" w:rsidDel="00D96285">
          <w:delText xml:space="preserve"> položkového rozpočtu odpovídá </w:delText>
        </w:r>
        <w:r w:rsidR="008D3F91" w:rsidDel="00D96285">
          <w:delText>zhotovitel</w:delText>
        </w:r>
        <w:r w:rsidRPr="0083011D" w:rsidDel="00D96285">
          <w:delText>.</w:delText>
        </w:r>
      </w:del>
      <w:r w:rsidRPr="0083011D">
        <w:t xml:space="preserve"> </w:t>
      </w:r>
      <w:r>
        <w:t>Zhotovitel</w:t>
      </w:r>
      <w:r w:rsidRPr="0083011D">
        <w:t xml:space="preserve"> současně prohlašuje, že jednotkové ceny </w:t>
      </w:r>
      <w:ins w:id="22" w:author="Autor">
        <w:r w:rsidR="00D96285">
          <w:t xml:space="preserve">uvedené zhotovitelem v položkovém rozpočtu </w:t>
        </w:r>
      </w:ins>
      <w:r w:rsidRPr="0083011D">
        <w:t xml:space="preserve">obsahují veškeré náklady na zhotovení </w:t>
      </w:r>
      <w:r w:rsidR="008D3F91">
        <w:t>d</w:t>
      </w:r>
      <w:r w:rsidR="008D3F91" w:rsidRPr="0083011D">
        <w:t>íla</w:t>
      </w:r>
      <w:ins w:id="23" w:author="Autor">
        <w:r w:rsidR="002D3579">
          <w:t xml:space="preserve"> vycházející z podkladů předložených objednatelem</w:t>
        </w:r>
      </w:ins>
      <w:del w:id="24" w:author="Autor">
        <w:r w:rsidR="008D3F91" w:rsidRPr="0083011D" w:rsidDel="00D96285">
          <w:delText xml:space="preserve"> </w:delText>
        </w:r>
        <w:r w:rsidRPr="0083011D" w:rsidDel="00D96285">
          <w:delText xml:space="preserve">a jejich položková skladba odpovídá projektované technologii a postupu </w:delText>
        </w:r>
        <w:r w:rsidR="00582F78" w:rsidDel="00D96285">
          <w:delText>realizace díla</w:delText>
        </w:r>
      </w:del>
      <w:r w:rsidRPr="0083011D">
        <w:t xml:space="preserve">. </w:t>
      </w:r>
      <w:del w:id="25" w:author="Autor">
        <w:r w:rsidDel="00D96285">
          <w:delText>Orientační p</w:delText>
        </w:r>
      </w:del>
      <w:ins w:id="26" w:author="Autor">
        <w:r w:rsidR="00D96285">
          <w:t>P</w:t>
        </w:r>
      </w:ins>
      <w:r w:rsidRPr="0083011D">
        <w:t xml:space="preserve">oložkový rozpočet je součástí </w:t>
      </w:r>
      <w:r w:rsidR="008D3F91">
        <w:t>s</w:t>
      </w:r>
      <w:r w:rsidR="008D3F91" w:rsidRPr="0083011D">
        <w:t>mlouvy</w:t>
      </w:r>
      <w:r w:rsidRPr="0083011D">
        <w:t>.</w:t>
      </w:r>
      <w:r>
        <w:t xml:space="preserve"> Není-li ve </w:t>
      </w:r>
      <w:r w:rsidR="008D3F91">
        <w:t xml:space="preserve">smlouvě </w:t>
      </w:r>
      <w:r>
        <w:t xml:space="preserve">výslovně uvedeno jinak, pak </w:t>
      </w:r>
      <w:r w:rsidR="008D3F91">
        <w:t>cena díla</w:t>
      </w:r>
      <w:r>
        <w:t xml:space="preserve">, která je uvedena ve </w:t>
      </w:r>
      <w:r w:rsidR="008D3F91">
        <w:t>smlouvě</w:t>
      </w:r>
      <w:r>
        <w:t>, je cenou konečnou</w:t>
      </w:r>
      <w:del w:id="27" w:author="Autor">
        <w:r w:rsidDel="00D96285">
          <w:delText xml:space="preserve"> a všechny rozpočty předložené </w:delText>
        </w:r>
        <w:r w:rsidR="008D3F91" w:rsidDel="00D96285">
          <w:delText xml:space="preserve">objednateli </w:delText>
        </w:r>
        <w:r w:rsidDel="00D96285">
          <w:delText>v souvislosti s </w:delText>
        </w:r>
        <w:r w:rsidR="008D3F91" w:rsidDel="00D96285">
          <w:delText xml:space="preserve">dílem </w:delText>
        </w:r>
        <w:r w:rsidDel="00D96285">
          <w:delText>jsou pouze orientační</w:delText>
        </w:r>
      </w:del>
      <w:r>
        <w:t>.</w:t>
      </w:r>
    </w:p>
    <w:p w14:paraId="608E05D0" w14:textId="2551E5CB" w:rsidR="00032B4F" w:rsidRPr="00122EDC" w:rsidRDefault="1F17F521" w:rsidP="009E55CA">
      <w:pPr>
        <w:pStyle w:val="Druhrovesmlouvy"/>
        <w:rPr>
          <w:szCs w:val="22"/>
        </w:rPr>
      </w:pPr>
      <w:r w:rsidRPr="00122EDC">
        <w:rPr>
          <w:szCs w:val="22"/>
        </w:rPr>
        <w:lastRenderedPageBreak/>
        <w:t xml:space="preserve">Jednotkové ceny uvedené v </w:t>
      </w:r>
      <w:del w:id="28" w:author="Autor">
        <w:r w:rsidRPr="00122EDC" w:rsidDel="00D96285">
          <w:rPr>
            <w:szCs w:val="22"/>
          </w:rPr>
          <w:delText xml:space="preserve">orientačním </w:delText>
        </w:r>
      </w:del>
      <w:r w:rsidRPr="00122EDC">
        <w:rPr>
          <w:szCs w:val="22"/>
        </w:rPr>
        <w:t>položkovém rozpočtu jsou pevné a platné po celou dobu realizace díla, pokud nedojde k jejich změně v souladu s těmito OP ohledně změny ceny díla</w:t>
      </w:r>
      <w:del w:id="29" w:author="Autor">
        <w:r w:rsidRPr="00122EDC" w:rsidDel="00E121D1">
          <w:rPr>
            <w:szCs w:val="22"/>
          </w:rPr>
          <w:delText>. Jednotkové ceny obsahují i náklady na provedení úkonů ve smlouvě výslovně neuvedených</w:delText>
        </w:r>
        <w:r w:rsidR="00032B4F" w:rsidRPr="00122EDC" w:rsidDel="00E121D1">
          <w:delText>.</w:delText>
        </w:r>
      </w:del>
      <w:ins w:id="30" w:author="Autor">
        <w:r w:rsidR="00E121D1">
          <w:t>.</w:t>
        </w:r>
      </w:ins>
    </w:p>
    <w:p w14:paraId="4381DF3E" w14:textId="4647EAE4" w:rsidR="00032B4F" w:rsidRPr="00D23E07" w:rsidRDefault="001972AC" w:rsidP="001972AC">
      <w:pPr>
        <w:pStyle w:val="Druhrovesmlouvy"/>
        <w:tabs>
          <w:tab w:val="num" w:pos="709"/>
        </w:tabs>
      </w:pPr>
      <w:r>
        <w:t>Zhotovitel s odbornou péčí přezkoumal projektová řešení dle čl. 3.1</w:t>
      </w:r>
      <w:del w:id="31" w:author="Autor">
        <w:r w:rsidDel="00DB21FB">
          <w:delText xml:space="preserve">, a dle dostupných informací je </w:delText>
        </w:r>
        <w:r w:rsidR="008D3F91" w:rsidDel="00DB21FB">
          <w:delText xml:space="preserve">dílo </w:delText>
        </w:r>
        <w:r w:rsidDel="00DB21FB">
          <w:delText xml:space="preserve">realizovatelné za podmínek stanovených </w:delText>
        </w:r>
        <w:r w:rsidR="008D3F91" w:rsidDel="00DB21FB">
          <w:delText>smlouvou</w:delText>
        </w:r>
      </w:del>
      <w:r>
        <w:t>.</w:t>
      </w:r>
      <w:del w:id="32" w:author="Autor">
        <w:r w:rsidDel="00D96285">
          <w:delText xml:space="preserve"> </w:delText>
        </w:r>
        <w:r w:rsidR="00032B4F" w:rsidDel="00D96285">
          <w:delText xml:space="preserve">Zhotovitel </w:delText>
        </w:r>
        <w:r w:rsidDel="00D96285">
          <w:delText xml:space="preserve">prohlašuje, že </w:delText>
        </w:r>
        <w:r w:rsidR="00032B4F" w:rsidDel="00D96285">
          <w:delText xml:space="preserve">se ujistil o správnosti a dostatečnosti </w:delText>
        </w:r>
        <w:r w:rsidR="008D3F91" w:rsidDel="00D96285">
          <w:delText>ceny díla</w:delText>
        </w:r>
        <w:r w:rsidR="00032B4F" w:rsidDel="00D96285">
          <w:delText>.</w:delText>
        </w:r>
      </w:del>
      <w:r w:rsidR="00032B4F">
        <w:t xml:space="preserve"> Není-li ve </w:t>
      </w:r>
      <w:r w:rsidR="008D3F91">
        <w:t xml:space="preserve">smluvních </w:t>
      </w:r>
      <w:r w:rsidR="00032B4F">
        <w:t>dokumentech uvedeno jinak</w:t>
      </w:r>
      <w:r w:rsidR="00B66518">
        <w:t>, pak</w:t>
      </w:r>
      <w:r w:rsidR="00032B4F">
        <w:t xml:space="preserve"> </w:t>
      </w:r>
      <w:r w:rsidR="00B66518">
        <w:t>c</w:t>
      </w:r>
      <w:r w:rsidR="00032B4F">
        <w:t xml:space="preserve">ena </w:t>
      </w:r>
      <w:r w:rsidR="008D3F91">
        <w:t xml:space="preserve">díla </w:t>
      </w:r>
      <w:r w:rsidR="00032B4F">
        <w:t xml:space="preserve">kryje všechny povinnosti </w:t>
      </w:r>
      <w:r w:rsidR="008D3F91">
        <w:t xml:space="preserve">zhotovitele </w:t>
      </w:r>
      <w:r w:rsidR="00032B4F">
        <w:t xml:space="preserve">podle </w:t>
      </w:r>
      <w:r w:rsidR="008D3F91">
        <w:t>smlouvy</w:t>
      </w:r>
      <w:r w:rsidR="001D6878">
        <w:t>,</w:t>
      </w:r>
      <w:r w:rsidR="00032B4F">
        <w:t xml:space="preserve"> všechny věci nezbytné pro řádné provedení</w:t>
      </w:r>
      <w:r w:rsidR="001D6878">
        <w:t xml:space="preserve"> a</w:t>
      </w:r>
      <w:r w:rsidR="00032B4F">
        <w:t xml:space="preserve"> dokončení </w:t>
      </w:r>
      <w:r w:rsidR="008D3F91">
        <w:t xml:space="preserve">díla </w:t>
      </w:r>
      <w:r w:rsidR="00032B4F">
        <w:t>a pro odstranění veškerých vad.</w:t>
      </w:r>
    </w:p>
    <w:p w14:paraId="685E2FD4" w14:textId="1EA9E061" w:rsidR="00032B4F" w:rsidRPr="0083011D" w:rsidRDefault="00032B4F" w:rsidP="009E55CA">
      <w:pPr>
        <w:pStyle w:val="Druhrovesmlouvy"/>
      </w:pPr>
      <w:r>
        <w:t xml:space="preserve">Není-li v jakékoli kalkulaci vypracované </w:t>
      </w:r>
      <w:r w:rsidR="008D3F91">
        <w:t xml:space="preserve">zhotovitelem </w:t>
      </w:r>
      <w:r>
        <w:t xml:space="preserve">nebo předané </w:t>
      </w:r>
      <w:r w:rsidR="008D3F91">
        <w:t xml:space="preserve">zhotoviteli </w:t>
      </w:r>
      <w:r>
        <w:t xml:space="preserve">uvedena u některé z položek jednotková nebo celková cena, </w:t>
      </w:r>
      <w:r w:rsidR="00A340F2">
        <w:t xml:space="preserve">je </w:t>
      </w:r>
      <w:r>
        <w:t>ocenění kumulováno a kalkulováno v jiné nebo jiných položkách.</w:t>
      </w:r>
    </w:p>
    <w:p w14:paraId="005DBDD9" w14:textId="10BC62D1" w:rsidR="00032B4F" w:rsidRPr="00382E55" w:rsidRDefault="00032B4F" w:rsidP="002A7C92">
      <w:pPr>
        <w:pStyle w:val="Druhrovesmlouvy"/>
        <w:tabs>
          <w:tab w:val="num" w:pos="993"/>
        </w:tabs>
      </w:pPr>
      <w:r>
        <w:t xml:space="preserve">Smluvní strany se dohodly na tom, že </w:t>
      </w:r>
      <w:r w:rsidR="00582F78">
        <w:t xml:space="preserve">pokud bude dílo hrazeno (a to i částečně) prostřednictvím veřejnoprávního dotačního programu, </w:t>
      </w:r>
      <w:r>
        <w:t xml:space="preserve">úhrada </w:t>
      </w:r>
      <w:r w:rsidR="008D3F91">
        <w:t xml:space="preserve">ceny díla </w:t>
      </w:r>
      <w:r>
        <w:t>bude uskutečňována postupně</w:t>
      </w:r>
      <w:r w:rsidR="00322000">
        <w:t xml:space="preserve"> dle </w:t>
      </w:r>
      <w:r w:rsidR="00723FB1">
        <w:t xml:space="preserve">případných </w:t>
      </w:r>
      <w:r w:rsidR="00322000">
        <w:t xml:space="preserve">podmínek </w:t>
      </w:r>
      <w:r w:rsidR="00723FB1">
        <w:t>příslušného veřejnoprávního dotačního programu</w:t>
      </w:r>
      <w:r>
        <w:t xml:space="preserve"> za jednotlivá dílčí plnění </w:t>
      </w:r>
      <w:r w:rsidR="008D3F91">
        <w:t xml:space="preserve">zhotovitele </w:t>
      </w:r>
      <w:r>
        <w:t xml:space="preserve">pro </w:t>
      </w:r>
      <w:r w:rsidR="008D3F91">
        <w:t>objednatele</w:t>
      </w:r>
      <w:r>
        <w:t xml:space="preserve">. Dílčím plněním se rozumí rozsah a cena skutečně provedených prací a dodávek uskutečněných </w:t>
      </w:r>
      <w:r w:rsidR="008D3F91">
        <w:t xml:space="preserve">zhotovitelem </w:t>
      </w:r>
      <w:r>
        <w:t xml:space="preserve">v rámci </w:t>
      </w:r>
      <w:r w:rsidR="008D3F91">
        <w:t xml:space="preserve">zhotovitelem </w:t>
      </w:r>
      <w:r>
        <w:t xml:space="preserve">v harmonogramu prací (příloha </w:t>
      </w:r>
      <w:r w:rsidR="008D3F91">
        <w:t>smlouvy</w:t>
      </w:r>
      <w:r>
        <w:t xml:space="preserve">) určeného milníku provádění </w:t>
      </w:r>
      <w:r w:rsidR="008D3F91">
        <w:t xml:space="preserve">díla </w:t>
      </w:r>
      <w:r>
        <w:t xml:space="preserve">a zjištěných k poslednímu dni období milníku. Převzetím dílčího plnění pro účely plateb však </w:t>
      </w:r>
      <w:r w:rsidR="008D3F91">
        <w:t xml:space="preserve">objednatel </w:t>
      </w:r>
      <w:r>
        <w:t xml:space="preserve">nepřebírá </w:t>
      </w:r>
      <w:r w:rsidR="008D3F91">
        <w:t xml:space="preserve">dílo </w:t>
      </w:r>
      <w:r>
        <w:t xml:space="preserve">ani jeho část.  </w:t>
      </w:r>
    </w:p>
    <w:p w14:paraId="2748DB8A" w14:textId="68B0EDCE" w:rsidR="00032B4F" w:rsidRPr="0083011D" w:rsidRDefault="00032B4F" w:rsidP="00504F1F">
      <w:pPr>
        <w:pStyle w:val="Druhrovesmlouvy"/>
      </w:pPr>
      <w:r>
        <w:t xml:space="preserve">Zjišťování rozsahu a ceny dílčího plnění se provádí zjišťovacím protokolem, doloženým soupisem provedených prací a dodávek v členění dle </w:t>
      </w:r>
      <w:del w:id="33" w:author="Autor">
        <w:r w:rsidDel="00C77FBA">
          <w:delText xml:space="preserve">orientačního </w:delText>
        </w:r>
      </w:del>
      <w:r>
        <w:t>položkového rozpočtu.</w:t>
      </w:r>
      <w:r w:rsidR="00FE1104">
        <w:t xml:space="preserve"> </w:t>
      </w:r>
      <w:r>
        <w:t>Zjišťovací protokol a soupis provedených prací bude v tištěné podobě přiložen k vystavenému daňovému dokladu.</w:t>
      </w:r>
    </w:p>
    <w:p w14:paraId="311B0F55" w14:textId="5239E121" w:rsidR="00032B4F" w:rsidRPr="0083011D" w:rsidRDefault="00032B4F" w:rsidP="00504F1F">
      <w:pPr>
        <w:pStyle w:val="Druhrovesmlouvy"/>
      </w:pPr>
      <w:r>
        <w:t xml:space="preserve">Podpisem zjišťovacího protokolu a soupisu provedených prací oprávněnými zástupci smluvních stran vzniká </w:t>
      </w:r>
      <w:r w:rsidR="00C30BEB">
        <w:t xml:space="preserve">zhotoviteli </w:t>
      </w:r>
      <w:r>
        <w:t>právo</w:t>
      </w:r>
      <w:r w:rsidR="001D6878">
        <w:t>,</w:t>
      </w:r>
      <w:r>
        <w:t xml:space="preserve"> na odsouhlasenou cenu dílčího plnění</w:t>
      </w:r>
      <w:r w:rsidR="001D6878">
        <w:t>,</w:t>
      </w:r>
      <w:r>
        <w:t xml:space="preserve"> </w:t>
      </w:r>
      <w:r w:rsidR="00582F78">
        <w:t xml:space="preserve">vystavit </w:t>
      </w:r>
      <w:r>
        <w:t>daňový doklad.</w:t>
      </w:r>
    </w:p>
    <w:p w14:paraId="7627FBB4" w14:textId="2882B21B" w:rsidR="00032B4F" w:rsidRPr="0083011D" w:rsidRDefault="00032B4F" w:rsidP="00504F1F">
      <w:pPr>
        <w:pStyle w:val="Druhrovesmlouvy"/>
      </w:pPr>
      <w:r>
        <w:t xml:space="preserve">Zhotovitel při poskytnutí stavebních nebo montážních prací, které odpovídají číselnému kódu </w:t>
      </w:r>
      <w:r w:rsidR="00C30BEB">
        <w:t xml:space="preserve">klasifikace </w:t>
      </w:r>
      <w:r>
        <w:t xml:space="preserve">produkce CZ-CPA 41 až 43 platnému od 1. ledna 2008, použije režim přenesené daňové povinnosti dle § 92a, </w:t>
      </w:r>
      <w:r w:rsidR="00582F78">
        <w:t xml:space="preserve">a násl. </w:t>
      </w:r>
      <w:r>
        <w:t>zákona č. 235/2004 Sb.</w:t>
      </w:r>
      <w:r w:rsidR="00582F78">
        <w:t xml:space="preserve">, o dani z přidané hodnoty, ve znění pozdějších předpisů. </w:t>
      </w:r>
    </w:p>
    <w:p w14:paraId="76F021B2" w14:textId="150A9C36" w:rsidR="00032B4F" w:rsidRPr="0083011D" w:rsidRDefault="00032B4F" w:rsidP="00504F1F">
      <w:pPr>
        <w:pStyle w:val="Druhrovesmlouvy"/>
      </w:pPr>
      <w:r>
        <w:t xml:space="preserve">K podpisu zjišťovacího protokolu za </w:t>
      </w:r>
      <w:r w:rsidR="00C30BEB">
        <w:t xml:space="preserve">objednatele </w:t>
      </w:r>
      <w:r>
        <w:t xml:space="preserve">jsou oprávněny osoby, které za </w:t>
      </w:r>
      <w:r w:rsidR="00C30BEB">
        <w:t xml:space="preserve">objednatele </w:t>
      </w:r>
      <w:r>
        <w:t xml:space="preserve">jednají ve věcech technických, týkajících se </w:t>
      </w:r>
      <w:r w:rsidR="00C30BEB">
        <w:t xml:space="preserve">smlouvy </w:t>
      </w:r>
      <w:r>
        <w:t>a jsou uvedeny</w:t>
      </w:r>
      <w:r w:rsidR="0052177C">
        <w:t xml:space="preserve"> </w:t>
      </w:r>
      <w:r>
        <w:t>ve </w:t>
      </w:r>
      <w:r w:rsidR="00C30BEB">
        <w:t>smlouvě</w:t>
      </w:r>
      <w:r>
        <w:t>.</w:t>
      </w:r>
    </w:p>
    <w:p w14:paraId="7549ACDC" w14:textId="14B02369" w:rsidR="00032B4F" w:rsidRPr="0083011D" w:rsidRDefault="00032B4F" w:rsidP="00504F1F">
      <w:pPr>
        <w:pStyle w:val="Druhrovesmlouvy"/>
      </w:pPr>
      <w:r>
        <w:t xml:space="preserve">Cena </w:t>
      </w:r>
      <w:r w:rsidR="00C30BEB">
        <w:t xml:space="preserve">díla </w:t>
      </w:r>
      <w:r>
        <w:t xml:space="preserve">bude na základě dílčích daňových dokladů </w:t>
      </w:r>
      <w:r w:rsidR="00C30BEB">
        <w:t xml:space="preserve">objednatelem </w:t>
      </w:r>
      <w:r>
        <w:t xml:space="preserve">hrazena až do výše 90 % dohodnuté </w:t>
      </w:r>
      <w:r w:rsidR="00C30BEB">
        <w:t>ceny díla</w:t>
      </w:r>
      <w:r>
        <w:t>.</w:t>
      </w:r>
      <w:r w:rsidR="00E228BB">
        <w:t xml:space="preserve"> Zbývajících 10% dohodnuté ceny díla představuje pozastávku </w:t>
      </w:r>
      <w:r w:rsidR="00E228BB" w:rsidRPr="00B360C7">
        <w:t xml:space="preserve">pro případné nároky </w:t>
      </w:r>
      <w:r w:rsidR="00E228BB">
        <w:t xml:space="preserve">objednatel </w:t>
      </w:r>
      <w:r w:rsidR="00E228BB" w:rsidRPr="00B360C7">
        <w:t>vyplývající z odpovědnosti zhotovitele za vady díla a ze záruky</w:t>
      </w:r>
      <w:r w:rsidR="00E228BB">
        <w:t>.</w:t>
      </w:r>
    </w:p>
    <w:p w14:paraId="26797639" w14:textId="1804F9FD" w:rsidR="00032B4F" w:rsidRPr="00D23E07" w:rsidRDefault="00032B4F" w:rsidP="00D23E07">
      <w:pPr>
        <w:pStyle w:val="Druhrovesmlouvy"/>
      </w:pPr>
      <w:r>
        <w:t xml:space="preserve">Tato pozastávka bude uvolněna do 30 kalendářních dnů po odstranění všech vad a nedodělků a zároveň za podmínky, že </w:t>
      </w:r>
      <w:r w:rsidR="00C30BEB">
        <w:t xml:space="preserve">zhotovitel </w:t>
      </w:r>
      <w:r>
        <w:t xml:space="preserve">předá </w:t>
      </w:r>
      <w:r w:rsidR="00C30BEB">
        <w:t xml:space="preserve">objednateli </w:t>
      </w:r>
      <w:r>
        <w:t xml:space="preserve">originál </w:t>
      </w:r>
      <w:r w:rsidR="00C30BEB">
        <w:t xml:space="preserve">garanční </w:t>
      </w:r>
      <w:r w:rsidRPr="00991643">
        <w:t>záruky</w:t>
      </w:r>
      <w:r w:rsidR="00991643" w:rsidRPr="00991643">
        <w:t xml:space="preserve"> dle článku 23</w:t>
      </w:r>
      <w:r w:rsidR="00AC19B2" w:rsidRPr="00991643">
        <w:t>,</w:t>
      </w:r>
      <w:r w:rsidR="00AC19B2">
        <w:t xml:space="preserve"> a to nejpozději do 30 dnů od úspěšného předání díla objednateli</w:t>
      </w:r>
      <w:r>
        <w:t xml:space="preserve">. O odstranění vad a nedodělků bude pořízen zápis podepsaný oprávněnými zástupci obou smluvních stran. </w:t>
      </w:r>
    </w:p>
    <w:p w14:paraId="1CB93DC1" w14:textId="4149688E" w:rsidR="00032B4F" w:rsidRPr="0083011D" w:rsidRDefault="00032B4F" w:rsidP="00504F1F">
      <w:pPr>
        <w:pStyle w:val="Druhrovesmlouvy"/>
      </w:pPr>
      <w:r>
        <w:t xml:space="preserve">Konečný daňový doklad vystaví </w:t>
      </w:r>
      <w:r w:rsidR="00C30BEB">
        <w:t xml:space="preserve">zhotovitel </w:t>
      </w:r>
      <w:r>
        <w:t xml:space="preserve">a doručí </w:t>
      </w:r>
      <w:r w:rsidR="00C30BEB">
        <w:t xml:space="preserve">objednateli </w:t>
      </w:r>
      <w:r>
        <w:t xml:space="preserve">neprodleně, nejpozději do 15 dnů po </w:t>
      </w:r>
      <w:r w:rsidR="00AC19B2">
        <w:t xml:space="preserve">řádném </w:t>
      </w:r>
      <w:r>
        <w:t xml:space="preserve">ukončení </w:t>
      </w:r>
      <w:r w:rsidR="00C30BEB">
        <w:t xml:space="preserve">přejímacího </w:t>
      </w:r>
      <w:r>
        <w:t xml:space="preserve">řízení, doloženého </w:t>
      </w:r>
      <w:r w:rsidR="00C30BEB">
        <w:t xml:space="preserve">protokolem </w:t>
      </w:r>
      <w:r>
        <w:t xml:space="preserve">o předání a převzetí </w:t>
      </w:r>
      <w:r w:rsidR="00C30BEB">
        <w:t xml:space="preserve">díla </w:t>
      </w:r>
      <w:r>
        <w:t xml:space="preserve">spolu s konečným zjišťovacím protokolem. Zhotovitel se rovněž zavazuje předat do 30 dnů od úspěšného předání </w:t>
      </w:r>
      <w:r w:rsidR="00C30BEB">
        <w:t xml:space="preserve">díla objednateli </w:t>
      </w:r>
      <w:r>
        <w:t xml:space="preserve">originál </w:t>
      </w:r>
      <w:r w:rsidR="00C30BEB">
        <w:t xml:space="preserve">garanční </w:t>
      </w:r>
      <w:r>
        <w:t xml:space="preserve">záruky sjednané ve prospěch </w:t>
      </w:r>
      <w:r w:rsidR="00C30BEB">
        <w:t>objednatele</w:t>
      </w:r>
      <w:r>
        <w:t xml:space="preserve">. </w:t>
      </w:r>
      <w:r w:rsidRPr="1F17F521">
        <w:rPr>
          <w:rFonts w:cs="Arial"/>
        </w:rPr>
        <w:t xml:space="preserve">Pokud </w:t>
      </w:r>
      <w:r w:rsidR="00C30BEB" w:rsidRPr="1F17F521">
        <w:rPr>
          <w:rFonts w:cs="Arial"/>
        </w:rPr>
        <w:t xml:space="preserve">zhotovitel </w:t>
      </w:r>
      <w:r w:rsidRPr="1F17F521">
        <w:rPr>
          <w:rFonts w:cs="Arial"/>
        </w:rPr>
        <w:t xml:space="preserve">nepředloží originál záruční listiny obsahující </w:t>
      </w:r>
      <w:r w:rsidR="00C30BEB" w:rsidRPr="1F17F521">
        <w:rPr>
          <w:rFonts w:cs="Arial"/>
        </w:rPr>
        <w:t xml:space="preserve">garanční </w:t>
      </w:r>
      <w:r w:rsidRPr="1F17F521">
        <w:rPr>
          <w:rFonts w:cs="Arial"/>
        </w:rPr>
        <w:t xml:space="preserve">záruku, bude </w:t>
      </w:r>
      <w:r w:rsidR="00E228BB">
        <w:rPr>
          <w:rFonts w:cs="Arial"/>
        </w:rPr>
        <w:t xml:space="preserve">pozastávka uvolněna ve lhůtě 30 dnů ode dne </w:t>
      </w:r>
      <w:r w:rsidRPr="1F17F521">
        <w:rPr>
          <w:rFonts w:cs="Arial"/>
        </w:rPr>
        <w:t>skončení záruční doby</w:t>
      </w:r>
      <w:r w:rsidR="00E228BB">
        <w:rPr>
          <w:rFonts w:cs="Arial"/>
        </w:rPr>
        <w:t xml:space="preserve"> díla (</w:t>
      </w:r>
      <w:r w:rsidR="004D62A8">
        <w:rPr>
          <w:rFonts w:cs="Arial"/>
        </w:rPr>
        <w:t xml:space="preserve">a to </w:t>
      </w:r>
      <w:r w:rsidR="00E228BB">
        <w:rPr>
          <w:rFonts w:cs="Arial"/>
        </w:rPr>
        <w:t xml:space="preserve">záruční doby, která končí jako poslední, </w:t>
      </w:r>
      <w:r w:rsidR="004D62A8">
        <w:rPr>
          <w:rFonts w:cs="Arial"/>
        </w:rPr>
        <w:t>vztahuje-li se na dílo více záručních dob)</w:t>
      </w:r>
      <w:r w:rsidRPr="1F17F521">
        <w:rPr>
          <w:rFonts w:cs="Arial"/>
        </w:rPr>
        <w:t xml:space="preserve"> za předpokladu, že budou odstraněny všechny reklamované vady </w:t>
      </w:r>
      <w:r w:rsidR="00C30BEB" w:rsidRPr="1F17F521">
        <w:rPr>
          <w:rFonts w:cs="Arial"/>
        </w:rPr>
        <w:t>díla</w:t>
      </w:r>
      <w:r w:rsidRPr="1F17F521">
        <w:rPr>
          <w:rFonts w:cs="Arial"/>
        </w:rPr>
        <w:t>.</w:t>
      </w:r>
    </w:p>
    <w:p w14:paraId="0982CED0" w14:textId="383E6CFE" w:rsidR="00032B4F" w:rsidRPr="006C7D92" w:rsidRDefault="00032B4F" w:rsidP="00504F1F">
      <w:pPr>
        <w:pStyle w:val="Druhrovesmlouvy"/>
      </w:pPr>
      <w:r>
        <w:t xml:space="preserve">Daňové doklady budou vyhotoveny ve dvou vyhotoveních a doručeny </w:t>
      </w:r>
      <w:r w:rsidR="00C30BEB">
        <w:t>objednatel</w:t>
      </w:r>
      <w:r w:rsidR="009D7801">
        <w:t>i způsobem dohodnutým ve smlouvě o dílo.</w:t>
      </w:r>
      <w:r>
        <w:t xml:space="preserve"> </w:t>
      </w:r>
    </w:p>
    <w:p w14:paraId="7A44AFCA" w14:textId="2C006CFD" w:rsidR="00032B4F" w:rsidRPr="00456627" w:rsidRDefault="00AC19B2" w:rsidP="00504F1F">
      <w:pPr>
        <w:pStyle w:val="Druhrovesmlouvy"/>
      </w:pPr>
      <w:r>
        <w:lastRenderedPageBreak/>
        <w:t xml:space="preserve">Cena, která má být uvedena v </w:t>
      </w:r>
      <w:r w:rsidR="00032B4F">
        <w:t>jednotlivých daňových doklad</w:t>
      </w:r>
      <w:r>
        <w:t>ech</w:t>
      </w:r>
      <w:r w:rsidR="00032B4F">
        <w:t xml:space="preserve"> a předpokládaný termín zdanitelného plnění bude stanovena ve </w:t>
      </w:r>
      <w:r w:rsidR="00C30BEB">
        <w:t xml:space="preserve">smlouvě </w:t>
      </w:r>
      <w:r w:rsidR="00032B4F">
        <w:t xml:space="preserve">nebo v její příloze. Dnem zdanitelného plnění se rozumí den podpisu zjišťovacího protokolu oprávněnými zástupci obou smluvních stran. </w:t>
      </w:r>
    </w:p>
    <w:p w14:paraId="3818DB5C" w14:textId="17633434" w:rsidR="00032B4F" w:rsidRPr="0083011D" w:rsidRDefault="00032B4F" w:rsidP="00504F1F">
      <w:pPr>
        <w:pStyle w:val="Druhrovesmlouvy"/>
      </w:pPr>
      <w:r>
        <w:t xml:space="preserve">Pokud dojde během provádění </w:t>
      </w:r>
      <w:r w:rsidR="00C30BEB">
        <w:t xml:space="preserve">díla </w:t>
      </w:r>
      <w:r>
        <w:t xml:space="preserve">k takové odchylce čerpání celkové sumy do té doby </w:t>
      </w:r>
      <w:r w:rsidR="00C30BEB">
        <w:t xml:space="preserve">zhotovitelem </w:t>
      </w:r>
      <w:r>
        <w:t xml:space="preserve">vyfakturovaných částí </w:t>
      </w:r>
      <w:r w:rsidR="00C30BEB">
        <w:t>ceny díla</w:t>
      </w:r>
      <w:r>
        <w:t xml:space="preserve">, která bude větší než </w:t>
      </w:r>
      <w:r w:rsidR="0093240D">
        <w:t xml:space="preserve">25 % oproti předpokládaným částkám uvedeným ve </w:t>
      </w:r>
      <w:r w:rsidR="00C30BEB">
        <w:t xml:space="preserve">smlouvě </w:t>
      </w:r>
      <w:r w:rsidR="0093240D">
        <w:t xml:space="preserve">nebo v její příloze, je </w:t>
      </w:r>
      <w:r w:rsidR="00C30BEB">
        <w:t xml:space="preserve">zhotovitel </w:t>
      </w:r>
      <w:r w:rsidR="0093240D">
        <w:t xml:space="preserve">povinen zpracovat aktualizovaný </w:t>
      </w:r>
      <w:r w:rsidR="00C30BEB">
        <w:t xml:space="preserve"> harmonogram</w:t>
      </w:r>
      <w:r w:rsidR="00AC19B2">
        <w:t xml:space="preserve"> prací</w:t>
      </w:r>
      <w:r w:rsidR="0093240D">
        <w:t xml:space="preserve">, ve kterém nově navrhne termíny plateb </w:t>
      </w:r>
      <w:r w:rsidR="00C30BEB">
        <w:t xml:space="preserve">objednatele </w:t>
      </w:r>
      <w:r w:rsidR="0093240D">
        <w:t xml:space="preserve">pro následné období do termínu předání </w:t>
      </w:r>
      <w:r w:rsidR="00C30BEB">
        <w:t xml:space="preserve">díla </w:t>
      </w:r>
      <w:r w:rsidR="0093240D">
        <w:t xml:space="preserve">a předá jej </w:t>
      </w:r>
      <w:r w:rsidR="00C30BEB">
        <w:t xml:space="preserve">objednateli </w:t>
      </w:r>
      <w:r w:rsidR="0093240D">
        <w:t xml:space="preserve">v dostatečném předstihu před vystavením dalších daňových dokladů k písemnému odsouhlasení. Pokud tak neučiní, není </w:t>
      </w:r>
      <w:r w:rsidR="00C30BEB">
        <w:t xml:space="preserve">objednatel </w:t>
      </w:r>
      <w:r w:rsidR="0093240D">
        <w:t>v prodlení s úhradou a není možno proti němu uplatnit ustanovení o smluvních pokutách a náhradách škod</w:t>
      </w:r>
      <w:r w:rsidR="001D6878">
        <w:t>.</w:t>
      </w:r>
    </w:p>
    <w:p w14:paraId="2CA41F61" w14:textId="26560904" w:rsidR="00032B4F" w:rsidRPr="0083011D" w:rsidRDefault="00032B4F" w:rsidP="00504F1F">
      <w:pPr>
        <w:pStyle w:val="Druhrovesmlouvy"/>
      </w:pPr>
      <w:r>
        <w:t xml:space="preserve">Lhůta splatnosti dílčích daňových dokladů i konečného daňového dokladu je 30 dnů od jejich doručení </w:t>
      </w:r>
      <w:r w:rsidR="00C30BEB">
        <w:t>objednateli</w:t>
      </w:r>
      <w:r>
        <w:t xml:space="preserve">. Termínem úhrady se rozumí den odpisu platby z účtu </w:t>
      </w:r>
      <w:r w:rsidR="00C30BEB">
        <w:t>objednatele</w:t>
      </w:r>
      <w:r>
        <w:t>.</w:t>
      </w:r>
    </w:p>
    <w:p w14:paraId="2F54A69A" w14:textId="5ABBF842" w:rsidR="00032B4F" w:rsidRPr="0083011D" w:rsidRDefault="00032B4F" w:rsidP="001735BA">
      <w:pPr>
        <w:pStyle w:val="Druhrovesmlouvy"/>
      </w:pPr>
      <w:r>
        <w:t>Oprávněně vystavený daňový doklad musí mít veškeré náležitosti daňového dokladu ve smyslu zákona č. 235/2004 Sb., o dani z přidané hodnoty</w:t>
      </w:r>
      <w:r w:rsidR="00AC19B2">
        <w:t>, ve znění pozdějších předpisů</w:t>
      </w:r>
      <w:r>
        <w:t xml:space="preserve"> a dále musí zejména obsahovat tyto údaje:</w:t>
      </w:r>
    </w:p>
    <w:p w14:paraId="5D883E08" w14:textId="26428F95" w:rsidR="00032B4F" w:rsidRDefault="00032B4F" w:rsidP="00271F5A">
      <w:pPr>
        <w:pStyle w:val="Tetrovesmlouvy"/>
      </w:pPr>
      <w:r>
        <w:t xml:space="preserve">číslo </w:t>
      </w:r>
      <w:r w:rsidR="00C30BEB">
        <w:t>smlouvy objednatele</w:t>
      </w:r>
      <w:r>
        <w:t>, popřípadě číslo dodatku;</w:t>
      </w:r>
    </w:p>
    <w:p w14:paraId="4EC09BD0" w14:textId="77777777" w:rsidR="00032B4F" w:rsidRDefault="00032B4F" w:rsidP="00271F5A">
      <w:pPr>
        <w:pStyle w:val="Tetrovesmlouvy"/>
      </w:pPr>
      <w:r>
        <w:t>číslo a název investiční akce, popř. číslo a název stavby;</w:t>
      </w:r>
    </w:p>
    <w:p w14:paraId="4E264B69" w14:textId="77777777" w:rsidR="00032B4F" w:rsidRDefault="00032B4F" w:rsidP="00271F5A">
      <w:pPr>
        <w:pStyle w:val="Tetrovesmlouvy"/>
      </w:pPr>
      <w:r>
        <w:t>číslo stavebního objektu (SO) nebo provozního souboru (PS); a</w:t>
      </w:r>
    </w:p>
    <w:p w14:paraId="2E27D49C" w14:textId="66FD93BD" w:rsidR="00032B4F" w:rsidRDefault="00032B4F" w:rsidP="00271F5A">
      <w:pPr>
        <w:pStyle w:val="Tetrovesmlouvy"/>
      </w:pPr>
      <w:r>
        <w:t xml:space="preserve">předmět </w:t>
      </w:r>
      <w:r w:rsidR="00C30BEB">
        <w:t>díla</w:t>
      </w:r>
      <w:r>
        <w:t>.</w:t>
      </w:r>
      <w:r>
        <w:tab/>
      </w:r>
    </w:p>
    <w:p w14:paraId="491439DD" w14:textId="77777777" w:rsidR="00032B4F" w:rsidRPr="0083011D" w:rsidRDefault="00032B4F" w:rsidP="001735BA">
      <w:pPr>
        <w:pStyle w:val="Druhrovesmlouvy"/>
      </w:pPr>
      <w:r>
        <w:t>Přílohou vystaveného daňového dokladu bude zjišťovací protokol podepsaný oprávněnými zástupci obou smluvních stran.</w:t>
      </w:r>
    </w:p>
    <w:p w14:paraId="27FCC148" w14:textId="01784878" w:rsidR="00032B4F" w:rsidRPr="0083011D" w:rsidRDefault="00032B4F" w:rsidP="001735BA">
      <w:pPr>
        <w:pStyle w:val="Druhrovesmlouvy"/>
      </w:pPr>
      <w:r>
        <w:t>V případě, že daňový doklad nebude vystaven oprávněně, či nebude obsahovat náležitosti uvedené v těchto OP</w:t>
      </w:r>
      <w:r w:rsidR="00CE357A">
        <w:t xml:space="preserve"> (zejména dle čl. 8.17 a 8.18)</w:t>
      </w:r>
      <w:r>
        <w:t xml:space="preserve">, je </w:t>
      </w:r>
      <w:r w:rsidR="00C30BEB">
        <w:t xml:space="preserve">objednatel </w:t>
      </w:r>
      <w:r>
        <w:t xml:space="preserve">oprávněn vrátit ho </w:t>
      </w:r>
      <w:r w:rsidR="00C30BEB">
        <w:t xml:space="preserve">zhotoviteli </w:t>
      </w:r>
      <w:r>
        <w:t xml:space="preserve">k doplnění. V takovém případě se </w:t>
      </w:r>
      <w:r w:rsidR="00CE357A">
        <w:t xml:space="preserve">přetrhne </w:t>
      </w:r>
      <w:r>
        <w:t>plynutí lhůty splatnosti a nová lhůta splatnosti začne plynout doručením opraveného, či oprávněně vystaveného daňového dokladu.</w:t>
      </w:r>
    </w:p>
    <w:p w14:paraId="268FB383" w14:textId="249DD3E7" w:rsidR="00032B4F" w:rsidRPr="0083011D" w:rsidRDefault="00032B4F" w:rsidP="001735BA">
      <w:pPr>
        <w:pStyle w:val="Druhrovesmlouvy"/>
      </w:pPr>
      <w:r>
        <w:t xml:space="preserve">V případě, že dojde ke změně bankovního spojení uvedeného ve </w:t>
      </w:r>
      <w:r w:rsidR="00C30BEB">
        <w:t>smlouvě</w:t>
      </w:r>
      <w:r>
        <w:t xml:space="preserve">, je </w:t>
      </w:r>
      <w:r w:rsidR="00C30BEB">
        <w:t xml:space="preserve">zhotovitel </w:t>
      </w:r>
      <w:r>
        <w:t xml:space="preserve">povinen písemně oznámit tuto změnu </w:t>
      </w:r>
      <w:r w:rsidR="00C30BEB">
        <w:t>objednateli</w:t>
      </w:r>
      <w:r>
        <w:t xml:space="preserve">. Oznámení musí být podepsáno osobou (osobami) oprávněnou jednat za </w:t>
      </w:r>
      <w:r w:rsidR="00C30BEB">
        <w:t>zhotovitele</w:t>
      </w:r>
      <w:r>
        <w:t>.</w:t>
      </w:r>
    </w:p>
    <w:p w14:paraId="71E65F96" w14:textId="77777777" w:rsidR="00032B4F" w:rsidRPr="0083011D" w:rsidRDefault="00032B4F" w:rsidP="001735BA">
      <w:pPr>
        <w:pStyle w:val="Druhrovesmlouvy"/>
      </w:pPr>
      <w:r>
        <w:t>Platby mezi smluvními stranami se uskutečňují bezhotovostně prostřednictvím peněžních ústavů smluvních stran</w:t>
      </w:r>
      <w:r w:rsidR="00CE357A">
        <w:t>.</w:t>
      </w:r>
    </w:p>
    <w:p w14:paraId="2DEDE3C5" w14:textId="77777777" w:rsidR="00032B4F" w:rsidRDefault="00032B4F" w:rsidP="00851211">
      <w:pPr>
        <w:pStyle w:val="PrvnrovesmlouvyNadpis"/>
      </w:pPr>
      <w:bookmarkStart w:id="34" w:name="_Toc333405983"/>
      <w:bookmarkStart w:id="35" w:name="_Toc333840967"/>
      <w:r>
        <w:t>Prováděcí podklady</w:t>
      </w:r>
      <w:bookmarkEnd w:id="34"/>
      <w:bookmarkEnd w:id="35"/>
    </w:p>
    <w:p w14:paraId="1A47D429" w14:textId="5C102922" w:rsidR="00032B4F" w:rsidRDefault="00032B4F" w:rsidP="00851211">
      <w:pPr>
        <w:pStyle w:val="Druhrovesmlouvy"/>
      </w:pPr>
      <w:r>
        <w:t>Podklady nezbytn</w:t>
      </w:r>
      <w:r w:rsidR="00A86E8B">
        <w:t>ými</w:t>
      </w:r>
      <w:r>
        <w:t xml:space="preserve"> k provedení </w:t>
      </w:r>
      <w:r w:rsidR="00C30BEB">
        <w:t xml:space="preserve">díla </w:t>
      </w:r>
      <w:r>
        <w:t>jsou zejména:</w:t>
      </w:r>
    </w:p>
    <w:p w14:paraId="50A2E955" w14:textId="7854A7FC" w:rsidR="00032B4F" w:rsidRDefault="00C30BEB">
      <w:pPr>
        <w:pStyle w:val="Tetrovesmlouvy"/>
      </w:pPr>
      <w:r>
        <w:t xml:space="preserve">zadávací </w:t>
      </w:r>
      <w:r w:rsidR="00BE2189">
        <w:t xml:space="preserve">a projektová </w:t>
      </w:r>
      <w:r w:rsidR="00032B4F">
        <w:t>dokumentace;</w:t>
      </w:r>
    </w:p>
    <w:p w14:paraId="14DE43D0" w14:textId="65E3AF6F" w:rsidR="00032B4F" w:rsidRDefault="00032B4F">
      <w:pPr>
        <w:pStyle w:val="Tetrovesmlouvy"/>
      </w:pPr>
      <w:r>
        <w:t>stavební povolení v právní moci nebo příslušný jiný doklad dle zákona č. 183/2006 Sb., o územním plánování a stavebním řádu;</w:t>
      </w:r>
    </w:p>
    <w:p w14:paraId="72A4F3C4" w14:textId="6D7977BE" w:rsidR="00032B4F" w:rsidRDefault="00032B4F" w:rsidP="00851211">
      <w:pPr>
        <w:pStyle w:val="Druhrovesmlouvy"/>
      </w:pPr>
      <w:r>
        <w:t xml:space="preserve">Tyto podklady, zajišťované </w:t>
      </w:r>
      <w:r w:rsidR="00C30BEB">
        <w:t>objednatelem</w:t>
      </w:r>
      <w:r>
        <w:t xml:space="preserve">, budou </w:t>
      </w:r>
      <w:r w:rsidR="00C30BEB">
        <w:t xml:space="preserve">zhotoviteli </w:t>
      </w:r>
      <w:r>
        <w:t xml:space="preserve">předány. Předané podklady jsou pro </w:t>
      </w:r>
      <w:r w:rsidR="00C30BEB">
        <w:t xml:space="preserve">zhotovitele </w:t>
      </w:r>
      <w:r>
        <w:t xml:space="preserve">závazné stejně jako pokyny </w:t>
      </w:r>
      <w:r w:rsidR="00C30BEB">
        <w:t xml:space="preserve">objednatele </w:t>
      </w:r>
      <w:r>
        <w:t>a pokyny příslušných správních orgánů.</w:t>
      </w:r>
    </w:p>
    <w:p w14:paraId="3D28983F" w14:textId="200DE089" w:rsidR="00032B4F" w:rsidRDefault="00032B4F" w:rsidP="00851211">
      <w:pPr>
        <w:pStyle w:val="Druhrovesmlouvy"/>
      </w:pPr>
      <w:r>
        <w:lastRenderedPageBreak/>
        <w:t xml:space="preserve">Projekty, výkresy, výpočty, dopravní inženýrská rozhodnutí, stavební povolení pro zařízení </w:t>
      </w:r>
      <w:r w:rsidR="00C30BEB">
        <w:t xml:space="preserve">staveniště </w:t>
      </w:r>
      <w:r>
        <w:t xml:space="preserve">a ostatní podklady, které má </w:t>
      </w:r>
      <w:r w:rsidR="00C30BEB">
        <w:t xml:space="preserve">zhotovitel </w:t>
      </w:r>
      <w:r>
        <w:t xml:space="preserve">podle </w:t>
      </w:r>
      <w:r w:rsidR="00C30BEB">
        <w:t xml:space="preserve">smlouvy </w:t>
      </w:r>
      <w:r>
        <w:t xml:space="preserve">nebo obecně závazných právních předpisů, popř. na zvláštní vyžádání </w:t>
      </w:r>
      <w:r w:rsidR="00C30BEB">
        <w:t xml:space="preserve">objednatele </w:t>
      </w:r>
      <w:r>
        <w:t xml:space="preserve">zajistit, musí být </w:t>
      </w:r>
      <w:r w:rsidR="00C30BEB">
        <w:t xml:space="preserve">objednateli </w:t>
      </w:r>
      <w:r>
        <w:t xml:space="preserve">předány </w:t>
      </w:r>
      <w:r w:rsidR="00AC19B2">
        <w:t>nejpozději</w:t>
      </w:r>
      <w:r w:rsidR="00AC4C88">
        <w:t> </w:t>
      </w:r>
      <w:r>
        <w:t xml:space="preserve">21 dnů před jejich použitím, </w:t>
      </w:r>
      <w:r w:rsidR="00AC4C88">
        <w:t>případně</w:t>
      </w:r>
      <w:r>
        <w:t xml:space="preserve"> ve lhůtách sjednaných ve </w:t>
      </w:r>
      <w:r w:rsidR="00C30BEB">
        <w:t>smlouvě</w:t>
      </w:r>
      <w:r>
        <w:t xml:space="preserve">, </w:t>
      </w:r>
      <w:r w:rsidR="00AC4C88" w:rsidRPr="00683A8A">
        <w:t>či na jejím základě</w:t>
      </w:r>
      <w:r>
        <w:t xml:space="preserve">. Zhotovitel smí tyto podklady použít </w:t>
      </w:r>
      <w:r w:rsidR="00AC4C88">
        <w:t>při realizaci díla</w:t>
      </w:r>
      <w:r>
        <w:t xml:space="preserve"> pouze po jejich </w:t>
      </w:r>
      <w:r w:rsidR="00AC4C88">
        <w:t xml:space="preserve">písemném </w:t>
      </w:r>
      <w:r>
        <w:t xml:space="preserve">odsouhlasení </w:t>
      </w:r>
      <w:r w:rsidR="00C30BEB">
        <w:t>objednatelem</w:t>
      </w:r>
      <w:r>
        <w:t xml:space="preserve">. Předané podklady může </w:t>
      </w:r>
      <w:r w:rsidR="00C30BEB">
        <w:t xml:space="preserve">objednatel </w:t>
      </w:r>
      <w:r>
        <w:t>použít pro jiný než sjednaný účel v rámci své působnosti.</w:t>
      </w:r>
    </w:p>
    <w:p w14:paraId="59656E0B" w14:textId="236CA398" w:rsidR="00032B4F" w:rsidRDefault="00032B4F" w:rsidP="00851211">
      <w:pPr>
        <w:pStyle w:val="Druhrovesmlouvy"/>
      </w:pPr>
      <w:r>
        <w:t xml:space="preserve">Zhotovitel </w:t>
      </w:r>
      <w:ins w:id="36" w:author="Autor">
        <w:r w:rsidR="00C77FBA">
          <w:t xml:space="preserve">prohlašuje, že se </w:t>
        </w:r>
      </w:ins>
      <w:del w:id="37" w:author="Autor">
        <w:r w:rsidDel="00C77FBA">
          <w:delText xml:space="preserve">je povinen po obdržení projektové dokumentace bez zbytečného odkladu, nejpozději však </w:delText>
        </w:r>
      </w:del>
      <w:r>
        <w:t xml:space="preserve">před zahájením </w:t>
      </w:r>
      <w:r w:rsidR="00AC4C88">
        <w:t>provádění d</w:t>
      </w:r>
      <w:r>
        <w:t>í</w:t>
      </w:r>
      <w:r w:rsidR="00AC4C88">
        <w:t>la</w:t>
      </w:r>
      <w:r>
        <w:t xml:space="preserve"> </w:t>
      </w:r>
      <w:del w:id="38" w:author="Autor">
        <w:r w:rsidDel="00C77FBA">
          <w:delText xml:space="preserve">prověřit </w:delText>
        </w:r>
      </w:del>
      <w:r>
        <w:t>s vynaložením odborné péče</w:t>
      </w:r>
      <w:del w:id="39" w:author="Autor">
        <w:r w:rsidDel="00C77FBA">
          <w:delText>, zda</w:delText>
        </w:r>
      </w:del>
      <w:ins w:id="40" w:author="Autor">
        <w:r w:rsidR="00C77FBA">
          <w:t xml:space="preserve"> seznámil s</w:t>
        </w:r>
      </w:ins>
      <w:r>
        <w:t xml:space="preserve"> projektov</w:t>
      </w:r>
      <w:ins w:id="41" w:author="Autor">
        <w:r w:rsidR="00C77FBA">
          <w:t>ou</w:t>
        </w:r>
      </w:ins>
      <w:del w:id="42" w:author="Autor">
        <w:r w:rsidDel="00C77FBA">
          <w:delText>á</w:delText>
        </w:r>
      </w:del>
      <w:r>
        <w:t xml:space="preserve"> dokumentac</w:t>
      </w:r>
      <w:ins w:id="43" w:author="Autor">
        <w:r w:rsidR="00C77FBA">
          <w:t>í</w:t>
        </w:r>
      </w:ins>
      <w:del w:id="44" w:author="Autor">
        <w:r w:rsidDel="00C77FBA">
          <w:delText>e</w:delText>
        </w:r>
        <w:r w:rsidDel="000C1466">
          <w:delText>, která se týká jeho dodávky</w:delText>
        </w:r>
        <w:r w:rsidDel="00C77FBA">
          <w:delText xml:space="preserve">, nemá zřejmé nedostatky, zda neobsahuje řešení, </w:delText>
        </w:r>
        <w:r w:rsidR="00C30BEB" w:rsidDel="00C77FBA">
          <w:delText>materiály</w:delText>
        </w:r>
        <w:r w:rsidDel="00C77FBA">
          <w:delText xml:space="preserve">, konstrukce apod., které se ukázaly nevhodné při provádění jiných </w:delText>
        </w:r>
        <w:r w:rsidR="00AC4C88" w:rsidDel="00C77FBA">
          <w:delText>děl</w:delText>
        </w:r>
        <w:r w:rsidDel="00C77FBA">
          <w:delText>, zda výsledky výpočtů nejsou ve zřejmém rozporu se stanovenými technickými ukazateli nebo s požadavky příslušných norem nebo obecně závazných předpisů</w:delText>
        </w:r>
      </w:del>
      <w:r>
        <w:t>.</w:t>
      </w:r>
    </w:p>
    <w:p w14:paraId="233B8EF0" w14:textId="07A16816" w:rsidR="00032B4F" w:rsidRDefault="00032B4F" w:rsidP="00851211">
      <w:pPr>
        <w:pStyle w:val="Druhrovesmlouvy"/>
      </w:pPr>
      <w:r>
        <w:t xml:space="preserve">Zjistí-li </w:t>
      </w:r>
      <w:r w:rsidR="00C30BEB">
        <w:t xml:space="preserve">zhotovitel </w:t>
      </w:r>
      <w:r>
        <w:t xml:space="preserve">vady projektové dokumentace, je povinen na ně prokazatelně </w:t>
      </w:r>
      <w:r w:rsidR="004F77CF">
        <w:t>písemně</w:t>
      </w:r>
      <w:r w:rsidR="00AC4C88">
        <w:t>,</w:t>
      </w:r>
      <w:r w:rsidR="004F77CF">
        <w:t xml:space="preserve"> </w:t>
      </w:r>
      <w:r w:rsidR="00AC4C88">
        <w:t xml:space="preserve">bez zbytečného odkladu, </w:t>
      </w:r>
      <w:r>
        <w:t xml:space="preserve">upozornit. Jestliže </w:t>
      </w:r>
      <w:r w:rsidR="00C30BEB">
        <w:t xml:space="preserve">objednatel </w:t>
      </w:r>
      <w:r>
        <w:t xml:space="preserve">přes upozornění </w:t>
      </w:r>
      <w:r w:rsidR="00C30BEB">
        <w:t xml:space="preserve">zhotovitele </w:t>
      </w:r>
      <w:r>
        <w:t xml:space="preserve">trvá na provedení </w:t>
      </w:r>
      <w:r w:rsidR="00C30BEB">
        <w:t xml:space="preserve">díla </w:t>
      </w:r>
      <w:r>
        <w:t xml:space="preserve">podle dokumentace, neodpovídá </w:t>
      </w:r>
      <w:r w:rsidR="00C30BEB">
        <w:t xml:space="preserve">zhotovitel </w:t>
      </w:r>
      <w:r>
        <w:t xml:space="preserve">za vady, </w:t>
      </w:r>
      <w:r w:rsidRPr="00A86E8B">
        <w:t xml:space="preserve">jejichž původ </w:t>
      </w:r>
      <w:r w:rsidR="00A86E8B">
        <w:t>spočívá</w:t>
      </w:r>
      <w:r>
        <w:t xml:space="preserve"> v </w:t>
      </w:r>
      <w:r w:rsidR="00A86E8B">
        <w:t>těchto</w:t>
      </w:r>
      <w:r>
        <w:t xml:space="preserve"> vadách projektové dokumentace. Zhotovitel však nesmí provádět práce, pokud by jejich prováděním porušil obecně závazné právní předpisy, rozhodnutí státního orgánu, nebo by ohrozil bezpečnost života nebo zdraví, nebo životní prostředí. Dojde-li k některé z výše uvedených situací, technický dozor </w:t>
      </w:r>
      <w:r w:rsidR="00C30BEB">
        <w:t xml:space="preserve">objednatele </w:t>
      </w:r>
      <w:r>
        <w:t xml:space="preserve">má právo jednostranně zastavit činnost </w:t>
      </w:r>
      <w:r w:rsidR="00C30BEB">
        <w:t xml:space="preserve">zhotovitele, </w:t>
      </w:r>
      <w:r>
        <w:t>a to až do doby pominutí důvodu k zastavení prací.</w:t>
      </w:r>
      <w:r w:rsidR="00CE357A">
        <w:t xml:space="preserve"> Právo na odstoupení od smlouvy dle § 2595 občanského zákoníku tím není dotčeno.</w:t>
      </w:r>
    </w:p>
    <w:p w14:paraId="3EE75917" w14:textId="44C20E8C" w:rsidR="00032B4F" w:rsidRDefault="00032B4F" w:rsidP="00851211">
      <w:pPr>
        <w:pStyle w:val="Druhrovesmlouvy"/>
      </w:pPr>
      <w:r>
        <w:t xml:space="preserve">Zhotovitel je povinen již při zpracování nabídky uvést základní údaje týkající se oblasti BOZP budoucí </w:t>
      </w:r>
      <w:r w:rsidR="00C30BEB">
        <w:t>veřejné zakázky,</w:t>
      </w:r>
      <w:r>
        <w:t xml:space="preserve"> a to zejména předpokládaný dodavatelský systém včetně rozlišení dodavatelů dle činností a navazujících bezpečnostních rizik, údaje dle § 15 </w:t>
      </w:r>
      <w:r w:rsidR="00C30BEB">
        <w:t xml:space="preserve">zákona </w:t>
      </w:r>
      <w:r>
        <w:t>o BOZP o době trvání prací a vykonávaní prací a činností se zvýšeným ohrožením života a zdraví.</w:t>
      </w:r>
    </w:p>
    <w:p w14:paraId="4C51A145" w14:textId="702D27CE" w:rsidR="00032B4F" w:rsidRDefault="00032B4F" w:rsidP="00851211">
      <w:pPr>
        <w:pStyle w:val="Druhrovesmlouvy"/>
      </w:pPr>
      <w:r>
        <w:t xml:space="preserve">V případě, že bude dle § 14 </w:t>
      </w:r>
      <w:r w:rsidR="00C30BEB">
        <w:t xml:space="preserve">zákona </w:t>
      </w:r>
      <w:r>
        <w:t xml:space="preserve">o BOZP ustanoven koordinátor bezpečnosti a zdraví na </w:t>
      </w:r>
      <w:r w:rsidR="00C30BEB">
        <w:t>staveništi</w:t>
      </w:r>
      <w:r>
        <w:t xml:space="preserve">, je s ním </w:t>
      </w:r>
      <w:r w:rsidR="00C30BEB">
        <w:t xml:space="preserve">zhotovitel </w:t>
      </w:r>
      <w:r>
        <w:t>povinen spolupracovat při sestavení plánu BOZP i jeho doplnění a dále dodržovat zásady BOZP při provádění stavby dle platných právních předpisů.</w:t>
      </w:r>
    </w:p>
    <w:p w14:paraId="72A4ACB4" w14:textId="21756AA3" w:rsidR="00032B4F" w:rsidRDefault="00032B4F" w:rsidP="00851211">
      <w:pPr>
        <w:pStyle w:val="Druhrovesmlouvy"/>
      </w:pPr>
      <w:r>
        <w:t xml:space="preserve">Pokud nebude na stavbě zřízen koordinátor bezpečnosti a zdraví na </w:t>
      </w:r>
      <w:r w:rsidR="00C30BEB">
        <w:t>staveništi</w:t>
      </w:r>
      <w:r>
        <w:t xml:space="preserve">, je povinen </w:t>
      </w:r>
      <w:r w:rsidR="00C30BEB">
        <w:t xml:space="preserve">zhotovitel </w:t>
      </w:r>
      <w:r>
        <w:t>spolupracovat s</w:t>
      </w:r>
      <w:r w:rsidR="00CE357A">
        <w:t xml:space="preserve"> </w:t>
      </w:r>
      <w:r w:rsidR="00C30BEB">
        <w:t xml:space="preserve">objednatelem </w:t>
      </w:r>
      <w:r>
        <w:t xml:space="preserve">na zpracování plánu BOZP, v případě, že budou na </w:t>
      </w:r>
      <w:r w:rsidR="00B966F5">
        <w:t xml:space="preserve">staveništi </w:t>
      </w:r>
      <w:r>
        <w:t xml:space="preserve">vykonávané práce dle § 15 </w:t>
      </w:r>
      <w:r w:rsidR="00B966F5">
        <w:t xml:space="preserve">zákona </w:t>
      </w:r>
      <w:r>
        <w:t>o BOZP.</w:t>
      </w:r>
    </w:p>
    <w:p w14:paraId="32827106" w14:textId="5622CDE9" w:rsidR="00032B4F" w:rsidRDefault="00032B4F" w:rsidP="00851211">
      <w:pPr>
        <w:pStyle w:val="Druhrovesmlouvy"/>
      </w:pPr>
      <w:r>
        <w:t xml:space="preserve">Zhotovitel obstará všechna povolení, schválení, certifikáty a jiné předepsané doklady, které se váží k odsouhlasení prací </w:t>
      </w:r>
      <w:r w:rsidR="00B966F5">
        <w:t>objednatelem,</w:t>
      </w:r>
      <w:r>
        <w:t xml:space="preserve"> resp. příslušnými správními orgány. Při zahájení </w:t>
      </w:r>
      <w:r w:rsidR="00B966F5">
        <w:t xml:space="preserve">díla </w:t>
      </w:r>
      <w:r>
        <w:t>jde zejména o:</w:t>
      </w:r>
    </w:p>
    <w:p w14:paraId="5136C1EE" w14:textId="77777777" w:rsidR="00032B4F" w:rsidRDefault="00032B4F">
      <w:pPr>
        <w:pStyle w:val="Tetrovesmlouvy"/>
      </w:pPr>
      <w:r>
        <w:t>registr bezpečnostních rizik, jež se vztahuje ke konkrétní stavbě;</w:t>
      </w:r>
    </w:p>
    <w:p w14:paraId="3CBA9DA1" w14:textId="77777777" w:rsidR="00032B4F" w:rsidRDefault="00032B4F">
      <w:pPr>
        <w:pStyle w:val="Tetrovesmlouvy"/>
      </w:pPr>
      <w:r>
        <w:t>kontrolní/zkušební plány;</w:t>
      </w:r>
    </w:p>
    <w:p w14:paraId="5E3DFEFB" w14:textId="77777777" w:rsidR="00032B4F" w:rsidRDefault="00032B4F">
      <w:pPr>
        <w:pStyle w:val="Tetrovesmlouvy"/>
      </w:pPr>
      <w:r>
        <w:t>osvědčení o prozkoušení zaměstnanců k používání zařízení;</w:t>
      </w:r>
    </w:p>
    <w:p w14:paraId="0B6BC6B1" w14:textId="77777777" w:rsidR="00032B4F" w:rsidRDefault="00032B4F">
      <w:pPr>
        <w:pStyle w:val="Tetrovesmlouvy"/>
      </w:pPr>
      <w:r>
        <w:t>určení odpovědné osoby (stavbyvedoucí), dle stavebního zákona;</w:t>
      </w:r>
    </w:p>
    <w:p w14:paraId="40B2302B" w14:textId="77777777" w:rsidR="00032B4F" w:rsidRDefault="00032B4F">
      <w:pPr>
        <w:pStyle w:val="Tetrovesmlouvy"/>
      </w:pPr>
      <w:r>
        <w:t>atesty a revize používaných zařízení;</w:t>
      </w:r>
    </w:p>
    <w:p w14:paraId="0EEEC07C" w14:textId="3812A31E" w:rsidR="00032B4F" w:rsidRDefault="00032B4F">
      <w:pPr>
        <w:pStyle w:val="Tetrovesmlouvy"/>
      </w:pPr>
      <w:r>
        <w:t>dopravn</w:t>
      </w:r>
      <w:r w:rsidR="00B966F5">
        <w:t>ě</w:t>
      </w:r>
      <w:r>
        <w:t xml:space="preserve"> inženýrská rozhodnutí včetně projednání;</w:t>
      </w:r>
    </w:p>
    <w:p w14:paraId="785B06DF" w14:textId="77777777" w:rsidR="00032B4F" w:rsidRDefault="00032B4F">
      <w:pPr>
        <w:pStyle w:val="Tetrovesmlouvy"/>
      </w:pPr>
      <w:r>
        <w:t>vytýčení a údržbu inženýrských sítí;</w:t>
      </w:r>
    </w:p>
    <w:p w14:paraId="57239132" w14:textId="4FC428CA" w:rsidR="00032B4F" w:rsidRDefault="00032B4F">
      <w:pPr>
        <w:pStyle w:val="Tetrovesmlouvy"/>
      </w:pPr>
      <w:r>
        <w:t xml:space="preserve">stavební povolení, nebo jiný doklad povolující výstavbu zařízení </w:t>
      </w:r>
      <w:r w:rsidR="00F57199">
        <w:t>na staveništi</w:t>
      </w:r>
      <w:r w:rsidR="00B966F5">
        <w:t xml:space="preserve"> </w:t>
      </w:r>
      <w:r>
        <w:t xml:space="preserve">(pokud jej nepředával </w:t>
      </w:r>
      <w:r w:rsidR="00B966F5">
        <w:t>objednatel</w:t>
      </w:r>
      <w:r>
        <w:t>).</w:t>
      </w:r>
    </w:p>
    <w:p w14:paraId="0A86127E" w14:textId="1ACC6B80" w:rsidR="00032B4F" w:rsidRDefault="00032B4F" w:rsidP="00534D6B">
      <w:pPr>
        <w:pStyle w:val="Zkladntext"/>
      </w:pPr>
      <w:r>
        <w:t xml:space="preserve">Při dokončení </w:t>
      </w:r>
      <w:r w:rsidR="00B966F5">
        <w:t xml:space="preserve">díla </w:t>
      </w:r>
      <w:r>
        <w:t>jde zejména o:</w:t>
      </w:r>
    </w:p>
    <w:p w14:paraId="548031C1" w14:textId="0F152520" w:rsidR="00032B4F" w:rsidRDefault="00032B4F">
      <w:pPr>
        <w:pStyle w:val="Tetrovesmlouvy"/>
      </w:pPr>
      <w:r>
        <w:lastRenderedPageBreak/>
        <w:t>prohlášení o shodě ve smyslu zákona č. 22/1997 Sb.,</w:t>
      </w:r>
      <w:r w:rsidR="00F57199">
        <w:t xml:space="preserve"> o technických požadavcích na výrobky a o změně a doplnění některých zákonů, ve znění pozdějších předpisů,</w:t>
      </w:r>
      <w:r>
        <w:t xml:space="preserve"> týkající se </w:t>
      </w:r>
      <w:r w:rsidR="00B966F5">
        <w:t>materiálu</w:t>
      </w:r>
      <w:r>
        <w:t>, dodávek a zařízení;</w:t>
      </w:r>
    </w:p>
    <w:p w14:paraId="5501ABFA" w14:textId="77777777" w:rsidR="00032B4F" w:rsidRDefault="00032B4F">
      <w:pPr>
        <w:pStyle w:val="Tetrovesmlouvy"/>
      </w:pPr>
      <w:r>
        <w:t>revizní zprávy elektrických dodávek a zařízení;</w:t>
      </w:r>
    </w:p>
    <w:p w14:paraId="3C2F811E" w14:textId="7B0B0FBB" w:rsidR="00032B4F" w:rsidRDefault="00032B4F">
      <w:pPr>
        <w:pStyle w:val="Tetrovesmlouvy"/>
      </w:pPr>
      <w:r>
        <w:t xml:space="preserve">požární odolnosti </w:t>
      </w:r>
      <w:r w:rsidR="00B966F5">
        <w:t xml:space="preserve">materiálu </w:t>
      </w:r>
      <w:r>
        <w:t>a dodávek (atesty);</w:t>
      </w:r>
    </w:p>
    <w:p w14:paraId="057939F0" w14:textId="77777777" w:rsidR="00032B4F" w:rsidRDefault="00032B4F">
      <w:pPr>
        <w:pStyle w:val="Tetrovesmlouvy"/>
      </w:pPr>
      <w:r>
        <w:t>předepsané doklady o zkouškách;</w:t>
      </w:r>
    </w:p>
    <w:p w14:paraId="16B05E18" w14:textId="77777777" w:rsidR="00032B4F" w:rsidRDefault="00032B4F">
      <w:pPr>
        <w:pStyle w:val="Tetrovesmlouvy"/>
      </w:pPr>
      <w:r>
        <w:t>provozní předpisy a řády, zaškolení obsluhy, výstražné tabulky, informační zařízení a schémata;</w:t>
      </w:r>
    </w:p>
    <w:p w14:paraId="07167126" w14:textId="4DE81D58" w:rsidR="00032B4F" w:rsidRDefault="00BE2189">
      <w:pPr>
        <w:pStyle w:val="Tetrovesmlouvy"/>
      </w:pPr>
      <w:r>
        <w:t xml:space="preserve">dokumentaci </w:t>
      </w:r>
      <w:r w:rsidR="00032B4F">
        <w:t>skutečného provedení</w:t>
      </w:r>
      <w:r>
        <w:t xml:space="preserve"> díla</w:t>
      </w:r>
      <w:r w:rsidR="00032B4F">
        <w:t>;</w:t>
      </w:r>
    </w:p>
    <w:p w14:paraId="02FF7BA7" w14:textId="02935021" w:rsidR="00032B4F" w:rsidRDefault="00032B4F">
      <w:pPr>
        <w:pStyle w:val="Tetrovesmlouvy"/>
      </w:pPr>
      <w:r>
        <w:t xml:space="preserve">u dodávek zajistí </w:t>
      </w:r>
      <w:r w:rsidR="00B966F5">
        <w:t xml:space="preserve">zhotovitel </w:t>
      </w:r>
      <w:r w:rsidR="001D6878">
        <w:t>veškerou</w:t>
      </w:r>
      <w:r>
        <w:t xml:space="preserve"> průvodní technickou dokumentaci v českém jazyce. Technická dokumentace musí také obsahovat nákresy a schémata nutn</w:t>
      </w:r>
      <w:r w:rsidR="001D6878">
        <w:t>á</w:t>
      </w:r>
      <w:r>
        <w:t xml:space="preserve"> k uvedení do provozu, údržbě a kontrole správné funkce</w:t>
      </w:r>
      <w:r w:rsidR="001D6878">
        <w:t xml:space="preserve"> a</w:t>
      </w:r>
      <w:r>
        <w:t xml:space="preserve"> požadavky na bezpečnost a ochranu zdraví při obsluze zařízení</w:t>
      </w:r>
      <w:r w:rsidR="001D6878">
        <w:t>.</w:t>
      </w:r>
      <w:r>
        <w:t xml:space="preserve"> </w:t>
      </w:r>
      <w:r w:rsidR="001D6878">
        <w:t>T</w:t>
      </w:r>
      <w:r>
        <w:t>echnická dokumentace musí také poskytovat informace týkající se emisí hluku, vibrací apod.;</w:t>
      </w:r>
    </w:p>
    <w:p w14:paraId="1E3755AA" w14:textId="06A4C535" w:rsidR="00032B4F" w:rsidRDefault="00032B4F">
      <w:pPr>
        <w:pStyle w:val="Tetrovesmlouvy"/>
      </w:pPr>
      <w:r>
        <w:t xml:space="preserve">geodetické zaměření </w:t>
      </w:r>
      <w:r w:rsidR="00B966F5">
        <w:t xml:space="preserve">díla </w:t>
      </w:r>
      <w:r>
        <w:t>nebo jeho částí;</w:t>
      </w:r>
    </w:p>
    <w:p w14:paraId="4BDE23BD" w14:textId="0A30E00A" w:rsidR="00032B4F" w:rsidRDefault="00032B4F">
      <w:pPr>
        <w:pStyle w:val="Tetrovesmlouvy"/>
      </w:pPr>
      <w:r>
        <w:t xml:space="preserve">příslušná licenční oprávnění a doklady k možnosti užití </w:t>
      </w:r>
      <w:r w:rsidR="00B966F5">
        <w:t xml:space="preserve">díla </w:t>
      </w:r>
      <w:r>
        <w:t>v souladu se zákonem č.</w:t>
      </w:r>
      <w:r w:rsidR="0010363E">
        <w:t> </w:t>
      </w:r>
      <w:r>
        <w:t>121/2000 Sb., o právu autorském, o právech souvisejících s právem autorským a o změně některých zákonů (autorský zákon).</w:t>
      </w:r>
    </w:p>
    <w:p w14:paraId="240DF75B" w14:textId="17B7E154" w:rsidR="00032B4F" w:rsidRDefault="00032B4F" w:rsidP="00534D6B">
      <w:pPr>
        <w:pStyle w:val="Druhrovesmlouvy"/>
      </w:pPr>
      <w:r>
        <w:t xml:space="preserve">Zhotovitel provede a předá </w:t>
      </w:r>
      <w:r w:rsidR="00F57199">
        <w:t>dílo</w:t>
      </w:r>
      <w:r>
        <w:t xml:space="preserve"> a odstraní všechny vady přesně v souladu se </w:t>
      </w:r>
      <w:r w:rsidR="00B966F5">
        <w:t xml:space="preserve">smlouvou </w:t>
      </w:r>
      <w:r>
        <w:t xml:space="preserve">a ke spokojenosti </w:t>
      </w:r>
      <w:r w:rsidR="00B966F5">
        <w:t>objednatele</w:t>
      </w:r>
      <w:r>
        <w:t xml:space="preserve">. Zhotovitel se musí řídit přesně pokyny </w:t>
      </w:r>
      <w:r w:rsidR="00B966F5">
        <w:t xml:space="preserve">objednatele </w:t>
      </w:r>
      <w:r>
        <w:t xml:space="preserve">v každé záležitosti týkající se </w:t>
      </w:r>
      <w:r w:rsidR="00F57199">
        <w:t>realizace</w:t>
      </w:r>
      <w:r>
        <w:t xml:space="preserve"> </w:t>
      </w:r>
      <w:r w:rsidR="00B966F5">
        <w:t>díla</w:t>
      </w:r>
      <w:r>
        <w:t xml:space="preserve">. Zhotovitel přijímá pokyny pouze od </w:t>
      </w:r>
      <w:r w:rsidR="00B966F5">
        <w:t xml:space="preserve">objednatele </w:t>
      </w:r>
      <w:r>
        <w:t>nebo státního dozoru.</w:t>
      </w:r>
    </w:p>
    <w:p w14:paraId="46D734E7" w14:textId="77777777" w:rsidR="00032B4F" w:rsidRDefault="00032B4F" w:rsidP="00534D6B">
      <w:pPr>
        <w:pStyle w:val="PrvnrovesmlouvyNadpis"/>
      </w:pPr>
      <w:bookmarkStart w:id="45" w:name="_Toc333405984"/>
      <w:bookmarkStart w:id="46" w:name="_Toc333840968"/>
      <w:r>
        <w:t>vymezení a příprava Staveniště</w:t>
      </w:r>
      <w:bookmarkEnd w:id="45"/>
      <w:bookmarkEnd w:id="46"/>
    </w:p>
    <w:p w14:paraId="49154966" w14:textId="6A78A3AE" w:rsidR="00032B4F" w:rsidRPr="00D23E07" w:rsidRDefault="00032B4F" w:rsidP="00D23E07">
      <w:pPr>
        <w:pStyle w:val="Druhrovesmlouvy"/>
      </w:pPr>
      <w:r>
        <w:t>Objednatel</w:t>
      </w:r>
      <w:r w:rsidRPr="00D23E07">
        <w:t xml:space="preserve"> ještě před předáním </w:t>
      </w:r>
      <w:r w:rsidR="00B966F5">
        <w:t>staveniš</w:t>
      </w:r>
      <w:r w:rsidR="00B966F5" w:rsidRPr="00D23E07">
        <w:t xml:space="preserve">tě </w:t>
      </w:r>
      <w:r w:rsidRPr="00D23E07">
        <w:t xml:space="preserve">poskytne </w:t>
      </w:r>
      <w:r w:rsidR="00B966F5">
        <w:t>zhotovitel</w:t>
      </w:r>
      <w:r w:rsidR="00B966F5" w:rsidRPr="00D23E07">
        <w:t xml:space="preserve">i </w:t>
      </w:r>
      <w:r w:rsidRPr="00D23E07">
        <w:t xml:space="preserve">pro informaci veškeré relevantní údaje o podpovrchových a hydrologických podmínkách na </w:t>
      </w:r>
      <w:r w:rsidR="00B966F5">
        <w:t>staveniš</w:t>
      </w:r>
      <w:r w:rsidR="00B966F5" w:rsidRPr="00D23E07">
        <w:t>ti</w:t>
      </w:r>
      <w:r w:rsidRPr="00D23E07">
        <w:t xml:space="preserve">, které má k dispozici, včetně ekologických aspektů. Obdobně dá </w:t>
      </w:r>
      <w:r w:rsidR="00B966F5">
        <w:t>objednatel zhotovitel</w:t>
      </w:r>
      <w:r w:rsidR="00B966F5" w:rsidRPr="00D23E07">
        <w:t xml:space="preserve">i </w:t>
      </w:r>
      <w:r w:rsidRPr="00D23E07">
        <w:t xml:space="preserve">k dispozici rovněž veškeré údaje, které získá po předání </w:t>
      </w:r>
      <w:r w:rsidR="00B966F5">
        <w:t>staveniš</w:t>
      </w:r>
      <w:r w:rsidR="00B966F5" w:rsidRPr="00D23E07">
        <w:t>tě</w:t>
      </w:r>
      <w:r w:rsidRPr="00D23E07">
        <w:t>.</w:t>
      </w:r>
      <w:del w:id="47" w:author="Autor">
        <w:r w:rsidRPr="00D23E07" w:rsidDel="00C77FBA">
          <w:delText xml:space="preserve"> Za ověření a interpretaci všech těchto údajů je odpovědný </w:delText>
        </w:r>
        <w:r w:rsidR="00B966F5" w:rsidDel="00C77FBA">
          <w:delText>zhotovitel</w:delText>
        </w:r>
        <w:r w:rsidRPr="00D23E07" w:rsidDel="00C77FBA">
          <w:delText xml:space="preserve">. </w:delText>
        </w:r>
        <w:r w:rsidDel="00C77FBA">
          <w:delText>Objednatel</w:delText>
        </w:r>
        <w:r w:rsidRPr="00D23E07" w:rsidDel="00C77FBA">
          <w:delText xml:space="preserve"> nenese žádnou odpovědnost za přesnost, dostatečné množství či úplnost těchto údajů</w:delText>
        </w:r>
        <w:r w:rsidR="00CE357A" w:rsidDel="00C77FBA">
          <w:delText xml:space="preserve">; jakékoliv posléze zjištěné nedostatky jdou na vrub </w:delText>
        </w:r>
        <w:r w:rsidR="00B966F5" w:rsidDel="00C77FBA">
          <w:delText>zhotovitele</w:delText>
        </w:r>
        <w:r w:rsidR="00CE357A" w:rsidDel="00C77FBA">
          <w:delText>.</w:delText>
        </w:r>
      </w:del>
    </w:p>
    <w:p w14:paraId="50ADB2D5" w14:textId="08E7415D" w:rsidR="00032B4F" w:rsidRPr="00683A8A" w:rsidRDefault="00032B4F" w:rsidP="006C6854">
      <w:pPr>
        <w:pStyle w:val="Druhrovesmlouvy"/>
      </w:pPr>
      <w:r w:rsidRPr="0083011D">
        <w:t xml:space="preserve">Při vymezení a přípravě </w:t>
      </w:r>
      <w:r w:rsidR="00B966F5">
        <w:t>staveniš</w:t>
      </w:r>
      <w:r w:rsidR="00B966F5" w:rsidRPr="0083011D">
        <w:t xml:space="preserve">tě </w:t>
      </w:r>
      <w:r w:rsidRPr="0083011D">
        <w:t xml:space="preserve">je </w:t>
      </w:r>
      <w:r w:rsidR="00B966F5">
        <w:t>zhotovitel</w:t>
      </w:r>
      <w:r w:rsidR="00B966F5" w:rsidRPr="0083011D">
        <w:t xml:space="preserve"> </w:t>
      </w:r>
      <w:r w:rsidRPr="0083011D">
        <w:t>povinen respektovat nařízení vlády č.</w:t>
      </w:r>
      <w:r w:rsidR="00B707CD">
        <w:t> </w:t>
      </w:r>
      <w:r w:rsidRPr="0083011D">
        <w:t>591/2006</w:t>
      </w:r>
      <w:r w:rsidR="00B707CD">
        <w:t> </w:t>
      </w:r>
      <w:r w:rsidRPr="0083011D">
        <w:t xml:space="preserve">Sb., o bližších minimálních požadavcích na bezpečnost a ochranu zdraví při práci. </w:t>
      </w:r>
      <w:r>
        <w:t xml:space="preserve">V této souvislosti je </w:t>
      </w:r>
      <w:r w:rsidR="00B966F5">
        <w:t xml:space="preserve">zhotovitel </w:t>
      </w:r>
      <w:r>
        <w:t>povinen s</w:t>
      </w:r>
      <w:r w:rsidRPr="0083011D">
        <w:rPr>
          <w:szCs w:val="24"/>
        </w:rPr>
        <w:t xml:space="preserve">eznámit </w:t>
      </w:r>
      <w:r w:rsidR="00B966F5">
        <w:rPr>
          <w:szCs w:val="24"/>
        </w:rPr>
        <w:t>objednatel</w:t>
      </w:r>
      <w:r w:rsidR="00B966F5" w:rsidRPr="0083011D">
        <w:rPr>
          <w:szCs w:val="24"/>
        </w:rPr>
        <w:t>e</w:t>
      </w:r>
      <w:r>
        <w:rPr>
          <w:szCs w:val="24"/>
        </w:rPr>
        <w:t>,</w:t>
      </w:r>
      <w:r w:rsidRPr="0083011D">
        <w:rPr>
          <w:szCs w:val="24"/>
        </w:rPr>
        <w:t xml:space="preserve"> osobu vykonávající technický dozor </w:t>
      </w:r>
      <w:r w:rsidR="00B966F5">
        <w:rPr>
          <w:szCs w:val="24"/>
        </w:rPr>
        <w:t>objednatel</w:t>
      </w:r>
      <w:r w:rsidR="00B966F5" w:rsidRPr="0083011D">
        <w:rPr>
          <w:szCs w:val="24"/>
        </w:rPr>
        <w:t xml:space="preserve">e </w:t>
      </w:r>
      <w:r w:rsidRPr="0083011D">
        <w:rPr>
          <w:szCs w:val="24"/>
        </w:rPr>
        <w:t xml:space="preserve">podle § 153 odst. 2 </w:t>
      </w:r>
      <w:r w:rsidR="00FD3993">
        <w:rPr>
          <w:szCs w:val="24"/>
        </w:rPr>
        <w:t xml:space="preserve">stavebního </w:t>
      </w:r>
      <w:r w:rsidRPr="0083011D">
        <w:rPr>
          <w:szCs w:val="24"/>
        </w:rPr>
        <w:t>zák</w:t>
      </w:r>
      <w:r w:rsidR="00FD3993">
        <w:rPr>
          <w:szCs w:val="24"/>
        </w:rPr>
        <w:t>ona</w:t>
      </w:r>
      <w:r w:rsidRPr="0083011D">
        <w:rPr>
          <w:szCs w:val="24"/>
        </w:rPr>
        <w:t xml:space="preserve"> č. 183/2006 Sb.</w:t>
      </w:r>
      <w:r w:rsidR="00FD3993">
        <w:rPr>
          <w:szCs w:val="24"/>
        </w:rPr>
        <w:t xml:space="preserve">, </w:t>
      </w:r>
      <w:r w:rsidR="00FD3993" w:rsidRPr="00683A8A">
        <w:rPr>
          <w:szCs w:val="24"/>
        </w:rPr>
        <w:t>příp. § 164 odst. 2 stavebního zákona č. 283/2021 Sb.</w:t>
      </w:r>
      <w:r w:rsidRPr="00683A8A">
        <w:rPr>
          <w:szCs w:val="24"/>
        </w:rPr>
        <w:t xml:space="preserve"> a osoby vstupující do prostoru </w:t>
      </w:r>
      <w:r w:rsidR="00B966F5" w:rsidRPr="00683A8A">
        <w:rPr>
          <w:szCs w:val="24"/>
        </w:rPr>
        <w:t xml:space="preserve">staveniště </w:t>
      </w:r>
      <w:r w:rsidRPr="00683A8A">
        <w:rPr>
          <w:szCs w:val="24"/>
        </w:rPr>
        <w:t xml:space="preserve">s bezpečnostními riziky </w:t>
      </w:r>
      <w:r w:rsidR="00B966F5" w:rsidRPr="00683A8A">
        <w:rPr>
          <w:szCs w:val="24"/>
        </w:rPr>
        <w:t>staveniště</w:t>
      </w:r>
      <w:r w:rsidRPr="00683A8A">
        <w:rPr>
          <w:szCs w:val="24"/>
        </w:rPr>
        <w:t>.</w:t>
      </w:r>
    </w:p>
    <w:p w14:paraId="32B27AFC" w14:textId="01110338" w:rsidR="00032B4F" w:rsidRPr="00683A8A" w:rsidRDefault="00032B4F" w:rsidP="00CD3EFE">
      <w:pPr>
        <w:pStyle w:val="Druhrovesmlouvy"/>
      </w:pPr>
      <w:r w:rsidRPr="00683A8A">
        <w:t xml:space="preserve">Objednatel zabezpečuje vytýčení základních směrových a výškových bodů stavby. Zhotovitel je povinen se o základní a výškové body starat až do odevzdání </w:t>
      </w:r>
      <w:r w:rsidR="00B966F5" w:rsidRPr="00683A8A">
        <w:t xml:space="preserve">díla </w:t>
      </w:r>
      <w:r w:rsidRPr="00683A8A">
        <w:t xml:space="preserve">a jeho převzetí </w:t>
      </w:r>
      <w:r w:rsidR="00B966F5" w:rsidRPr="00683A8A">
        <w:t>objednatelem</w:t>
      </w:r>
      <w:r w:rsidRPr="00683A8A">
        <w:t xml:space="preserve">. Podrobné vytýčení jednotlivých objektů zajišťuje </w:t>
      </w:r>
      <w:r w:rsidR="00B966F5" w:rsidRPr="00683A8A">
        <w:t xml:space="preserve">zhotovitel </w:t>
      </w:r>
      <w:r w:rsidRPr="00683A8A">
        <w:t xml:space="preserve">podle postupu výstavby. Za vytýčení základních vytyčovacích prvků se u vodovodních a kanalizačních staveb považuje vytýčení všech lomových bodů trasy, začátku a konce liniové stavby a vytýčení lomů obvodů </w:t>
      </w:r>
      <w:r w:rsidR="00B966F5" w:rsidRPr="00683A8A">
        <w:t>staveniště</w:t>
      </w:r>
      <w:r w:rsidRPr="00683A8A">
        <w:t>.</w:t>
      </w:r>
    </w:p>
    <w:p w14:paraId="0424D4B7" w14:textId="58145389" w:rsidR="00032B4F" w:rsidRPr="00683A8A" w:rsidRDefault="00032B4F" w:rsidP="006C6854">
      <w:pPr>
        <w:pStyle w:val="Druhrovesmlouvy"/>
      </w:pPr>
      <w:r w:rsidRPr="00683A8A">
        <w:t xml:space="preserve">Podepsáním zápisu o předání a převzetí </w:t>
      </w:r>
      <w:r w:rsidR="00DC1E7F" w:rsidRPr="00683A8A">
        <w:t xml:space="preserve">staveniště </w:t>
      </w:r>
      <w:r w:rsidRPr="00683A8A">
        <w:t xml:space="preserve">předává </w:t>
      </w:r>
      <w:r w:rsidR="00DC1E7F" w:rsidRPr="00683A8A">
        <w:t xml:space="preserve">objednatel zhotoviteli staveniště </w:t>
      </w:r>
      <w:r w:rsidRPr="00683A8A">
        <w:t xml:space="preserve">jako celek, pokud není ve </w:t>
      </w:r>
      <w:r w:rsidR="00DC1E7F" w:rsidRPr="00683A8A">
        <w:t xml:space="preserve">smlouvě </w:t>
      </w:r>
      <w:r w:rsidRPr="00683A8A">
        <w:t xml:space="preserve">o </w:t>
      </w:r>
      <w:r w:rsidR="00DC1E7F" w:rsidRPr="00683A8A">
        <w:t xml:space="preserve">dílo </w:t>
      </w:r>
      <w:r w:rsidRPr="00683A8A">
        <w:t>dohodnuto jinak. V záznamu se uvádí zejména:</w:t>
      </w:r>
    </w:p>
    <w:p w14:paraId="140128AE" w14:textId="5D1F79B0" w:rsidR="00032B4F" w:rsidRPr="00683A8A" w:rsidRDefault="00032B4F">
      <w:pPr>
        <w:pStyle w:val="Tetrovesmlouvy"/>
      </w:pPr>
      <w:r w:rsidRPr="00683A8A">
        <w:lastRenderedPageBreak/>
        <w:t xml:space="preserve">že </w:t>
      </w:r>
      <w:r w:rsidR="00DC1E7F" w:rsidRPr="00683A8A">
        <w:t xml:space="preserve">staveniště </w:t>
      </w:r>
      <w:r w:rsidRPr="00683A8A">
        <w:t xml:space="preserve">bylo předáno ve stavu umožňujícím zahájení prací ve lhůtě stanovené </w:t>
      </w:r>
      <w:r w:rsidR="00DC1E7F" w:rsidRPr="00683A8A">
        <w:t xml:space="preserve">smlouvou </w:t>
      </w:r>
      <w:r w:rsidRPr="00683A8A">
        <w:t xml:space="preserve">o </w:t>
      </w:r>
      <w:r w:rsidR="00DC1E7F" w:rsidRPr="00683A8A">
        <w:t>dílo</w:t>
      </w:r>
      <w:r w:rsidRPr="00683A8A">
        <w:t>, popř. se uvedou zjištěné závady a lhůty pro jejich odstranění; a</w:t>
      </w:r>
    </w:p>
    <w:p w14:paraId="0B825788" w14:textId="6F1D2522" w:rsidR="00032B4F" w:rsidRPr="00683A8A" w:rsidRDefault="00032B4F">
      <w:pPr>
        <w:pStyle w:val="Tetrovesmlouvy"/>
      </w:pPr>
      <w:r w:rsidRPr="00683A8A">
        <w:t xml:space="preserve">že hranice </w:t>
      </w:r>
      <w:r w:rsidR="00DC1E7F" w:rsidRPr="00683A8A">
        <w:t xml:space="preserve">staveniště </w:t>
      </w:r>
      <w:r w:rsidRPr="00683A8A">
        <w:t>(lomové a hraniční body u liniových staveb), popř. jeho postupně předávané části jsou vytýčeny v souladu s vytyčovacími výkresy obsaženými v projektové dokumentaci.</w:t>
      </w:r>
    </w:p>
    <w:p w14:paraId="2264B85A" w14:textId="618F85E8" w:rsidR="00032B4F" w:rsidRPr="00683A8A" w:rsidRDefault="00032B4F" w:rsidP="006C6854">
      <w:pPr>
        <w:pStyle w:val="Druhrovesmlouvy"/>
      </w:pPr>
      <w:r w:rsidRPr="00683A8A">
        <w:t xml:space="preserve">Zhotovitel hradí v rámci </w:t>
      </w:r>
      <w:r w:rsidR="00DC1E7F" w:rsidRPr="00683A8A">
        <w:t xml:space="preserve">veřejné </w:t>
      </w:r>
      <w:r w:rsidRPr="00683A8A">
        <w:t xml:space="preserve">zakázky veškeré náklady za odběr všech medií, nutných k provádění </w:t>
      </w:r>
      <w:r w:rsidR="00DC1E7F" w:rsidRPr="00683A8A">
        <w:t xml:space="preserve">díla </w:t>
      </w:r>
      <w:r w:rsidRPr="00683A8A">
        <w:t xml:space="preserve">a k provozování zařízení </w:t>
      </w:r>
      <w:r w:rsidR="00DC1E7F" w:rsidRPr="00683A8A">
        <w:t>staveniště</w:t>
      </w:r>
      <w:r w:rsidRPr="00683A8A">
        <w:t>.</w:t>
      </w:r>
    </w:p>
    <w:p w14:paraId="0D01142A" w14:textId="347EA348" w:rsidR="00032B4F" w:rsidRPr="00683A8A" w:rsidRDefault="00032B4F" w:rsidP="006C6854">
      <w:pPr>
        <w:pStyle w:val="Druhrovesmlouvy"/>
      </w:pPr>
      <w:r w:rsidRPr="00683A8A">
        <w:t xml:space="preserve">Jestliže v souvislosti se zahájením a prováděním </w:t>
      </w:r>
      <w:r w:rsidR="00DC1E7F" w:rsidRPr="00683A8A">
        <w:t xml:space="preserve">díla </w:t>
      </w:r>
      <w:r w:rsidRPr="00683A8A">
        <w:t xml:space="preserve">je třeba realizovat schválené dopravně inženýrské rozhodnutí, pak veškeré činnosti s tímto související jsou součástí realizace </w:t>
      </w:r>
      <w:r w:rsidR="00DC1E7F" w:rsidRPr="00683A8A">
        <w:t xml:space="preserve">díla </w:t>
      </w:r>
      <w:r w:rsidRPr="00683A8A">
        <w:t xml:space="preserve">zajišťované </w:t>
      </w:r>
      <w:r w:rsidR="00DC1E7F" w:rsidRPr="00683A8A">
        <w:t>zhotovitelem</w:t>
      </w:r>
      <w:r w:rsidRPr="00683A8A">
        <w:t>.</w:t>
      </w:r>
    </w:p>
    <w:p w14:paraId="7D6F3CF6" w14:textId="2969C5BD" w:rsidR="00032B4F" w:rsidRPr="00683A8A" w:rsidRDefault="00032B4F" w:rsidP="006C6854">
      <w:pPr>
        <w:pStyle w:val="Druhrovesmlouvy"/>
      </w:pPr>
      <w:r w:rsidRPr="00683A8A">
        <w:t xml:space="preserve">Před zahájením prací je zástupce </w:t>
      </w:r>
      <w:r w:rsidR="00DC1E7F" w:rsidRPr="00683A8A">
        <w:t xml:space="preserve">zhotovitele </w:t>
      </w:r>
      <w:r w:rsidRPr="00683A8A">
        <w:t xml:space="preserve">povinen seznámit </w:t>
      </w:r>
      <w:r w:rsidRPr="00683A8A">
        <w:rPr>
          <w:szCs w:val="24"/>
        </w:rPr>
        <w:t xml:space="preserve">osobu vykonávající technický dozor </w:t>
      </w:r>
      <w:r w:rsidR="00DC1E7F" w:rsidRPr="00683A8A">
        <w:rPr>
          <w:szCs w:val="24"/>
        </w:rPr>
        <w:t xml:space="preserve">objednatele </w:t>
      </w:r>
      <w:r w:rsidRPr="00683A8A">
        <w:rPr>
          <w:szCs w:val="24"/>
        </w:rPr>
        <w:t xml:space="preserve">podle § 153 odst. 2 </w:t>
      </w:r>
      <w:r w:rsidR="00DC1E7F" w:rsidRPr="00683A8A">
        <w:rPr>
          <w:szCs w:val="24"/>
        </w:rPr>
        <w:t xml:space="preserve">stavebního </w:t>
      </w:r>
      <w:r w:rsidRPr="00683A8A">
        <w:rPr>
          <w:szCs w:val="24"/>
        </w:rPr>
        <w:t>zákona</w:t>
      </w:r>
      <w:r w:rsidR="00FD3993" w:rsidRPr="00683A8A">
        <w:rPr>
          <w:szCs w:val="24"/>
        </w:rPr>
        <w:t xml:space="preserve"> č. 183/2006 Sb., příp. § 164 odst. 2 stavebního zákona č. 283/2021 Sb.</w:t>
      </w:r>
      <w:r w:rsidR="0052177C" w:rsidRPr="00683A8A">
        <w:rPr>
          <w:szCs w:val="24"/>
        </w:rPr>
        <w:t xml:space="preserve"> </w:t>
      </w:r>
      <w:r w:rsidRPr="00683A8A">
        <w:t xml:space="preserve">s riziky, kterým může být tato osoba vystavena a provést o tom zápis. Seznam rizik bude technickému dozoru </w:t>
      </w:r>
      <w:r w:rsidR="00DC1E7F" w:rsidRPr="00683A8A">
        <w:t xml:space="preserve">objednatele </w:t>
      </w:r>
      <w:r w:rsidRPr="00683A8A">
        <w:t xml:space="preserve">předán v písemné podobě. Pokud se při postupu prací změní situace na </w:t>
      </w:r>
      <w:r w:rsidR="00DC1E7F" w:rsidRPr="00683A8A">
        <w:t xml:space="preserve">staveništi </w:t>
      </w:r>
      <w:r w:rsidRPr="00683A8A">
        <w:t xml:space="preserve">a dojde ke změně rizik, je zástupce </w:t>
      </w:r>
      <w:r w:rsidR="00DC1E7F" w:rsidRPr="00683A8A">
        <w:t xml:space="preserve">zhotovitele </w:t>
      </w:r>
      <w:r w:rsidRPr="00683A8A">
        <w:t xml:space="preserve">povinen provést nové seznámení s dalšími riziky. Dále je </w:t>
      </w:r>
      <w:r w:rsidR="00DC1E7F" w:rsidRPr="00683A8A">
        <w:t xml:space="preserve">zhotovitel </w:t>
      </w:r>
      <w:r w:rsidRPr="00683A8A">
        <w:t xml:space="preserve">povinen spolupracovat v tomto smyslu i s autorským dozorem projektanta a koordinátorem bezpečnosti a ochrany zdraví na </w:t>
      </w:r>
      <w:r w:rsidR="00DC1E7F" w:rsidRPr="00683A8A">
        <w:t>staveništi</w:t>
      </w:r>
      <w:r w:rsidRPr="00683A8A">
        <w:t xml:space="preserve">, pokud působí na </w:t>
      </w:r>
      <w:r w:rsidR="00DC1E7F" w:rsidRPr="00683A8A">
        <w:t>staveništi</w:t>
      </w:r>
      <w:r w:rsidRPr="00683A8A">
        <w:t>.</w:t>
      </w:r>
    </w:p>
    <w:p w14:paraId="2F82A1EE" w14:textId="191BCCE0" w:rsidR="00032B4F" w:rsidRPr="00683A8A" w:rsidRDefault="00032B4F" w:rsidP="006C6854">
      <w:pPr>
        <w:pStyle w:val="Druhrovesmlouvy"/>
      </w:pPr>
      <w:r w:rsidRPr="00683A8A">
        <w:t xml:space="preserve">Všechny osoby vstupující do prostoru </w:t>
      </w:r>
      <w:r w:rsidR="00DC1E7F" w:rsidRPr="00683A8A">
        <w:t xml:space="preserve">staveniště </w:t>
      </w:r>
      <w:r w:rsidRPr="00683A8A">
        <w:t xml:space="preserve">je </w:t>
      </w:r>
      <w:r w:rsidR="00DC1E7F" w:rsidRPr="00683A8A">
        <w:t xml:space="preserve">zhotovitel </w:t>
      </w:r>
      <w:r w:rsidRPr="00683A8A">
        <w:t xml:space="preserve">povinen písemně seznámit s riziky spojenými s jejich pohybem v prostoru </w:t>
      </w:r>
      <w:r w:rsidR="00DC1E7F" w:rsidRPr="00683A8A">
        <w:t>staveniště</w:t>
      </w:r>
      <w:r w:rsidRPr="00683A8A">
        <w:t>.</w:t>
      </w:r>
    </w:p>
    <w:p w14:paraId="418AE4FA" w14:textId="60E46566" w:rsidR="00032B4F" w:rsidRPr="00683A8A" w:rsidRDefault="00032B4F" w:rsidP="003305BF">
      <w:pPr>
        <w:pStyle w:val="Druhrovesmlouvy"/>
      </w:pPr>
      <w:r w:rsidRPr="00683A8A">
        <w:t>Zhotovitel zajistí vyvěšení oznámení o zahájení prací podle §15 písm. b), část třetí zákona č.</w:t>
      </w:r>
      <w:r w:rsidR="00B707CD" w:rsidRPr="00683A8A">
        <w:t> </w:t>
      </w:r>
      <w:r w:rsidRPr="00683A8A">
        <w:t xml:space="preserve">309/2006 Sb., které mu předá </w:t>
      </w:r>
      <w:r w:rsidR="00DC1E7F" w:rsidRPr="00683A8A">
        <w:t>objednatel</w:t>
      </w:r>
      <w:r w:rsidRPr="00683A8A">
        <w:t xml:space="preserve">. Oznámení o zahájení prací bude vyvěšeno na viditelném místě u vstupu na </w:t>
      </w:r>
      <w:r w:rsidR="00DC1E7F" w:rsidRPr="00683A8A">
        <w:t xml:space="preserve">staveniště </w:t>
      </w:r>
      <w:r w:rsidRPr="00683A8A">
        <w:t xml:space="preserve">po celou dobu provádění </w:t>
      </w:r>
      <w:r w:rsidR="00DC1E7F" w:rsidRPr="00683A8A">
        <w:t xml:space="preserve">díla </w:t>
      </w:r>
      <w:r w:rsidRPr="00683A8A">
        <w:t xml:space="preserve">až do doby ukončení a předání </w:t>
      </w:r>
      <w:r w:rsidR="00DC1E7F" w:rsidRPr="00683A8A">
        <w:t>díla objednateli</w:t>
      </w:r>
      <w:r w:rsidRPr="00683A8A">
        <w:t xml:space="preserve">. Zhotovitel bude pečovat o předané oznámení o zahájení prací po celou dobu provádění </w:t>
      </w:r>
      <w:r w:rsidR="00DC1E7F" w:rsidRPr="00683A8A">
        <w:t>díla</w:t>
      </w:r>
      <w:r w:rsidRPr="00683A8A">
        <w:t>.</w:t>
      </w:r>
    </w:p>
    <w:p w14:paraId="087F2989" w14:textId="2A13513F" w:rsidR="00032B4F" w:rsidRPr="00683A8A" w:rsidRDefault="00032B4F" w:rsidP="001E1853">
      <w:pPr>
        <w:pStyle w:val="Druhrovesmlouvy"/>
        <w:tabs>
          <w:tab w:val="num" w:pos="993"/>
        </w:tabs>
      </w:pPr>
      <w:r w:rsidRPr="00683A8A">
        <w:t xml:space="preserve">Pokud část </w:t>
      </w:r>
      <w:r w:rsidR="00DC1E7F" w:rsidRPr="00683A8A">
        <w:t xml:space="preserve">díla zhotovitel </w:t>
      </w:r>
      <w:r w:rsidRPr="00683A8A">
        <w:t xml:space="preserve">zajišťuje </w:t>
      </w:r>
      <w:r w:rsidR="00DC1E7F" w:rsidRPr="00683A8A">
        <w:t>poddodavatelem</w:t>
      </w:r>
      <w:r w:rsidRPr="00683A8A">
        <w:t xml:space="preserve">, je za jeho činnost na </w:t>
      </w:r>
      <w:r w:rsidR="00DC1E7F" w:rsidRPr="00683A8A">
        <w:t xml:space="preserve">staveništi </w:t>
      </w:r>
      <w:r w:rsidRPr="00683A8A">
        <w:t xml:space="preserve">odpovědný </w:t>
      </w:r>
      <w:r w:rsidR="00DC1E7F" w:rsidRPr="00683A8A">
        <w:t xml:space="preserve">zhotovitel </w:t>
      </w:r>
      <w:r w:rsidRPr="00683A8A">
        <w:t>ve stejném rozsahu, jako by činnosti prováděl sám.</w:t>
      </w:r>
    </w:p>
    <w:p w14:paraId="116910AA" w14:textId="77777777" w:rsidR="00032B4F" w:rsidRPr="00683A8A" w:rsidRDefault="00032B4F" w:rsidP="004451AE">
      <w:pPr>
        <w:pStyle w:val="PrvnrovesmlouvyNadpis"/>
      </w:pPr>
      <w:bookmarkStart w:id="48" w:name="_Toc333405985"/>
      <w:bookmarkStart w:id="49" w:name="_Toc333840969"/>
      <w:r w:rsidRPr="00683A8A">
        <w:t>Režim Staveniště</w:t>
      </w:r>
      <w:bookmarkEnd w:id="48"/>
      <w:bookmarkEnd w:id="49"/>
    </w:p>
    <w:p w14:paraId="06B0FD76" w14:textId="553038AD" w:rsidR="00032B4F" w:rsidRPr="00683A8A" w:rsidRDefault="00E807C4" w:rsidP="004451AE">
      <w:pPr>
        <w:pStyle w:val="Druhrovesmlouvy"/>
      </w:pPr>
      <w:r w:rsidRPr="00683A8A">
        <w:t xml:space="preserve">V případech, kdy se staveniště nachází v prostoru, ve kterém je realizována stavba dle stavebního zákona, objednatel postupuje na stavbě </w:t>
      </w:r>
      <w:r w:rsidR="00032B4F" w:rsidRPr="00683A8A">
        <w:t>v souladu s</w:t>
      </w:r>
      <w:r w:rsidR="00883F90" w:rsidRPr="00683A8A">
        <w:t xml:space="preserve"> částí čtvrtou, </w:t>
      </w:r>
      <w:r w:rsidR="00032B4F" w:rsidRPr="00683A8A">
        <w:t xml:space="preserve">hlavou IV. </w:t>
      </w:r>
      <w:r w:rsidR="00883F90" w:rsidRPr="00683A8A">
        <w:t>(§ 152 a násl.)</w:t>
      </w:r>
      <w:r w:rsidR="00032B4F" w:rsidRPr="00683A8A">
        <w:t xml:space="preserve"> </w:t>
      </w:r>
      <w:r w:rsidR="00DC1E7F" w:rsidRPr="00683A8A">
        <w:t xml:space="preserve">stavebního </w:t>
      </w:r>
      <w:r w:rsidR="00032B4F" w:rsidRPr="00683A8A">
        <w:t>zákona</w:t>
      </w:r>
      <w:r w:rsidRPr="00683A8A">
        <w:t xml:space="preserve"> č. 183/2006 Sb., příp. s částí čtvrtou, hlavou V (§ 160 a násl.) stavebního zákona č. 283/2021 Sb.</w:t>
      </w:r>
    </w:p>
    <w:p w14:paraId="4EF85815" w14:textId="38698E39" w:rsidR="00032B4F" w:rsidRDefault="00032B4F" w:rsidP="004451AE">
      <w:pPr>
        <w:pStyle w:val="Druhrovesmlouvy"/>
      </w:pPr>
      <w:r>
        <w:t xml:space="preserve">Personál </w:t>
      </w:r>
      <w:r w:rsidR="00DC1E7F">
        <w:t xml:space="preserve">objednatele </w:t>
      </w:r>
      <w:r>
        <w:t xml:space="preserve">a jiné oprávněné osoby mohou vstupovat na </w:t>
      </w:r>
      <w:r w:rsidR="00DC1E7F">
        <w:t>staveniště</w:t>
      </w:r>
      <w:r>
        <w:t>, pokud jsou pověřen</w:t>
      </w:r>
      <w:r w:rsidR="00C21DD3">
        <w:t>y</w:t>
      </w:r>
      <w:r>
        <w:t xml:space="preserve"> kontrolní a dozorčí činností a jsou seznámen</w:t>
      </w:r>
      <w:r w:rsidR="00C21DD3">
        <w:t>y</w:t>
      </w:r>
      <w:r>
        <w:t xml:space="preserve"> s bezpečnostními riziky.</w:t>
      </w:r>
    </w:p>
    <w:p w14:paraId="2857EAA8" w14:textId="04433971" w:rsidR="00032B4F" w:rsidRDefault="00032B4F" w:rsidP="00156927">
      <w:pPr>
        <w:pStyle w:val="Druhrovesmlouvy"/>
      </w:pPr>
      <w:r>
        <w:t xml:space="preserve">Zhotovitel omezí svou činnost na </w:t>
      </w:r>
      <w:r w:rsidR="00DC1E7F">
        <w:t xml:space="preserve">staveniště </w:t>
      </w:r>
      <w:r>
        <w:t xml:space="preserve">a jakékoli další oblasti, které může </w:t>
      </w:r>
      <w:r w:rsidR="00DC1E7F">
        <w:t xml:space="preserve">zhotovitel </w:t>
      </w:r>
      <w:r>
        <w:t xml:space="preserve">získat a které </w:t>
      </w:r>
      <w:r w:rsidR="00DC1E7F">
        <w:t xml:space="preserve">objednatel </w:t>
      </w:r>
      <w:r>
        <w:t xml:space="preserve">odsouhlasí jako pracovní prostory. Zhotovitel podnikne všechna nezbytná opatření k tomu, aby </w:t>
      </w:r>
      <w:r w:rsidR="00DC1E7F">
        <w:t xml:space="preserve">vybavení </w:t>
      </w:r>
      <w:r w:rsidR="00C21DD3">
        <w:t xml:space="preserve">zhotovitele </w:t>
      </w:r>
      <w:r>
        <w:t xml:space="preserve">a </w:t>
      </w:r>
      <w:r w:rsidR="00DC1E7F">
        <w:t xml:space="preserve">personál zhotovitele </w:t>
      </w:r>
      <w:r>
        <w:t xml:space="preserve">zůstal na </w:t>
      </w:r>
      <w:r w:rsidR="00DC1E7F">
        <w:t xml:space="preserve">staveništi </w:t>
      </w:r>
      <w:r>
        <w:t>a aby se nenalézal na přilehlých pozemcích.</w:t>
      </w:r>
    </w:p>
    <w:p w14:paraId="4FD1FE61" w14:textId="3D94DA20" w:rsidR="00032B4F" w:rsidRDefault="00032B4F" w:rsidP="00156927">
      <w:pPr>
        <w:pStyle w:val="Druhrovesmlouvy"/>
      </w:pPr>
      <w:r>
        <w:t xml:space="preserve">Během provádění prací </w:t>
      </w:r>
      <w:r w:rsidR="00DC1E7F">
        <w:t xml:space="preserve">zhotovitel </w:t>
      </w:r>
      <w:r>
        <w:t xml:space="preserve">zajistí, aby na </w:t>
      </w:r>
      <w:r w:rsidR="00DC1E7F">
        <w:t xml:space="preserve">staveništi </w:t>
      </w:r>
      <w:r>
        <w:t xml:space="preserve">nebyly žádné zbytečné překážky, a zajistí skladování nebo odstranění veškerého nadbytečného </w:t>
      </w:r>
      <w:r w:rsidR="00DC1E7F">
        <w:t>vybavení</w:t>
      </w:r>
      <w:r w:rsidR="00C21DD3">
        <w:t xml:space="preserve"> nebo nadbytečného materiálu</w:t>
      </w:r>
      <w:r>
        <w:t>. Zhotovitel</w:t>
      </w:r>
      <w:r w:rsidR="0052177C">
        <w:t xml:space="preserve"> </w:t>
      </w:r>
      <w:r>
        <w:t xml:space="preserve">ze </w:t>
      </w:r>
      <w:r w:rsidR="00DC1E7F">
        <w:t xml:space="preserve">staveniště </w:t>
      </w:r>
      <w:r>
        <w:t>zejména bez zbytečného odkladu</w:t>
      </w:r>
      <w:r w:rsidR="00C21DD3">
        <w:t xml:space="preserve"> odklidí</w:t>
      </w:r>
      <w:r>
        <w:t xml:space="preserve"> odstraní veškerý odpad, suť nebo nadbytečné </w:t>
      </w:r>
      <w:r w:rsidR="00DC1E7F">
        <w:t>materiály</w:t>
      </w:r>
      <w:r>
        <w:t>, které už nejsou zapotřebí.</w:t>
      </w:r>
    </w:p>
    <w:p w14:paraId="4618B6CA" w14:textId="2FC4E243" w:rsidR="00032B4F" w:rsidRDefault="00032B4F" w:rsidP="00156927">
      <w:pPr>
        <w:pStyle w:val="Druhrovesmlouvy"/>
      </w:pPr>
      <w:r>
        <w:lastRenderedPageBreak/>
        <w:t xml:space="preserve">Zhotovitel je povinen udržovat na převzatém </w:t>
      </w:r>
      <w:r w:rsidR="00DC1E7F">
        <w:t xml:space="preserve">staveništi </w:t>
      </w:r>
      <w:r>
        <w:t xml:space="preserve">a na přenechaných inženýrských sítích pořádek a čistotu, je povinen odstraňovat odpady a nečistoty vzniklé při provádění </w:t>
      </w:r>
      <w:r w:rsidR="00DC1E7F">
        <w:t xml:space="preserve">díla </w:t>
      </w:r>
      <w:r>
        <w:t>jeho pracemi nebo jinou činností.</w:t>
      </w:r>
    </w:p>
    <w:p w14:paraId="3D293E45" w14:textId="06CF8180" w:rsidR="00032B4F" w:rsidRDefault="00032B4F" w:rsidP="00156927">
      <w:pPr>
        <w:pStyle w:val="Druhrovesmlouvy"/>
      </w:pPr>
      <w:r>
        <w:t xml:space="preserve">K termínu vydání a </w:t>
      </w:r>
      <w:r w:rsidR="00C21DD3">
        <w:t>podpisu</w:t>
      </w:r>
      <w:r>
        <w:t xml:space="preserve"> </w:t>
      </w:r>
      <w:r w:rsidR="00DC1E7F">
        <w:t xml:space="preserve">protokolu </w:t>
      </w:r>
      <w:r>
        <w:t xml:space="preserve">o předání a převzetí </w:t>
      </w:r>
      <w:r w:rsidR="00DC1E7F">
        <w:t xml:space="preserve">díla zhotovitel </w:t>
      </w:r>
      <w:r>
        <w:t xml:space="preserve">odklidí a odstraní ze </w:t>
      </w:r>
      <w:r w:rsidR="00DC1E7F">
        <w:t xml:space="preserve">staveniště </w:t>
      </w:r>
      <w:r>
        <w:t xml:space="preserve">veškeré </w:t>
      </w:r>
      <w:r w:rsidR="00C21DD3">
        <w:t xml:space="preserve">nadbytečné </w:t>
      </w:r>
      <w:r w:rsidR="00DC1E7F">
        <w:t>vybavení</w:t>
      </w:r>
      <w:r>
        <w:t xml:space="preserve">, </w:t>
      </w:r>
      <w:r w:rsidR="00C21DD3">
        <w:t xml:space="preserve">nadbytečný materiál, </w:t>
      </w:r>
      <w:r>
        <w:t xml:space="preserve">odpad a suť. Zhotovitel </w:t>
      </w:r>
      <w:r w:rsidR="00C21DD3">
        <w:t xml:space="preserve">však po dobu trvání záruční doby může na staveništi ponechat vybavení, které je potřeba k tomu, aby mohl plnit své povinnosti ze smlouvy. </w:t>
      </w:r>
    </w:p>
    <w:p w14:paraId="7246C391" w14:textId="0B5236A2" w:rsidR="00032B4F" w:rsidRDefault="00032B4F" w:rsidP="004451AE">
      <w:pPr>
        <w:pStyle w:val="Druhrovesmlouvy"/>
      </w:pPr>
      <w:r>
        <w:t xml:space="preserve">Zhotovitel je povinen, není-li stanoveno </w:t>
      </w:r>
      <w:r w:rsidR="00DC1E7F">
        <w:t>jinak</w:t>
      </w:r>
      <w:r>
        <w:t xml:space="preserve">, </w:t>
      </w:r>
      <w:r w:rsidR="00DC1E7F">
        <w:t xml:space="preserve">staveniště </w:t>
      </w:r>
      <w:r>
        <w:t xml:space="preserve">střežit, oplotit nebo jinak vhodně zabezpečit. Celý prostor </w:t>
      </w:r>
      <w:r w:rsidR="00DC1E7F">
        <w:t xml:space="preserve">staveniště </w:t>
      </w:r>
      <w:r>
        <w:t xml:space="preserve">musí být zabezpečen tak, aby nemohlo dojít k ohrožení zdraví nebo života nejen pracovníků </w:t>
      </w:r>
      <w:r w:rsidR="00DC1E7F">
        <w:t>zhotovitele</w:t>
      </w:r>
      <w:r>
        <w:t xml:space="preserve">, </w:t>
      </w:r>
      <w:r w:rsidR="00DC1E7F">
        <w:t>objednatele</w:t>
      </w:r>
      <w:r>
        <w:t>, ale i třetích osob</w:t>
      </w:r>
      <w:r w:rsidR="00C21DD3">
        <w:t xml:space="preserve"> a životního prostředí</w:t>
      </w:r>
      <w:r>
        <w:t>.</w:t>
      </w:r>
    </w:p>
    <w:p w14:paraId="1FC97E19" w14:textId="77777777" w:rsidR="00032B4F" w:rsidRDefault="00032B4F" w:rsidP="004451AE">
      <w:pPr>
        <w:pStyle w:val="Druhrovesmlouvy"/>
      </w:pPr>
      <w:r>
        <w:t>Zhotovitel je odpovědný za dodržování všech předpisů a zákonů týkajících se hygieny, bezpečnosti a protipožární ochrany, které se vztahují k jeho činnosti.</w:t>
      </w:r>
    </w:p>
    <w:p w14:paraId="0FF758A1" w14:textId="0AA39C43" w:rsidR="00032B4F" w:rsidRDefault="00032B4F" w:rsidP="004451AE">
      <w:pPr>
        <w:pStyle w:val="Druhrovesmlouvy"/>
      </w:pPr>
      <w:r>
        <w:t xml:space="preserve">Zhotovitel je povinen učinit veškerá opatření směřující k ochraně majetku </w:t>
      </w:r>
      <w:r w:rsidR="00DC1E7F">
        <w:t xml:space="preserve">objednatele </w:t>
      </w:r>
      <w:r>
        <w:t xml:space="preserve">a třetích osob. Dnem předání </w:t>
      </w:r>
      <w:r w:rsidR="00DC1E7F">
        <w:t xml:space="preserve">staveniště objednatelem </w:t>
      </w:r>
      <w:r>
        <w:t xml:space="preserve">formou zápisu </w:t>
      </w:r>
      <w:r w:rsidR="00DC1E7F">
        <w:t>zhotoviteli</w:t>
      </w:r>
      <w:r>
        <w:t xml:space="preserve">, až do doby ukončení a převzetí </w:t>
      </w:r>
      <w:r w:rsidR="00DC1E7F">
        <w:t>díla objednatelem</w:t>
      </w:r>
      <w:r>
        <w:t xml:space="preserve">, přechází na </w:t>
      </w:r>
      <w:r w:rsidR="00DC1E7F">
        <w:t xml:space="preserve">zhotovitele </w:t>
      </w:r>
      <w:r>
        <w:t xml:space="preserve">odpovědnost za vznik škod na </w:t>
      </w:r>
      <w:r w:rsidR="00DC1E7F">
        <w:t xml:space="preserve">staveništi </w:t>
      </w:r>
      <w:r>
        <w:t xml:space="preserve">i na zhotovovaném </w:t>
      </w:r>
      <w:r w:rsidR="00DC1E7F">
        <w:t>díle</w:t>
      </w:r>
      <w:r>
        <w:t xml:space="preserve">, s výjimkou škod vzniklých v důsledku </w:t>
      </w:r>
      <w:r w:rsidR="00DC1E7F">
        <w:t xml:space="preserve">vyšší </w:t>
      </w:r>
      <w:r>
        <w:t>moci.</w:t>
      </w:r>
    </w:p>
    <w:p w14:paraId="1F0FE046" w14:textId="6F0ABA65" w:rsidR="00032B4F" w:rsidRDefault="00032B4F" w:rsidP="003305BF">
      <w:pPr>
        <w:pStyle w:val="Druhrovesmlouvy"/>
      </w:pPr>
      <w:r>
        <w:t xml:space="preserve">Při odevzdání </w:t>
      </w:r>
      <w:r w:rsidR="00DC1E7F">
        <w:t xml:space="preserve">díla </w:t>
      </w:r>
      <w:r>
        <w:t xml:space="preserve">je </w:t>
      </w:r>
      <w:r w:rsidR="00DC1E7F">
        <w:t xml:space="preserve">zhotovitel </w:t>
      </w:r>
      <w:r>
        <w:t xml:space="preserve">povinen uspořádat </w:t>
      </w:r>
      <w:r w:rsidR="00DC1E7F">
        <w:t>vybavení</w:t>
      </w:r>
      <w:r>
        <w:t xml:space="preserve">, zbylý </w:t>
      </w:r>
      <w:r w:rsidR="00DC1E7F">
        <w:t xml:space="preserve">materiál </w:t>
      </w:r>
      <w:r>
        <w:t xml:space="preserve">a odpady na </w:t>
      </w:r>
      <w:r w:rsidR="00DC1E7F">
        <w:t xml:space="preserve">staveništi </w:t>
      </w:r>
      <w:r>
        <w:t xml:space="preserve">tak, aby bylo možno </w:t>
      </w:r>
      <w:r w:rsidR="00DC1E7F">
        <w:t xml:space="preserve">dílo </w:t>
      </w:r>
      <w:r>
        <w:t xml:space="preserve">řádně převzít a bezpečně provozovat (užívat). Nejpozději do 5 dnů po odevzdání a převzetí </w:t>
      </w:r>
      <w:r w:rsidR="00DC1E7F">
        <w:t xml:space="preserve">díla </w:t>
      </w:r>
      <w:r>
        <w:t xml:space="preserve">je </w:t>
      </w:r>
      <w:r w:rsidR="00DC1E7F">
        <w:t xml:space="preserve">zhotovitel </w:t>
      </w:r>
      <w:r>
        <w:t xml:space="preserve">povinen </w:t>
      </w:r>
      <w:r w:rsidR="00DC1E7F">
        <w:t xml:space="preserve">staveniště </w:t>
      </w:r>
      <w:r>
        <w:t xml:space="preserve">zcela vyklidit, pokud mu v tom nebrání neskončené práce jiných </w:t>
      </w:r>
      <w:r w:rsidR="00F61717">
        <w:t>obchodních partnerů</w:t>
      </w:r>
      <w:r>
        <w:t xml:space="preserve"> </w:t>
      </w:r>
      <w:r w:rsidR="00DC1E7F">
        <w:t>objednatele</w:t>
      </w:r>
      <w:r>
        <w:t xml:space="preserve">, nebo pokud </w:t>
      </w:r>
      <w:r w:rsidR="00DC1E7F">
        <w:t xml:space="preserve">staveniště </w:t>
      </w:r>
      <w:r>
        <w:t xml:space="preserve">nepotřebuje pro dokončení jiných samostatně odevzdávaných částí </w:t>
      </w:r>
      <w:r w:rsidR="00DC1E7F">
        <w:t xml:space="preserve">díla </w:t>
      </w:r>
      <w:r w:rsidR="0054353B">
        <w:t>či odstranění vytknutých vad a nedodělků</w:t>
      </w:r>
      <w:r>
        <w:t xml:space="preserve">. Po vyklizení </w:t>
      </w:r>
      <w:r w:rsidR="00DC1E7F">
        <w:t xml:space="preserve">staveniště </w:t>
      </w:r>
      <w:r>
        <w:t xml:space="preserve">je </w:t>
      </w:r>
      <w:r w:rsidR="00DC1E7F">
        <w:t xml:space="preserve">zhotovitel </w:t>
      </w:r>
      <w:r>
        <w:t xml:space="preserve">povinen </w:t>
      </w:r>
      <w:r w:rsidR="00DC1E7F">
        <w:t xml:space="preserve">staveniště </w:t>
      </w:r>
      <w:r>
        <w:t xml:space="preserve">upravit tak, jak mu to ukládá </w:t>
      </w:r>
      <w:r w:rsidR="00DC1E7F">
        <w:t xml:space="preserve">smlouva </w:t>
      </w:r>
      <w:r>
        <w:t>a</w:t>
      </w:r>
      <w:r w:rsidR="00F61717">
        <w:t>nebo</w:t>
      </w:r>
      <w:r>
        <w:t xml:space="preserve"> projektová dokumentace</w:t>
      </w:r>
      <w:r w:rsidR="00F61717">
        <w:t>/technická specifikace</w:t>
      </w:r>
      <w:r>
        <w:t>.</w:t>
      </w:r>
    </w:p>
    <w:p w14:paraId="3F1B915B" w14:textId="7EC63738" w:rsidR="00032B4F" w:rsidRDefault="00032B4F" w:rsidP="00170991">
      <w:pPr>
        <w:pStyle w:val="Druhrovesmlouvy"/>
      </w:pPr>
      <w:r>
        <w:t xml:space="preserve">Vyjma dále uvedených případů </w:t>
      </w:r>
      <w:r w:rsidR="00F603C8">
        <w:t xml:space="preserve">si </w:t>
      </w:r>
      <w:r w:rsidR="00DC1E7F">
        <w:t xml:space="preserve">zhotovitel </w:t>
      </w:r>
      <w:r w:rsidR="00F603C8">
        <w:t xml:space="preserve">na svůj náklad </w:t>
      </w:r>
      <w:r>
        <w:t>zaji</w:t>
      </w:r>
      <w:r w:rsidR="00F603C8">
        <w:t>s</w:t>
      </w:r>
      <w:r>
        <w:t>tí veškeré energie, vod</w:t>
      </w:r>
      <w:r w:rsidR="00F603C8">
        <w:t>u</w:t>
      </w:r>
      <w:r>
        <w:t xml:space="preserve"> a další </w:t>
      </w:r>
      <w:r w:rsidR="00DC1E7F">
        <w:t>služby</w:t>
      </w:r>
      <w:r>
        <w:t>, které může vyžadovat.</w:t>
      </w:r>
    </w:p>
    <w:p w14:paraId="1FA4252E" w14:textId="1D5D569D" w:rsidR="00032B4F" w:rsidRDefault="00032B4F" w:rsidP="00170991">
      <w:pPr>
        <w:pStyle w:val="Druhrovesmlouvy"/>
      </w:pPr>
      <w:r>
        <w:t xml:space="preserve">Zhotovitel bude oprávněn používat pro účely realizace </w:t>
      </w:r>
      <w:r w:rsidR="00DC1E7F">
        <w:t xml:space="preserve">díla </w:t>
      </w:r>
      <w:r>
        <w:t xml:space="preserve">takové dodávky elektřiny, vody, plynu a dalších služeb, které budou k dispozici na </w:t>
      </w:r>
      <w:r w:rsidR="00DC1E7F">
        <w:t>staveništi</w:t>
      </w:r>
      <w:r>
        <w:t>. Zhotovitel na vlastní riziko a náklady poskytne veškeré přístroje nutné k využívání těchto služeb a k měření jejich spotřebovaného množství.</w:t>
      </w:r>
    </w:p>
    <w:p w14:paraId="7733165F" w14:textId="10CB5AB7" w:rsidR="00032B4F" w:rsidRDefault="00032B4F" w:rsidP="00170991">
      <w:pPr>
        <w:pStyle w:val="Druhrovesmlouvy"/>
      </w:pPr>
      <w:r>
        <w:t xml:space="preserve">Objednatel v souladu s podrobnostmi, ujednáními a cenami uvedenými v technické specifikaci umožní </w:t>
      </w:r>
      <w:r w:rsidR="00DC1E7F">
        <w:t xml:space="preserve">zhotoviteli </w:t>
      </w:r>
      <w:r>
        <w:t xml:space="preserve">za účelem provádění </w:t>
      </w:r>
      <w:r w:rsidR="00DC1E7F">
        <w:t xml:space="preserve">díla </w:t>
      </w:r>
      <w:r>
        <w:t xml:space="preserve">používat </w:t>
      </w:r>
      <w:r w:rsidR="00DC1E7F">
        <w:t xml:space="preserve">vybavení objednatele </w:t>
      </w:r>
      <w:r>
        <w:t xml:space="preserve">(je-li jaké). Není-li ve </w:t>
      </w:r>
      <w:r w:rsidR="00DC1E7F">
        <w:t xml:space="preserve">smluvních </w:t>
      </w:r>
      <w:r>
        <w:t>dokumentech uvedeno jinak:</w:t>
      </w:r>
    </w:p>
    <w:p w14:paraId="7DEE3158" w14:textId="4165B6FB" w:rsidR="00032B4F" w:rsidRDefault="00DC1E7F">
      <w:pPr>
        <w:pStyle w:val="Tetrovesmlouvy"/>
      </w:pPr>
      <w:r>
        <w:t xml:space="preserve">objednatel </w:t>
      </w:r>
      <w:r w:rsidR="00032B4F">
        <w:t xml:space="preserve">odpovídá za </w:t>
      </w:r>
      <w:r>
        <w:t>vybavení objednatele</w:t>
      </w:r>
      <w:r w:rsidR="00032B4F">
        <w:t>, vyjma případu, kdy</w:t>
      </w:r>
    </w:p>
    <w:p w14:paraId="35E80078" w14:textId="50E02677" w:rsidR="00032B4F" w:rsidRDefault="00DC1E7F">
      <w:pPr>
        <w:pStyle w:val="Tetrovesmlouvy"/>
      </w:pPr>
      <w:r>
        <w:t xml:space="preserve">zhotovitel </w:t>
      </w:r>
      <w:r w:rsidR="00032B4F">
        <w:t xml:space="preserve">nese odpovědnost za každou položku </w:t>
      </w:r>
      <w:r>
        <w:t xml:space="preserve">vybavení objednatele </w:t>
      </w:r>
      <w:r w:rsidR="00032B4F">
        <w:t xml:space="preserve">v době, kdy s ní manipuluje, řídí ji, usměrňuje ji nebo ji má v držení či pod kontrolou </w:t>
      </w:r>
      <w:r>
        <w:t>personál zhotovitele</w:t>
      </w:r>
      <w:r w:rsidR="00032B4F">
        <w:t>.</w:t>
      </w:r>
    </w:p>
    <w:p w14:paraId="2066CD0B" w14:textId="3B4892F1" w:rsidR="00032B4F" w:rsidRDefault="00F603C8" w:rsidP="00352987">
      <w:pPr>
        <w:pStyle w:val="Druhrovesmlouvy"/>
      </w:pPr>
      <w:r>
        <w:t xml:space="preserve">Pokud má </w:t>
      </w:r>
      <w:r w:rsidR="00DC1E7F">
        <w:t xml:space="preserve">objednatel </w:t>
      </w:r>
      <w:r>
        <w:t>v</w:t>
      </w:r>
      <w:r w:rsidDel="00F603C8">
        <w:t xml:space="preserve"> </w:t>
      </w:r>
      <w:r w:rsidR="00032B4F">
        <w:t xml:space="preserve">souladu se </w:t>
      </w:r>
      <w:r w:rsidR="00DC1E7F">
        <w:t xml:space="preserve">smlouvou </w:t>
      </w:r>
      <w:r>
        <w:t xml:space="preserve">zajistit </w:t>
      </w:r>
      <w:r w:rsidR="00032B4F">
        <w:t xml:space="preserve">zdarma dodávky </w:t>
      </w:r>
      <w:r w:rsidR="00DC1E7F">
        <w:t>materiálů</w:t>
      </w:r>
      <w:r>
        <w:t xml:space="preserve">, dodá </w:t>
      </w:r>
      <w:r w:rsidR="00032B4F">
        <w:t xml:space="preserve">na vlastní riziko a náklady tyto </w:t>
      </w:r>
      <w:r w:rsidR="00653015">
        <w:t xml:space="preserve">materiály </w:t>
      </w:r>
      <w:r w:rsidR="00032B4F">
        <w:t xml:space="preserve">v termínu a na místo uvedené ve </w:t>
      </w:r>
      <w:r w:rsidR="00653015">
        <w:t>smlouvě</w:t>
      </w:r>
      <w:r w:rsidR="00032B4F">
        <w:t xml:space="preserve">. Zhotovitel je následně vizuálně zkontroluje a okamžitě oznámí </w:t>
      </w:r>
      <w:r w:rsidR="00653015">
        <w:t xml:space="preserve">objednateli </w:t>
      </w:r>
      <w:r w:rsidR="00032B4F">
        <w:t xml:space="preserve">jakýkoli nedostatek, vadu nebo chybu zjištěnou na těchto </w:t>
      </w:r>
      <w:r w:rsidR="00653015">
        <w:t>materiálech</w:t>
      </w:r>
      <w:r w:rsidR="00032B4F">
        <w:t xml:space="preserve">. Nedohodnou-li se obě strany jinak, </w:t>
      </w:r>
      <w:r w:rsidR="00653015">
        <w:t xml:space="preserve">objednatel </w:t>
      </w:r>
      <w:r w:rsidR="00032B4F">
        <w:t xml:space="preserve">oznámený nedostatek, vadu nebo chybu </w:t>
      </w:r>
      <w:r>
        <w:t xml:space="preserve">bez zbytečného odkladu </w:t>
      </w:r>
      <w:r w:rsidR="00032B4F">
        <w:t>napraví.</w:t>
      </w:r>
    </w:p>
    <w:p w14:paraId="22D4E37C" w14:textId="75694557" w:rsidR="00032B4F" w:rsidRDefault="00032B4F" w:rsidP="00352987">
      <w:pPr>
        <w:pStyle w:val="Druhrovesmlouvy"/>
      </w:pPr>
      <w:r>
        <w:t xml:space="preserve">Po této vizuální kontrole přejdou </w:t>
      </w:r>
      <w:r w:rsidR="00653015">
        <w:t xml:space="preserve">materiály objednatele </w:t>
      </w:r>
      <w:r>
        <w:t xml:space="preserve">do péče, správy a pod kontrolu </w:t>
      </w:r>
      <w:r w:rsidR="00653015">
        <w:t>zhotovitele</w:t>
      </w:r>
      <w:r w:rsidR="00F603C8">
        <w:t>; takto přejde i nebezpečí škody na těchto věcech</w:t>
      </w:r>
      <w:r>
        <w:t xml:space="preserve">. Povinnost </w:t>
      </w:r>
      <w:r w:rsidR="00653015">
        <w:t xml:space="preserve">zhotovitele </w:t>
      </w:r>
      <w:r>
        <w:t xml:space="preserve">tyto </w:t>
      </w:r>
      <w:r w:rsidR="00653015">
        <w:t xml:space="preserve">materiály </w:t>
      </w:r>
      <w:r>
        <w:lastRenderedPageBreak/>
        <w:t xml:space="preserve">prověřit, vzít je do své péče a pod svou kontrolu </w:t>
      </w:r>
      <w:r w:rsidR="00653015">
        <w:t xml:space="preserve">objednatele </w:t>
      </w:r>
      <w:r>
        <w:t>nezbavuje odpovědnosti za jakýkoli nedostatek, vadu nebo chybu, jež není při vizuální kontrole zjevná.</w:t>
      </w:r>
    </w:p>
    <w:p w14:paraId="5C27C045" w14:textId="77777777" w:rsidR="00032B4F" w:rsidRDefault="00032B4F" w:rsidP="003B6199">
      <w:pPr>
        <w:pStyle w:val="PrvnrovesmlouvyNadpis"/>
      </w:pPr>
      <w:bookmarkStart w:id="50" w:name="_Toc333405986"/>
      <w:bookmarkStart w:id="51" w:name="_Toc333840970"/>
      <w:r>
        <w:t>Provádění stavebních prací</w:t>
      </w:r>
      <w:bookmarkEnd w:id="50"/>
      <w:bookmarkEnd w:id="51"/>
    </w:p>
    <w:p w14:paraId="7C08080E" w14:textId="68821D61" w:rsidR="00032B4F" w:rsidRDefault="00032B4F" w:rsidP="003B6199">
      <w:pPr>
        <w:pStyle w:val="Druhrovesmlouvy"/>
      </w:pPr>
      <w:r>
        <w:t xml:space="preserve">Zhotovitel zhotoví </w:t>
      </w:r>
      <w:r w:rsidR="00653015">
        <w:t xml:space="preserve">dílo </w:t>
      </w:r>
      <w:r>
        <w:t xml:space="preserve">svým jménem a na vlastní odpovědnost. Pokud provedení části </w:t>
      </w:r>
      <w:r w:rsidR="00653015">
        <w:t xml:space="preserve">díla zhotovitel </w:t>
      </w:r>
      <w:r>
        <w:t xml:space="preserve">zajišťuje pomocí </w:t>
      </w:r>
      <w:r w:rsidR="00653015">
        <w:t>poddodavatele</w:t>
      </w:r>
      <w:r>
        <w:t xml:space="preserve">, může tak učinit pouze v souladu s předloženou </w:t>
      </w:r>
      <w:r w:rsidR="00653015">
        <w:t xml:space="preserve">nabídkou </w:t>
      </w:r>
      <w:r>
        <w:t xml:space="preserve">nebo na základě písemného souhlasu </w:t>
      </w:r>
      <w:r w:rsidR="00653015">
        <w:t>objednatele</w:t>
      </w:r>
      <w:r>
        <w:t xml:space="preserve">. Za výsledek činností zajišťovaných </w:t>
      </w:r>
      <w:r w:rsidR="00653015">
        <w:t xml:space="preserve">poddodavatelem </w:t>
      </w:r>
      <w:r>
        <w:t xml:space="preserve">odpovídá </w:t>
      </w:r>
      <w:r w:rsidR="00653015">
        <w:t xml:space="preserve">zhotovitel </w:t>
      </w:r>
      <w:r>
        <w:t xml:space="preserve">stejně, jako by je provedl sám. Pokud to požaduje zákon, postupuje se v takovém případě podle § 14 až 18 </w:t>
      </w:r>
      <w:r w:rsidR="00653015">
        <w:t xml:space="preserve">zákona </w:t>
      </w:r>
      <w:r>
        <w:t>o BOZP.</w:t>
      </w:r>
    </w:p>
    <w:p w14:paraId="1A0FF4B1" w14:textId="598093F8" w:rsidR="004A7479" w:rsidRDefault="004A7479" w:rsidP="003B6199">
      <w:pPr>
        <w:pStyle w:val="Druhrovesmlouvy"/>
      </w:pPr>
      <w:r>
        <w:t xml:space="preserve">Pokud si </w:t>
      </w:r>
      <w:r w:rsidR="00653015">
        <w:t xml:space="preserve">objednatel </w:t>
      </w:r>
      <w:r>
        <w:t>v </w:t>
      </w:r>
      <w:r w:rsidR="00653015">
        <w:t xml:space="preserve">zadávací </w:t>
      </w:r>
      <w:r>
        <w:t xml:space="preserve">dokumentaci vyhradil, aby </w:t>
      </w:r>
      <w:r w:rsidR="00653015">
        <w:t xml:space="preserve">objednatelem </w:t>
      </w:r>
      <w:r>
        <w:t xml:space="preserve">určené významné činnosti při plnění </w:t>
      </w:r>
      <w:r w:rsidR="00653015">
        <w:t xml:space="preserve">veřejné </w:t>
      </w:r>
      <w:r>
        <w:t xml:space="preserve">zakázky byly plněny přímo </w:t>
      </w:r>
      <w:r w:rsidR="00653015">
        <w:t>zhotovitelem</w:t>
      </w:r>
      <w:r>
        <w:t xml:space="preserve">, zavazuje se </w:t>
      </w:r>
      <w:r w:rsidR="00653015">
        <w:t>zhotovitel</w:t>
      </w:r>
      <w:r>
        <w:t xml:space="preserve">, že minimálně v takto vymezeném rozsahu provede </w:t>
      </w:r>
      <w:r w:rsidR="00653015">
        <w:t xml:space="preserve">dílo </w:t>
      </w:r>
      <w:r>
        <w:t xml:space="preserve">vlastními silami. </w:t>
      </w:r>
    </w:p>
    <w:p w14:paraId="5B29FDFD" w14:textId="34B97ECA" w:rsidR="00032B4F" w:rsidRDefault="00032B4F" w:rsidP="00D05B20">
      <w:pPr>
        <w:pStyle w:val="Druhrovesmlouvy"/>
      </w:pPr>
      <w:r>
        <w:t xml:space="preserve">Jestliže </w:t>
      </w:r>
      <w:r w:rsidR="00653015">
        <w:t xml:space="preserve">zhotovitel </w:t>
      </w:r>
      <w:r>
        <w:t xml:space="preserve">založí </w:t>
      </w:r>
      <w:r w:rsidR="005D05A5">
        <w:t>společnost</w:t>
      </w:r>
      <w:r>
        <w:t>, společný podnik, konsorcium nebo jiné seskupení dvou či více osob:</w:t>
      </w:r>
    </w:p>
    <w:p w14:paraId="7501CB51" w14:textId="0D4C23E5" w:rsidR="00032B4F" w:rsidRDefault="00032B4F">
      <w:pPr>
        <w:pStyle w:val="Tetrovesmlouvy"/>
      </w:pPr>
      <w:r>
        <w:t xml:space="preserve">budou tyto osoby </w:t>
      </w:r>
      <w:r w:rsidR="00653015">
        <w:t xml:space="preserve">objednateli </w:t>
      </w:r>
      <w:r>
        <w:t xml:space="preserve">odpovědny za plnění </w:t>
      </w:r>
      <w:r w:rsidR="00653015">
        <w:t>smlouvy</w:t>
      </w:r>
      <w:r w:rsidR="00F61717">
        <w:t xml:space="preserve"> </w:t>
      </w:r>
      <w:r>
        <w:t>společně a nerozdílně;</w:t>
      </w:r>
    </w:p>
    <w:p w14:paraId="60E1DEA8" w14:textId="5AB35282" w:rsidR="00032B4F" w:rsidRDefault="00F61717">
      <w:pPr>
        <w:pStyle w:val="Tetrovesmlouvy"/>
      </w:pPr>
      <w:r>
        <w:t xml:space="preserve">oznámí </w:t>
      </w:r>
      <w:r w:rsidR="00032B4F">
        <w:t xml:space="preserve">tyto osoby </w:t>
      </w:r>
      <w:r w:rsidR="00653015">
        <w:t>objednateli</w:t>
      </w:r>
      <w:r w:rsidR="00032B4F">
        <w:t xml:space="preserve">, kdo je jejich představitelem, který bude oprávněn vstupovat za </w:t>
      </w:r>
      <w:r w:rsidR="00653015">
        <w:t xml:space="preserve">zhotovitele </w:t>
      </w:r>
      <w:r w:rsidR="00032B4F">
        <w:t>a každou z těchto osob do závazků; a</w:t>
      </w:r>
    </w:p>
    <w:p w14:paraId="5427B32A" w14:textId="5A6365C8" w:rsidR="00032B4F" w:rsidRDefault="005C4A89">
      <w:pPr>
        <w:pStyle w:val="Tetrovesmlouvy"/>
      </w:pPr>
      <w:r>
        <w:t>z</w:t>
      </w:r>
      <w:r w:rsidR="00032B4F">
        <w:t xml:space="preserve">hotovitel nebude měnit své složení ani právní status bez předchozího </w:t>
      </w:r>
      <w:r w:rsidR="00052A7D">
        <w:t xml:space="preserve">písemného </w:t>
      </w:r>
      <w:r w:rsidR="00032B4F">
        <w:t xml:space="preserve">souhlasu </w:t>
      </w:r>
      <w:r w:rsidR="00653015">
        <w:t>objednatele</w:t>
      </w:r>
      <w:r w:rsidR="00032B4F">
        <w:t>.</w:t>
      </w:r>
    </w:p>
    <w:p w14:paraId="12112DD3" w14:textId="5F2C9F0C" w:rsidR="00032B4F" w:rsidRDefault="00032B4F" w:rsidP="00730830">
      <w:pPr>
        <w:pStyle w:val="Druhrovesmlouvy"/>
      </w:pPr>
      <w:r>
        <w:t xml:space="preserve">Zhotovitel v souladu s ustanoveními </w:t>
      </w:r>
      <w:r w:rsidR="00653015">
        <w:t xml:space="preserve">smlouvy </w:t>
      </w:r>
      <w:r>
        <w:t xml:space="preserve">nebo s pokynem </w:t>
      </w:r>
      <w:r w:rsidR="00653015">
        <w:t xml:space="preserve">objednatele </w:t>
      </w:r>
      <w:r>
        <w:t>zajistí vhodné podmínky pro výkon práce:</w:t>
      </w:r>
    </w:p>
    <w:p w14:paraId="3817A9C8" w14:textId="3AB3EAE6" w:rsidR="00032B4F" w:rsidRDefault="00653015">
      <w:pPr>
        <w:pStyle w:val="Tetrovesmlouvy"/>
      </w:pPr>
      <w:r>
        <w:t>personálu objednatele</w:t>
      </w:r>
      <w:r w:rsidR="00032B4F">
        <w:t>;</w:t>
      </w:r>
    </w:p>
    <w:p w14:paraId="7ED924FC" w14:textId="2347514D" w:rsidR="00032B4F" w:rsidRDefault="00032B4F">
      <w:pPr>
        <w:pStyle w:val="Tetrovesmlouvy"/>
      </w:pPr>
      <w:r>
        <w:t xml:space="preserve">všem dalším </w:t>
      </w:r>
      <w:r w:rsidR="00F603C8">
        <w:t>případným z</w:t>
      </w:r>
      <w:r>
        <w:t xml:space="preserve">hotovitelům najatým </w:t>
      </w:r>
      <w:r w:rsidR="00653015">
        <w:t>objednatelem</w:t>
      </w:r>
      <w:r>
        <w:t>; a</w:t>
      </w:r>
    </w:p>
    <w:p w14:paraId="6B6CD4C0" w14:textId="0206ACA0" w:rsidR="00032B4F" w:rsidRDefault="00032B4F">
      <w:pPr>
        <w:pStyle w:val="Tetrovesmlouvy"/>
      </w:pPr>
      <w:r>
        <w:t>personálu všech právně ustavených orgánů veřejné správy</w:t>
      </w:r>
      <w:r w:rsidR="00D376CB">
        <w:t xml:space="preserve"> </w:t>
      </w:r>
      <w:r w:rsidR="00AD17FD">
        <w:t>v</w:t>
      </w:r>
      <w:r w:rsidR="00F603C8">
        <w:t xml:space="preserve"> rámci výkonu jejich pravomoci</w:t>
      </w:r>
      <w:r>
        <w:t xml:space="preserve">, ať už na </w:t>
      </w:r>
      <w:r w:rsidR="00653015">
        <w:t xml:space="preserve">staveništi </w:t>
      </w:r>
      <w:r>
        <w:t>nebo v jeho okolí.</w:t>
      </w:r>
    </w:p>
    <w:p w14:paraId="492AB7AB" w14:textId="15E0E103" w:rsidR="00032B4F" w:rsidRDefault="00032B4F" w:rsidP="00271F5A">
      <w:pPr>
        <w:pStyle w:val="Druhrovesmlouvy"/>
        <w:rPr>
          <w:b/>
        </w:rPr>
      </w:pPr>
      <w:r>
        <w:t>Zhotovitel bude odpovídat za své činnosti</w:t>
      </w:r>
      <w:r w:rsidR="00653015">
        <w:t xml:space="preserve"> </w:t>
      </w:r>
      <w:r>
        <w:t xml:space="preserve">a bude </w:t>
      </w:r>
      <w:r w:rsidR="00F61717">
        <w:t xml:space="preserve">je </w:t>
      </w:r>
      <w:r>
        <w:t xml:space="preserve">koordinovat s aktivitami jiných </w:t>
      </w:r>
      <w:r w:rsidR="00653015">
        <w:t xml:space="preserve">zhotovitelů </w:t>
      </w:r>
      <w:r>
        <w:t xml:space="preserve">do té míry, jak stanoví </w:t>
      </w:r>
      <w:r w:rsidR="00653015">
        <w:t xml:space="preserve">smluvní </w:t>
      </w:r>
      <w:r>
        <w:t>dokumenty (stanoví-li ji).</w:t>
      </w:r>
    </w:p>
    <w:p w14:paraId="06D506F2" w14:textId="603BA023" w:rsidR="00032B4F" w:rsidRDefault="00032B4F">
      <w:pPr>
        <w:pStyle w:val="Druhrovesmlouvy"/>
        <w:rPr>
          <w:b/>
        </w:rPr>
      </w:pPr>
      <w:r>
        <w:t xml:space="preserve">Jestliže se podle </w:t>
      </w:r>
      <w:r w:rsidR="00653015">
        <w:t>smlouvy</w:t>
      </w:r>
      <w:r w:rsidR="00F61717">
        <w:t xml:space="preserve"> </w:t>
      </w:r>
      <w:r>
        <w:t xml:space="preserve">po </w:t>
      </w:r>
      <w:r w:rsidR="00653015">
        <w:t xml:space="preserve">objednateli </w:t>
      </w:r>
      <w:r>
        <w:t xml:space="preserve">požaduje, aby v souladu s dokumentací </w:t>
      </w:r>
      <w:r w:rsidR="00653015">
        <w:t xml:space="preserve">zhotovitele </w:t>
      </w:r>
      <w:r>
        <w:t xml:space="preserve">umožnil </w:t>
      </w:r>
      <w:r w:rsidR="00653015">
        <w:t xml:space="preserve">zhotoviteli </w:t>
      </w:r>
      <w:r>
        <w:t xml:space="preserve">držbu jakéhokoli základu, konstrukce, </w:t>
      </w:r>
      <w:r w:rsidR="00653015">
        <w:t xml:space="preserve">technologického </w:t>
      </w:r>
      <w:r>
        <w:t xml:space="preserve">zařízení a pomocného zařízení nebo přístupových prostředků, předá </w:t>
      </w:r>
      <w:r w:rsidR="00653015">
        <w:t xml:space="preserve">zhotovitel </w:t>
      </w:r>
      <w:r>
        <w:t xml:space="preserve">náležité dokumenty </w:t>
      </w:r>
      <w:r w:rsidR="00653015">
        <w:t xml:space="preserve">objednateli </w:t>
      </w:r>
      <w:r>
        <w:t xml:space="preserve">v termínu a způsobem, stanoveným dle požadavků </w:t>
      </w:r>
      <w:r w:rsidR="00653015">
        <w:t>objednatele</w:t>
      </w:r>
      <w:r>
        <w:t>.</w:t>
      </w:r>
    </w:p>
    <w:p w14:paraId="35783400" w14:textId="77AF07B5" w:rsidR="00032B4F" w:rsidRDefault="00032B4F" w:rsidP="004B500F">
      <w:pPr>
        <w:pStyle w:val="Druhrovesmlouvy"/>
      </w:pPr>
      <w:r>
        <w:t xml:space="preserve">Vyjma toho, kde </w:t>
      </w:r>
      <w:r w:rsidR="00653015">
        <w:t xml:space="preserve">smluvní </w:t>
      </w:r>
      <w:r>
        <w:t>dokumenty uvádí jinak:</w:t>
      </w:r>
    </w:p>
    <w:p w14:paraId="5F6FC5C8" w14:textId="3BC50EC0" w:rsidR="00032B4F" w:rsidRPr="00122EDC" w:rsidRDefault="1F17F521" w:rsidP="00271F5A">
      <w:pPr>
        <w:pStyle w:val="Tetrovesmlouvy"/>
        <w:rPr>
          <w:szCs w:val="22"/>
        </w:rPr>
      </w:pPr>
      <w:r w:rsidRPr="00122EDC">
        <w:rPr>
          <w:szCs w:val="22"/>
        </w:rPr>
        <w:t xml:space="preserve"> zhotovitel na sebe přebírá nebezpečí změny okolností ve smyslu § 1765 občanského zákoníku, není tedy oprávněn se jednostranně domáhat vůči objednateli obnovení jednání o smlouvě o dílo, resp. podat návrh k soudu na změnu závazku dle § 1766 občanského zákoníku. Možnost dohody obou smluvních stran o změně smlouvy o dílo v případech uvedených v § 1765 občanského zákoníku tím není dotčena</w:t>
      </w:r>
      <w:r w:rsidR="00032B4F" w:rsidRPr="00122EDC">
        <w:t>;</w:t>
      </w:r>
    </w:p>
    <w:p w14:paraId="5E036511" w14:textId="25D624CE" w:rsidR="00032B4F" w:rsidRPr="00122EDC" w:rsidRDefault="1F17F521">
      <w:pPr>
        <w:pStyle w:val="Tetrovesmlouvy"/>
        <w:rPr>
          <w:szCs w:val="22"/>
        </w:rPr>
      </w:pPr>
      <w:r w:rsidRPr="00122EDC">
        <w:rPr>
          <w:szCs w:val="22"/>
        </w:rPr>
        <w:t xml:space="preserve"> zhotovitel na sebe přebírá nebezpečí změny okolností ve smyslu § 2620 občanského zákoníku, není tedy oprávněn se domáhat u soudu vůči objednateli zvýšení ceny díla. </w:t>
      </w:r>
      <w:r w:rsidRPr="00122EDC">
        <w:rPr>
          <w:szCs w:val="22"/>
        </w:rPr>
        <w:lastRenderedPageBreak/>
        <w:t>Možnost dohody obou smluvních stran o změně ceny díla v případech uvedených v § 2620 občanského zákoníku tím není dotčen</w:t>
      </w:r>
      <w:r w:rsidR="00032B4F" w:rsidRPr="00122EDC">
        <w:t>; a</w:t>
      </w:r>
    </w:p>
    <w:p w14:paraId="43492E18" w14:textId="28744C07" w:rsidR="00032B4F" w:rsidRPr="00122EDC" w:rsidRDefault="1F17F521">
      <w:pPr>
        <w:pStyle w:val="Tetrovesmlouvy"/>
        <w:rPr>
          <w:szCs w:val="22"/>
        </w:rPr>
      </w:pPr>
      <w:r w:rsidRPr="00122EDC">
        <w:rPr>
          <w:szCs w:val="22"/>
        </w:rPr>
        <w:t xml:space="preserve"> každá dohoda o změně závazku ze smlouvy o dílo podle tohoto článku OP může být uzavřena pouze při naplnění podmínek stanovených v ustanovení § 222 zákona č. 134/2016 Sb. o zadávání veřejných zakázkách, ve znění pozdějších předpisů, avšak zhotovitel na uzavření takové dohody ani při naplnění těchto zákonných podmínek nemá právní nárok</w:t>
      </w:r>
      <w:r w:rsidR="00032B4F" w:rsidRPr="00122EDC">
        <w:t>.</w:t>
      </w:r>
    </w:p>
    <w:p w14:paraId="697A1E4A" w14:textId="3ABF9BC7" w:rsidR="00032B4F" w:rsidRDefault="00032B4F" w:rsidP="003B6199">
      <w:pPr>
        <w:pStyle w:val="Druhrovesmlouvy"/>
      </w:pPr>
      <w:r>
        <w:t xml:space="preserve">Při provádění </w:t>
      </w:r>
      <w:r w:rsidR="007A1112">
        <w:t xml:space="preserve">stavebních </w:t>
      </w:r>
      <w:r>
        <w:t xml:space="preserve">prací musí </w:t>
      </w:r>
      <w:r w:rsidR="00653015">
        <w:t xml:space="preserve">zhotovitel </w:t>
      </w:r>
      <w:r>
        <w:t>dodržovat požadavky na zajištění bezpečnosti práce.</w:t>
      </w:r>
    </w:p>
    <w:p w14:paraId="0CE8F958" w14:textId="646D4ADA" w:rsidR="00032B4F" w:rsidRDefault="00032B4F" w:rsidP="003B6199">
      <w:pPr>
        <w:pStyle w:val="Druhrovesmlouvy"/>
      </w:pPr>
      <w:r>
        <w:t xml:space="preserve">Jestliže je </w:t>
      </w:r>
      <w:r w:rsidR="00653015">
        <w:t xml:space="preserve">dílo </w:t>
      </w:r>
      <w:r>
        <w:t xml:space="preserve">prováděno zřejmě vadně, je </w:t>
      </w:r>
      <w:r w:rsidR="00653015">
        <w:t xml:space="preserve">zhotovitel </w:t>
      </w:r>
      <w:r>
        <w:t xml:space="preserve">již během jeho provádění povinen na výzvu </w:t>
      </w:r>
      <w:r w:rsidR="00653015">
        <w:t xml:space="preserve">objednatele </w:t>
      </w:r>
      <w:r>
        <w:t xml:space="preserve">okamžitě odstranit nedostatky, které ohrožují bezpečnost stavby, život nebo zdraví pracovníků na stavbě, životní prostředí, nebo v jejichž důsledku hrozí znehodnocení </w:t>
      </w:r>
      <w:r w:rsidR="00A17D17">
        <w:t>díla</w:t>
      </w:r>
      <w:r>
        <w:t>.</w:t>
      </w:r>
      <w:r w:rsidR="00F603C8">
        <w:t xml:space="preserve"> Ustanovení § 2593 občanského zákoníku není dotčeno.</w:t>
      </w:r>
    </w:p>
    <w:p w14:paraId="60B24D21" w14:textId="0F7268C8" w:rsidR="00032B4F" w:rsidRDefault="00032B4F" w:rsidP="003B6199">
      <w:pPr>
        <w:pStyle w:val="Druhrovesmlouvy"/>
      </w:pPr>
      <w:r>
        <w:t xml:space="preserve">Zhotovitel nese odpovědnost za provedení </w:t>
      </w:r>
      <w:r w:rsidR="00F603C8">
        <w:t xml:space="preserve">veškerých </w:t>
      </w:r>
      <w:r>
        <w:t xml:space="preserve">prací podle </w:t>
      </w:r>
      <w:r w:rsidR="00653015">
        <w:t>smlouvy</w:t>
      </w:r>
      <w:r>
        <w:t xml:space="preserve">. Zhotovitel odpovídá za řízení stavby a za pořádek na </w:t>
      </w:r>
      <w:r w:rsidR="00653015">
        <w:t xml:space="preserve">staveništi </w:t>
      </w:r>
      <w:r>
        <w:t xml:space="preserve">(pracovišti a na komunikacích, dotčených </w:t>
      </w:r>
      <w:r w:rsidR="00A17D17">
        <w:t>prováděnými</w:t>
      </w:r>
      <w:r>
        <w:t xml:space="preserve"> pracemi). Zodpovídá rovněž za to, že prováděním </w:t>
      </w:r>
      <w:r w:rsidR="00653015">
        <w:t xml:space="preserve">díla </w:t>
      </w:r>
      <w:r>
        <w:t>nevznikne nepořádek na přilehlých komunikacích a svou činností bude minimalizovat negativní dopady na okolní zástavbu a životní prostředí. Nekvalitní prací a nesprávným</w:t>
      </w:r>
      <w:r w:rsidR="00F603C8">
        <w:t xml:space="preserve"> či neohleduplným</w:t>
      </w:r>
      <w:r>
        <w:t xml:space="preserve"> postupem </w:t>
      </w:r>
      <w:r w:rsidR="00653015">
        <w:t xml:space="preserve">zhotovitele </w:t>
      </w:r>
      <w:r>
        <w:t xml:space="preserve">nesmí být poškozeno dobré jméno </w:t>
      </w:r>
      <w:r w:rsidR="00653015">
        <w:t>objednatele</w:t>
      </w:r>
      <w:r>
        <w:t>.</w:t>
      </w:r>
    </w:p>
    <w:p w14:paraId="3345D29D" w14:textId="6E81FDFD" w:rsidR="00032B4F" w:rsidRDefault="00032B4F" w:rsidP="003B6199">
      <w:pPr>
        <w:pStyle w:val="Druhrovesmlouvy"/>
      </w:pPr>
      <w:r>
        <w:t xml:space="preserve">Má-li </w:t>
      </w:r>
      <w:r w:rsidR="00653015">
        <w:t xml:space="preserve">zhotovitel </w:t>
      </w:r>
      <w:r>
        <w:t>připomínky k</w:t>
      </w:r>
      <w:r w:rsidR="00A17D17">
        <w:t> projektové dokumentaci/technické specifikaci, případně smlouvou</w:t>
      </w:r>
      <w:r>
        <w:t xml:space="preserve"> stanoveným druhům prací a způsobům jejich provedení (např. z hlediska předpisů bezpečnosti práce), ke kvalitě </w:t>
      </w:r>
      <w:r w:rsidR="00653015">
        <w:t>materiálů</w:t>
      </w:r>
      <w:r w:rsidR="00A17D17">
        <w:t>, technologického zařízení</w:t>
      </w:r>
      <w:r w:rsidR="00653015">
        <w:t xml:space="preserve"> </w:t>
      </w:r>
      <w:r>
        <w:t xml:space="preserve">a </w:t>
      </w:r>
      <w:r w:rsidR="00A17D17">
        <w:t>komponentů</w:t>
      </w:r>
      <w:r>
        <w:t xml:space="preserve"> dodaných </w:t>
      </w:r>
      <w:r w:rsidR="00653015">
        <w:t>objednatelem</w:t>
      </w:r>
      <w:r>
        <w:t xml:space="preserve">, popř. ke kvalitě prací ostatních </w:t>
      </w:r>
      <w:r w:rsidR="00653015">
        <w:t>zhotovitelů</w:t>
      </w:r>
      <w:r>
        <w:t>, na které navazuje, musí je neprodleně</w:t>
      </w:r>
      <w:r w:rsidR="00A17D17">
        <w:t xml:space="preserve"> objednateli</w:t>
      </w:r>
      <w:r>
        <w:t xml:space="preserve"> </w:t>
      </w:r>
      <w:r w:rsidR="005C4A89">
        <w:t>písemně sdělit</w:t>
      </w:r>
      <w:r>
        <w:t>. Objednatel se vyjádří rovněž písemně.</w:t>
      </w:r>
      <w:r w:rsidR="00B32095">
        <w:t xml:space="preserve"> Pokud </w:t>
      </w:r>
      <w:r w:rsidR="00653015">
        <w:t xml:space="preserve">objednatel </w:t>
      </w:r>
      <w:r w:rsidR="00B32095">
        <w:t xml:space="preserve">trvá na splnění </w:t>
      </w:r>
      <w:r w:rsidR="00A17D17">
        <w:t>smluvními dokumenty</w:t>
      </w:r>
      <w:r w:rsidR="00B32095">
        <w:t xml:space="preserve"> předpokládaných druzích prací a způsobech jejich provedení, na použití vytýkaných </w:t>
      </w:r>
      <w:r w:rsidR="00653015">
        <w:t xml:space="preserve">materiálů </w:t>
      </w:r>
      <w:r w:rsidR="00B32095">
        <w:t xml:space="preserve">a </w:t>
      </w:r>
      <w:r w:rsidR="00A17D17">
        <w:t>komponentů</w:t>
      </w:r>
      <w:r w:rsidR="00B32095">
        <w:t xml:space="preserve">, popř. má za to, že kvalita prací ostatních </w:t>
      </w:r>
      <w:r w:rsidR="00653015">
        <w:t xml:space="preserve">zhotovitelů </w:t>
      </w:r>
      <w:r w:rsidR="00B32095">
        <w:t xml:space="preserve">je adekvátní, neodpovídá </w:t>
      </w:r>
      <w:r w:rsidR="00653015">
        <w:t xml:space="preserve">zhotovitel </w:t>
      </w:r>
      <w:r w:rsidR="00B32095">
        <w:t>za případné vady plnění v případě, že se jeho připomínky posléze ukáží jako důvodné.</w:t>
      </w:r>
    </w:p>
    <w:p w14:paraId="18ADB2E5" w14:textId="4D6FCC80" w:rsidR="00032B4F" w:rsidRDefault="00032B4F" w:rsidP="003B6199">
      <w:pPr>
        <w:pStyle w:val="Druhrovesmlouvy"/>
      </w:pPr>
      <w:r>
        <w:t>Vešker</w:t>
      </w:r>
      <w:r w:rsidR="00B530AE">
        <w:t>á dodaná technologická zařízení a materiály budou nové, nepoužité a nepoškozené</w:t>
      </w:r>
      <w:r>
        <w:t>, odpovídající technickým normám, dohodnutým podmínkám a projektové dokumentaci.</w:t>
      </w:r>
    </w:p>
    <w:p w14:paraId="5AB4B735" w14:textId="73195C9C" w:rsidR="00032B4F" w:rsidRDefault="00032B4F" w:rsidP="003B6199">
      <w:pPr>
        <w:pStyle w:val="Druhrovesmlouvy"/>
      </w:pPr>
      <w:r>
        <w:t xml:space="preserve">Zhotovitel je povinen provedené stavební práce, zařizovací předměty a výrobky chránit před poškozením a krádežemi až do jejich převzetí </w:t>
      </w:r>
      <w:r w:rsidR="00653015">
        <w:t xml:space="preserve">objednatelem </w:t>
      </w:r>
      <w:r>
        <w:t xml:space="preserve">a řádně o ně pečovat do vydání kolaudačního souhlasu, pokud toto bezprostředně navazuje na předání a převzetí </w:t>
      </w:r>
      <w:r w:rsidR="00653015">
        <w:t>díla</w:t>
      </w:r>
      <w:r>
        <w:t xml:space="preserve">, v ostatních případech do předání a převzetí </w:t>
      </w:r>
      <w:r w:rsidR="00653015">
        <w:t>díla</w:t>
      </w:r>
      <w:r>
        <w:t xml:space="preserve">. Jestliže se při provádění stavebních prací narazí na archeologické nálezy nebo jiné cennosti, musí </w:t>
      </w:r>
      <w:r w:rsidR="00653015">
        <w:t xml:space="preserve">zhotovitel </w:t>
      </w:r>
      <w:r>
        <w:t xml:space="preserve">ihned </w:t>
      </w:r>
      <w:r w:rsidR="00653015">
        <w:t xml:space="preserve">objednateli </w:t>
      </w:r>
      <w:r>
        <w:t>nález oznámit a pokračovat v práci teprve podle jeho pokynů.</w:t>
      </w:r>
    </w:p>
    <w:p w14:paraId="61E5590C" w14:textId="109582AF" w:rsidR="00032B4F" w:rsidRDefault="00032B4F" w:rsidP="003B6199">
      <w:pPr>
        <w:pStyle w:val="Druhrovesmlouvy"/>
      </w:pPr>
      <w:r>
        <w:t xml:space="preserve">Zhotovitel je povinen poskytovat </w:t>
      </w:r>
      <w:r w:rsidR="00653015">
        <w:t xml:space="preserve">objednateli </w:t>
      </w:r>
      <w:r>
        <w:t xml:space="preserve">všechny potřebné informace, které mohou mít vliv na organizaci provádění </w:t>
      </w:r>
      <w:r w:rsidR="00653015">
        <w:t xml:space="preserve">díla </w:t>
      </w:r>
      <w:r>
        <w:t xml:space="preserve">a respektovat pokyny v rámci povinností, které jsou vymezeny těmito </w:t>
      </w:r>
      <w:r w:rsidR="005C4BEF">
        <w:t>OP</w:t>
      </w:r>
      <w:r>
        <w:t>.</w:t>
      </w:r>
    </w:p>
    <w:p w14:paraId="369617AC" w14:textId="36A247C8" w:rsidR="00032B4F" w:rsidRDefault="00032B4F" w:rsidP="003B6199">
      <w:pPr>
        <w:pStyle w:val="Druhrovesmlouvy"/>
      </w:pPr>
      <w:r>
        <w:t xml:space="preserve">Zhotovitel je povinen vysílat na kontrolní dny a kontrolní prohlídky </w:t>
      </w:r>
      <w:r w:rsidR="00653015">
        <w:t>díla zástupce zhotovitele</w:t>
      </w:r>
      <w:r>
        <w:t xml:space="preserve">, který je oprávněn učinit všechna opatření, týkající se provádění </w:t>
      </w:r>
      <w:r w:rsidR="00653015">
        <w:t>díla</w:t>
      </w:r>
      <w:r>
        <w:t>.</w:t>
      </w:r>
    </w:p>
    <w:p w14:paraId="3716F40E" w14:textId="7E75E7EC" w:rsidR="00032B4F" w:rsidRDefault="00032B4F" w:rsidP="003B6199">
      <w:pPr>
        <w:pStyle w:val="Druhrovesmlouvy"/>
      </w:pPr>
      <w:r>
        <w:t xml:space="preserve">Zhotovitel se zavazuje k součinnosti při kontrolách ze strany </w:t>
      </w:r>
      <w:r w:rsidR="00653015">
        <w:t>objednatele</w:t>
      </w:r>
      <w:r>
        <w:t xml:space="preserve">, které se týkají dodržování závazků </w:t>
      </w:r>
      <w:r w:rsidR="00653015">
        <w:t>zhotovitele</w:t>
      </w:r>
      <w:r>
        <w:t>.</w:t>
      </w:r>
    </w:p>
    <w:p w14:paraId="069D9D5F" w14:textId="57A29D09" w:rsidR="00032B4F" w:rsidRDefault="00032B4F" w:rsidP="003B6199">
      <w:pPr>
        <w:pStyle w:val="Druhrovesmlouvy"/>
      </w:pPr>
      <w:r>
        <w:lastRenderedPageBreak/>
        <w:t xml:space="preserve">Zápisy z kontrolních dnů a z prohlídek stavby předá </w:t>
      </w:r>
      <w:r w:rsidR="00653015">
        <w:t>objednatel zhotoviteli</w:t>
      </w:r>
      <w:r>
        <w:t>. Ustanovení obsažená v zápisech jsou závazná.</w:t>
      </w:r>
    </w:p>
    <w:p w14:paraId="67AB08A5" w14:textId="2EFAA0DD" w:rsidR="00032B4F" w:rsidRDefault="00032B4F" w:rsidP="003B6199">
      <w:pPr>
        <w:pStyle w:val="Druhrovesmlouvy"/>
      </w:pPr>
      <w:r>
        <w:t xml:space="preserve">Zhotovitel je povinen podřizovat se instrukcím </w:t>
      </w:r>
      <w:r w:rsidR="00653015">
        <w:t xml:space="preserve">objednatele </w:t>
      </w:r>
      <w:r>
        <w:t xml:space="preserve">a předávat včas a v potřebných termínech </w:t>
      </w:r>
      <w:r w:rsidR="00653015">
        <w:t xml:space="preserve">objednateli </w:t>
      </w:r>
      <w:r>
        <w:t xml:space="preserve">veškeré náležitosti v souladu se </w:t>
      </w:r>
      <w:r w:rsidR="00653015">
        <w:t xml:space="preserve">smlouvou </w:t>
      </w:r>
      <w:r>
        <w:t>nebo vyplývající ze zápisů z kontrolních dnů.</w:t>
      </w:r>
      <w:r w:rsidR="005C4BEF">
        <w:t xml:space="preserve"> Ustanovení § 2594 a § 2595 občanského zákoníku tímto nejsou dotčena.</w:t>
      </w:r>
    </w:p>
    <w:p w14:paraId="2777988E" w14:textId="49C6DF22" w:rsidR="00032B4F" w:rsidRDefault="00032B4F" w:rsidP="003B6199">
      <w:pPr>
        <w:pStyle w:val="Druhrovesmlouvy"/>
      </w:pPr>
      <w:r>
        <w:t xml:space="preserve">Zhotovitel se zavazuje dodržovat platební povinnost vůči svým </w:t>
      </w:r>
      <w:r w:rsidR="00653015">
        <w:t>poddodavatelům</w:t>
      </w:r>
      <w:r>
        <w:t>.</w:t>
      </w:r>
    </w:p>
    <w:p w14:paraId="322447AB" w14:textId="13F448A8" w:rsidR="00032B4F" w:rsidRDefault="00032B4F" w:rsidP="003B6199">
      <w:pPr>
        <w:pStyle w:val="Druhrovesmlouvy"/>
      </w:pPr>
      <w:r>
        <w:t xml:space="preserve">Pokud si </w:t>
      </w:r>
      <w:r w:rsidR="00653015">
        <w:t xml:space="preserve">zhotovitel díla </w:t>
      </w:r>
      <w:r>
        <w:t xml:space="preserve">bude zajišťovat jakoukoliv dokumentaci potřebnou pro provedení </w:t>
      </w:r>
      <w:r w:rsidR="00653015">
        <w:t>díla</w:t>
      </w:r>
      <w:r>
        <w:t xml:space="preserve">, předá dvě vyhotovení dokumentace </w:t>
      </w:r>
      <w:r w:rsidR="00653015">
        <w:t xml:space="preserve">objednateli </w:t>
      </w:r>
      <w:r>
        <w:t>a jeho případné připomínky k této dokumentaci se zavazuje akceptovat.</w:t>
      </w:r>
    </w:p>
    <w:p w14:paraId="34DE3AEC" w14:textId="30312DEC" w:rsidR="00032B4F" w:rsidRDefault="00032B4F" w:rsidP="00CE02F7">
      <w:pPr>
        <w:pStyle w:val="Druhrovesmlouvy"/>
      </w:pPr>
      <w:bookmarkStart w:id="52" w:name="_Toc333405987"/>
      <w:r>
        <w:t xml:space="preserve">Zhotovitel zajistí dodání </w:t>
      </w:r>
      <w:r w:rsidR="00653015">
        <w:t xml:space="preserve">technologického </w:t>
      </w:r>
      <w:r>
        <w:t xml:space="preserve">zařízení, vyrobí a zpracuje </w:t>
      </w:r>
      <w:r w:rsidR="00653015">
        <w:t xml:space="preserve">materiály </w:t>
      </w:r>
      <w:r>
        <w:t xml:space="preserve">a zajistí další provedení </w:t>
      </w:r>
      <w:r w:rsidR="00653015">
        <w:t>díla</w:t>
      </w:r>
      <w:r>
        <w:t>:</w:t>
      </w:r>
    </w:p>
    <w:p w14:paraId="4C87345E" w14:textId="69BB796B" w:rsidR="00032B4F" w:rsidRDefault="00032B4F">
      <w:pPr>
        <w:pStyle w:val="Tetrovesmlouvy"/>
      </w:pPr>
      <w:r>
        <w:t xml:space="preserve">způsobem uvedeným ve </w:t>
      </w:r>
      <w:r w:rsidR="00653015">
        <w:t xml:space="preserve">smluvních </w:t>
      </w:r>
      <w:r>
        <w:t>dokumentech (je-li v nich stanoven);</w:t>
      </w:r>
    </w:p>
    <w:p w14:paraId="79F0E2AC" w14:textId="77777777" w:rsidR="00032B4F" w:rsidRDefault="00032B4F">
      <w:pPr>
        <w:pStyle w:val="Tetrovesmlouvy"/>
      </w:pPr>
      <w:r>
        <w:t>odborně a pečlivě, v souladu s uznávanými osvědčenými postupy; a</w:t>
      </w:r>
    </w:p>
    <w:p w14:paraId="2934C93C" w14:textId="01D617D2" w:rsidR="00032B4F" w:rsidRDefault="00032B4F">
      <w:pPr>
        <w:pStyle w:val="Tetrovesmlouvy"/>
      </w:pPr>
      <w:r>
        <w:t xml:space="preserve">za pomoci vhodně vybavených </w:t>
      </w:r>
      <w:r w:rsidR="00BF7A98">
        <w:t xml:space="preserve">technologických </w:t>
      </w:r>
      <w:r>
        <w:t xml:space="preserve">zařízení a bezpečných a vhodných </w:t>
      </w:r>
      <w:r w:rsidR="00BF7A98">
        <w:t>materiálů</w:t>
      </w:r>
      <w:r>
        <w:t xml:space="preserve">, vyjma případů, kdy </w:t>
      </w:r>
      <w:r w:rsidR="00BF7A98">
        <w:t xml:space="preserve">smluvní </w:t>
      </w:r>
      <w:r>
        <w:t>dokumenty stanoví jinak.</w:t>
      </w:r>
    </w:p>
    <w:p w14:paraId="6918DA3C" w14:textId="1C082D27" w:rsidR="00032B4F" w:rsidRPr="00456627" w:rsidRDefault="00032B4F" w:rsidP="00456627">
      <w:pPr>
        <w:pStyle w:val="Druhrovesmlouvy"/>
      </w:pPr>
      <w:r w:rsidRPr="00456627">
        <w:t xml:space="preserve">Zhotovitel předloží </w:t>
      </w:r>
      <w:r w:rsidR="00BF7A98">
        <w:t>o</w:t>
      </w:r>
      <w:r w:rsidR="00BF7A98" w:rsidRPr="00456627">
        <w:t xml:space="preserve">bjednateli </w:t>
      </w:r>
      <w:r w:rsidRPr="00456627">
        <w:t xml:space="preserve">k přezkoumání </w:t>
      </w:r>
      <w:r>
        <w:t xml:space="preserve">v dostatečném předstihu </w:t>
      </w:r>
      <w:r w:rsidRPr="00456627">
        <w:t xml:space="preserve">vzorky </w:t>
      </w:r>
      <w:r w:rsidR="00BF7A98">
        <w:t>m</w:t>
      </w:r>
      <w:r w:rsidR="00BF7A98" w:rsidRPr="00456627">
        <w:t xml:space="preserve">ateriálů </w:t>
      </w:r>
      <w:r w:rsidRPr="00456627">
        <w:t>a odpovídající informace</w:t>
      </w:r>
      <w:r>
        <w:t xml:space="preserve"> o nich (zejména o jejich jakosti</w:t>
      </w:r>
      <w:r w:rsidR="00AA453B">
        <w:t>, složení, původu a atestech</w:t>
      </w:r>
      <w:r>
        <w:t>)</w:t>
      </w:r>
      <w:r w:rsidRPr="00456627">
        <w:t xml:space="preserve">, a to v souladu se </w:t>
      </w:r>
      <w:r w:rsidR="00BF7A98">
        <w:t>s</w:t>
      </w:r>
      <w:r w:rsidR="00BF7A98" w:rsidRPr="00456627">
        <w:t xml:space="preserve">mluvními </w:t>
      </w:r>
      <w:r w:rsidRPr="00456627">
        <w:t xml:space="preserve">dokumenty a na náklady </w:t>
      </w:r>
      <w:r w:rsidR="00BF7A98">
        <w:t>z</w:t>
      </w:r>
      <w:r w:rsidR="00BF7A98" w:rsidRPr="00456627">
        <w:t>hotovitele</w:t>
      </w:r>
      <w:r w:rsidRPr="00456627">
        <w:t xml:space="preserve">. Na každém vzorku bude vyznačen původ a zamýšlené použití v rámci </w:t>
      </w:r>
      <w:r w:rsidR="00BF7A98">
        <w:t>d</w:t>
      </w:r>
      <w:r w:rsidR="00BF7A98" w:rsidRPr="00456627">
        <w:t>íla</w:t>
      </w:r>
      <w:r w:rsidRPr="00456627">
        <w:t>.</w:t>
      </w:r>
    </w:p>
    <w:p w14:paraId="79792F06" w14:textId="77777777" w:rsidR="00032B4F" w:rsidRDefault="00032B4F" w:rsidP="009B0D77">
      <w:pPr>
        <w:pStyle w:val="PrvnrovesmlouvyNadpis"/>
      </w:pPr>
      <w:bookmarkStart w:id="53" w:name="_Toc333840971"/>
      <w:r>
        <w:t>Stavební deník</w:t>
      </w:r>
      <w:bookmarkEnd w:id="52"/>
      <w:bookmarkEnd w:id="53"/>
    </w:p>
    <w:p w14:paraId="390DE35B" w14:textId="76847BE8" w:rsidR="00032B4F" w:rsidRDefault="00032B4F" w:rsidP="00DB3958">
      <w:pPr>
        <w:pStyle w:val="Druhrovesmlouvy"/>
      </w:pPr>
      <w:r w:rsidRPr="00DB52D0">
        <w:t>Zhotovitel</w:t>
      </w:r>
      <w:r>
        <w:t xml:space="preserve"> je povinen ode dne převzetí </w:t>
      </w:r>
      <w:r w:rsidR="00BF7A98">
        <w:t xml:space="preserve">staveniště </w:t>
      </w:r>
      <w:r>
        <w:t>vést na stavbě stavební deník</w:t>
      </w:r>
      <w:r w:rsidR="00DB52D0">
        <w:t xml:space="preserve"> podle běžných zvyklostí</w:t>
      </w:r>
      <w:r w:rsidR="00AA453B">
        <w:t>.</w:t>
      </w:r>
      <w:r>
        <w:t xml:space="preserve"> Do deníku se zapisují všechny skutečnosti rozhodné pro plnění </w:t>
      </w:r>
      <w:r w:rsidR="00BF7A98">
        <w:t>smlouvy</w:t>
      </w:r>
      <w:r>
        <w:t>, zejména údaje o časovém postupu prací a o překážkách, které brání jejich plynulému postupu. Objednatel je povinen sledovat obsah zápisů v deníku a k zápisům připojovat svá stanoviska.</w:t>
      </w:r>
    </w:p>
    <w:p w14:paraId="64D7DC5E" w14:textId="5FECF452" w:rsidR="00032B4F" w:rsidRDefault="00032B4F" w:rsidP="009B0D77">
      <w:pPr>
        <w:pStyle w:val="Druhrovesmlouvy"/>
      </w:pPr>
      <w:r>
        <w:t xml:space="preserve">Vedení stavebního deníku se bude řídit </w:t>
      </w:r>
      <w:r w:rsidR="00DB52D0">
        <w:t>analogicky</w:t>
      </w:r>
      <w:r>
        <w:t xml:space="preserve"> § 157 odst. 4 </w:t>
      </w:r>
      <w:r w:rsidR="00BF7A98">
        <w:t xml:space="preserve">stavebního </w:t>
      </w:r>
      <w:r>
        <w:t xml:space="preserve">zákona </w:t>
      </w:r>
      <w:r w:rsidR="00DB52D0">
        <w:t xml:space="preserve">č. 183/2006 Sb., příp. § 166 odst. 4 stavebního zákona č. 283/2021 Sb., </w:t>
      </w:r>
      <w:r>
        <w:t>a příslušnými obecně platnými prováděcími předpisy, především vyhláškou č. 499/2006 Sb. § 6 (</w:t>
      </w:r>
      <w:r w:rsidR="00BF7A98">
        <w:t xml:space="preserve">obsahové </w:t>
      </w:r>
      <w:r>
        <w:t xml:space="preserve">náležitosti stavebního deníku a jednoduchého záznamu o stavbě a způsob jejich vedení stanoví příloha č. </w:t>
      </w:r>
      <w:r w:rsidR="00C67ED1">
        <w:t>9</w:t>
      </w:r>
      <w:r>
        <w:t xml:space="preserve"> k této vyhlášce).</w:t>
      </w:r>
    </w:p>
    <w:p w14:paraId="482DF8D6" w14:textId="64A16FAE" w:rsidR="00032B4F" w:rsidRDefault="00032B4F" w:rsidP="009B0D77">
      <w:pPr>
        <w:pStyle w:val="Druhrovesmlouvy"/>
      </w:pPr>
      <w:r>
        <w:t>Je zakázáno zápisy v deníku přepisovat, škrtat a nelze z</w:t>
      </w:r>
      <w:r w:rsidR="00E53460">
        <w:t> </w:t>
      </w:r>
      <w:r>
        <w:t>něj</w:t>
      </w:r>
      <w:r w:rsidR="00E53460">
        <w:t xml:space="preserve"> též</w:t>
      </w:r>
      <w:r>
        <w:t xml:space="preserve"> vytrhávat originály jednotlivých stránek. Vedení deníku končí dnem odstranění poslední vady oznámené (reklamované) v </w:t>
      </w:r>
      <w:r w:rsidR="00BF7A98">
        <w:t>protokol</w:t>
      </w:r>
      <w:r w:rsidR="00E53460">
        <w:t>u</w:t>
      </w:r>
      <w:r w:rsidR="00BF7A98">
        <w:t xml:space="preserve"> </w:t>
      </w:r>
      <w:r>
        <w:t xml:space="preserve">o předání a převzetí </w:t>
      </w:r>
      <w:r w:rsidR="00BF7A98">
        <w:t>díla</w:t>
      </w:r>
      <w:r>
        <w:t xml:space="preserve">. </w:t>
      </w:r>
    </w:p>
    <w:p w14:paraId="26AFF8CB" w14:textId="1B4FC5F5" w:rsidR="00032B4F" w:rsidRDefault="00E53460" w:rsidP="009B0D77">
      <w:pPr>
        <w:pStyle w:val="Druhrovesmlouvy"/>
      </w:pPr>
      <w:r>
        <w:t>Po definitivním skončení díla zhotovitel</w:t>
      </w:r>
      <w:r w:rsidR="00032B4F">
        <w:t xml:space="preserve"> předá originál stavebního deníku </w:t>
      </w:r>
      <w:r w:rsidR="00BF7A98">
        <w:t>objednateli</w:t>
      </w:r>
      <w:r w:rsidR="00032B4F">
        <w:t xml:space="preserve">, který zajišťuje </w:t>
      </w:r>
      <w:r>
        <w:t xml:space="preserve">jeho </w:t>
      </w:r>
      <w:r w:rsidR="00032B4F">
        <w:t>archivaci 10 let.</w:t>
      </w:r>
    </w:p>
    <w:p w14:paraId="47E84F6C" w14:textId="31D3FF67" w:rsidR="00032B4F" w:rsidRPr="0083011D" w:rsidRDefault="00032B4F" w:rsidP="00F2650B">
      <w:pPr>
        <w:pStyle w:val="Druhrovesmlouvy"/>
      </w:pPr>
      <w:r>
        <w:t>Zhotovitel</w:t>
      </w:r>
      <w:r w:rsidRPr="0083011D">
        <w:t xml:space="preserve"> je povinen archivovat všechny relevantní dokumenty a záznamy vztahující se k předmětu </w:t>
      </w:r>
      <w:r w:rsidR="00BF7A98">
        <w:t>s</w:t>
      </w:r>
      <w:r w:rsidR="00BF7A98" w:rsidRPr="0083011D">
        <w:t xml:space="preserve">mlouvy </w:t>
      </w:r>
      <w:r w:rsidRPr="0083011D">
        <w:t xml:space="preserve">po dobu 15 let od předání </w:t>
      </w:r>
      <w:r w:rsidR="00BF7A98">
        <w:t>díla objednatel</w:t>
      </w:r>
      <w:r w:rsidR="00BF7A98" w:rsidRPr="0083011D">
        <w:t>i</w:t>
      </w:r>
      <w:r w:rsidRPr="0083011D">
        <w:t>.</w:t>
      </w:r>
    </w:p>
    <w:p w14:paraId="363BCD9C" w14:textId="77777777" w:rsidR="00032B4F" w:rsidRDefault="00032B4F" w:rsidP="00B174F0">
      <w:pPr>
        <w:pStyle w:val="PrvnrovesmlouvyNadpis"/>
      </w:pPr>
      <w:bookmarkStart w:id="54" w:name="_Toc333405988"/>
      <w:bookmarkStart w:id="55" w:name="_Toc333840972"/>
      <w:r>
        <w:t>Technický dozor Objednatele</w:t>
      </w:r>
      <w:bookmarkEnd w:id="54"/>
      <w:bookmarkEnd w:id="55"/>
    </w:p>
    <w:p w14:paraId="2F4B9850" w14:textId="36C15255" w:rsidR="00032B4F" w:rsidRDefault="00032B4F" w:rsidP="00B174F0">
      <w:pPr>
        <w:pStyle w:val="Druhrovesmlouvy"/>
      </w:pPr>
      <w:r>
        <w:t xml:space="preserve">Objednatel má právo vykonávat na stavbě dozor, a to osobou vykonávající technický dozor </w:t>
      </w:r>
      <w:r w:rsidR="00BF7A98">
        <w:t xml:space="preserve">objednatele </w:t>
      </w:r>
      <w:r>
        <w:t xml:space="preserve">podle § 153 odst. 2 </w:t>
      </w:r>
      <w:r w:rsidR="00BF7A98">
        <w:t xml:space="preserve">stavebního </w:t>
      </w:r>
      <w:r>
        <w:t xml:space="preserve">zákona </w:t>
      </w:r>
      <w:r w:rsidR="00E53460">
        <w:t xml:space="preserve">č. 183/2006 Sb., příp. § 164 odst. 2 stavebního </w:t>
      </w:r>
      <w:r w:rsidR="00E53460">
        <w:lastRenderedPageBreak/>
        <w:t xml:space="preserve">zákona č. 283/2021 Sb. </w:t>
      </w:r>
      <w:r>
        <w:t xml:space="preserve">a v jeho průběhu zejména sledovat, zda </w:t>
      </w:r>
      <w:r w:rsidR="005C4A89">
        <w:t xml:space="preserve">jsou </w:t>
      </w:r>
      <w:r>
        <w:t xml:space="preserve">práce prováděny podle projektové dokumentace, podle smluvených podmínek technických norem a jiných právních předpisů a v souladu s rozhodnutími správních orgánů. </w:t>
      </w:r>
    </w:p>
    <w:p w14:paraId="021F0936" w14:textId="79809EBA" w:rsidR="00032B4F" w:rsidRDefault="00032B4F" w:rsidP="00934FA3">
      <w:pPr>
        <w:pStyle w:val="Druhrovesmlouvy"/>
      </w:pPr>
      <w:r>
        <w:t xml:space="preserve">Personál </w:t>
      </w:r>
      <w:r w:rsidR="00BF7A98">
        <w:t xml:space="preserve">objednatele </w:t>
      </w:r>
      <w:r>
        <w:t>bude vždy, když to bude přiměřené:</w:t>
      </w:r>
    </w:p>
    <w:p w14:paraId="7BB10F6A" w14:textId="4646EB09" w:rsidR="00032B4F" w:rsidRDefault="00032B4F">
      <w:pPr>
        <w:pStyle w:val="Tetrovesmlouvy"/>
      </w:pPr>
      <w:r>
        <w:t xml:space="preserve">mít plný přístup do všech částí </w:t>
      </w:r>
      <w:r w:rsidR="00BF7A98">
        <w:t xml:space="preserve">staveniště </w:t>
      </w:r>
      <w:r>
        <w:t xml:space="preserve">a na všechna místa, z nichž se získávají přírodní </w:t>
      </w:r>
      <w:r w:rsidR="00BF7A98">
        <w:t>materiály</w:t>
      </w:r>
      <w:r>
        <w:t>; a</w:t>
      </w:r>
    </w:p>
    <w:p w14:paraId="52A95B8E" w14:textId="2FB432D9" w:rsidR="00032B4F" w:rsidRDefault="00032B4F">
      <w:pPr>
        <w:pStyle w:val="Tetrovesmlouvy"/>
      </w:pPr>
      <w:r>
        <w:t xml:space="preserve">během výroby, zpracování a výstavby (na </w:t>
      </w:r>
      <w:r w:rsidR="00BF7A98">
        <w:t xml:space="preserve">staveništi </w:t>
      </w:r>
      <w:r>
        <w:t xml:space="preserve">a v míře stanovené </w:t>
      </w:r>
      <w:r w:rsidR="00BF7A98">
        <w:t xml:space="preserve">smlouvou </w:t>
      </w:r>
      <w:r>
        <w:t>i jinde), mít právo zkoumat, kontrolovat, měřit</w:t>
      </w:r>
      <w:r w:rsidR="005C4A89">
        <w:t>,</w:t>
      </w:r>
      <w:r>
        <w:t xml:space="preserve"> zkoušet </w:t>
      </w:r>
      <w:r w:rsidR="00BF7A98">
        <w:t xml:space="preserve">materiály </w:t>
      </w:r>
      <w:r>
        <w:t>a odborné provedení</w:t>
      </w:r>
      <w:r w:rsidR="005C4A89">
        <w:t>,</w:t>
      </w:r>
      <w:r>
        <w:t xml:space="preserve"> </w:t>
      </w:r>
      <w:r w:rsidR="00E53460">
        <w:t xml:space="preserve">a </w:t>
      </w:r>
      <w:r>
        <w:t xml:space="preserve">kontrolovat postup výroby </w:t>
      </w:r>
      <w:r w:rsidR="00BF7A98">
        <w:t xml:space="preserve">technologických </w:t>
      </w:r>
      <w:r>
        <w:t xml:space="preserve">zařízení a výrobu a zpracování </w:t>
      </w:r>
      <w:r w:rsidR="00BF7A98">
        <w:t>materiálů</w:t>
      </w:r>
      <w:r>
        <w:t>.</w:t>
      </w:r>
    </w:p>
    <w:p w14:paraId="462A45B4" w14:textId="3FB542F4" w:rsidR="00032B4F" w:rsidRDefault="00032B4F" w:rsidP="00934FA3">
      <w:pPr>
        <w:pStyle w:val="Druhrovesmlouvy"/>
      </w:pPr>
      <w:r>
        <w:t xml:space="preserve">Zhotovitel dá </w:t>
      </w:r>
      <w:r w:rsidR="00BF7A98">
        <w:t xml:space="preserve">personálu objednatele </w:t>
      </w:r>
      <w:r>
        <w:t xml:space="preserve">plný prostor k provádění těchto činností, včetně toho, že mu zajistí přístup a poskytne zařízení, povolení a bezpečnostní vybavení. Žádná z těchto činností </w:t>
      </w:r>
      <w:r w:rsidR="00BF7A98">
        <w:t xml:space="preserve">zhotovitele </w:t>
      </w:r>
      <w:r>
        <w:t>nezbavuje žádné z jeho povinnost</w:t>
      </w:r>
      <w:r w:rsidR="00DC3060">
        <w:t>í</w:t>
      </w:r>
      <w:r>
        <w:t xml:space="preserve"> a odpovědnost</w:t>
      </w:r>
      <w:r w:rsidR="00DC3060">
        <w:t>í</w:t>
      </w:r>
      <w:r>
        <w:t>.</w:t>
      </w:r>
    </w:p>
    <w:p w14:paraId="5EC0F28A" w14:textId="4FB789F7" w:rsidR="00032B4F" w:rsidRDefault="00032B4F" w:rsidP="00934FA3">
      <w:pPr>
        <w:pStyle w:val="Druhrovesmlouvy"/>
      </w:pPr>
      <w:r>
        <w:t xml:space="preserve">U prací, které je </w:t>
      </w:r>
      <w:r w:rsidR="00BF7A98">
        <w:t xml:space="preserve">personál objednatele </w:t>
      </w:r>
      <w:r>
        <w:t xml:space="preserve">oprávněn zkoumat, kontrolovat, měřit a/nebo zkoušet </w:t>
      </w:r>
      <w:r w:rsidR="00BF7A98">
        <w:t>zhotovitel objednateli</w:t>
      </w:r>
      <w:r>
        <w:t xml:space="preserve">, kdykoli bude nějaká práce hotova a před tím, než bude zakryta, odstraněna z dohledu nebo zabalena k uskladnění či převozu, tuto skutečnost oznámí. Objednatel poté bez zbytečného prodlení buď provede šetření, kontrolu, měření nebo zkoušení, nebo okamžitě oznámí </w:t>
      </w:r>
      <w:r w:rsidR="00BF7A98">
        <w:t>zhotoviteli</w:t>
      </w:r>
      <w:r>
        <w:t xml:space="preserve">, že nepožaduje, aby se tak stalo. Jestliže </w:t>
      </w:r>
      <w:r w:rsidR="00BF7A98">
        <w:t xml:space="preserve">zhotovitel </w:t>
      </w:r>
      <w:r>
        <w:t xml:space="preserve">takové oznámení neučiní, pak jestliže a jakmile to od něj </w:t>
      </w:r>
      <w:r w:rsidR="00BF7A98">
        <w:t xml:space="preserve">objednatel </w:t>
      </w:r>
      <w:r>
        <w:t>bude vyžadovat, na vlastní náklady odkryje danou práci a následně ji navrátí do původního stavu a vyspraví.</w:t>
      </w:r>
    </w:p>
    <w:p w14:paraId="2B258468" w14:textId="615F4C0C" w:rsidR="00032B4F" w:rsidRDefault="00032B4F" w:rsidP="00372982">
      <w:pPr>
        <w:pStyle w:val="Druhrovesmlouvy"/>
        <w:rPr>
          <w:rFonts w:cs="Arial"/>
          <w:sz w:val="20"/>
        </w:rPr>
      </w:pPr>
      <w:r>
        <w:t xml:space="preserve">Pro všechny zkoušky uvedené ve </w:t>
      </w:r>
      <w:r w:rsidR="00BF7A98">
        <w:t xml:space="preserve">smluvních </w:t>
      </w:r>
      <w:r>
        <w:t xml:space="preserve">dokumentech, vyjma zkoušek po převzetí (jsou-li jaké), </w:t>
      </w:r>
      <w:r w:rsidR="00BF7A98">
        <w:t xml:space="preserve">zhotovitel </w:t>
      </w:r>
      <w:r>
        <w:t xml:space="preserve">poskytne veškeré přístroje, pomoc, dokumentaci a další informace, elektřinu, </w:t>
      </w:r>
      <w:r w:rsidR="00BF7A98">
        <w:t>vybavení zhotovitele</w:t>
      </w:r>
      <w:r>
        <w:t xml:space="preserve">, paliva, zboží krátkodobé spotřeby, nástroje, pracovní sílu, </w:t>
      </w:r>
      <w:r w:rsidR="00BF7A98">
        <w:t xml:space="preserve">materiály </w:t>
      </w:r>
      <w:r>
        <w:t>a vhodně kvalifikované a zkušené zaměstnance, tak jak je nutné pro účinné provedení zkoušek. Zhotovitel se s </w:t>
      </w:r>
      <w:r w:rsidR="00BF7A98">
        <w:t xml:space="preserve">objednatelem </w:t>
      </w:r>
      <w:r>
        <w:t>dohodn</w:t>
      </w:r>
      <w:r w:rsidR="00DC3060">
        <w:t>e</w:t>
      </w:r>
      <w:r>
        <w:t xml:space="preserve"> na času a místě pro předem určené zkoušky kteréhokoli </w:t>
      </w:r>
      <w:r w:rsidR="00BF7A98">
        <w:t xml:space="preserve">technologického </w:t>
      </w:r>
      <w:r>
        <w:t xml:space="preserve">zařízení, </w:t>
      </w:r>
      <w:r w:rsidR="00BF7A98">
        <w:t xml:space="preserve">materiálů </w:t>
      </w:r>
      <w:r>
        <w:t xml:space="preserve">a dalších částí </w:t>
      </w:r>
      <w:r w:rsidR="00BF7A98">
        <w:t>díla</w:t>
      </w:r>
      <w:r>
        <w:t>.</w:t>
      </w:r>
    </w:p>
    <w:p w14:paraId="59554F50" w14:textId="35E52247" w:rsidR="00032B4F" w:rsidRDefault="00032B4F" w:rsidP="00372982">
      <w:pPr>
        <w:pStyle w:val="Druhrovesmlouvy"/>
      </w:pPr>
      <w:r>
        <w:t xml:space="preserve">Objednatel může změnit místo nebo náležitosti předem stanovených zkoušek, nebo může vydat pokyn </w:t>
      </w:r>
      <w:r w:rsidR="00BF7A98">
        <w:t>zhotoviteli</w:t>
      </w:r>
      <w:r>
        <w:t xml:space="preserve">, aby tento provedl dodatečné zkoušky. Jestliže tyto pozměněné nebo dodatečné zkoušky prokáží, že zkoušené </w:t>
      </w:r>
      <w:r w:rsidR="00BF7A98">
        <w:t xml:space="preserve">technologické </w:t>
      </w:r>
      <w:r>
        <w:t xml:space="preserve">zařízení, </w:t>
      </w:r>
      <w:r w:rsidR="00BF7A98">
        <w:t xml:space="preserve">materiály </w:t>
      </w:r>
      <w:r>
        <w:t xml:space="preserve">nebo odborné provedení nejsou v souladu se </w:t>
      </w:r>
      <w:r w:rsidR="00BF7A98">
        <w:t xml:space="preserve">smluvními </w:t>
      </w:r>
      <w:r>
        <w:t xml:space="preserve">dokumenty, </w:t>
      </w:r>
      <w:r w:rsidR="00DC3060">
        <w:t xml:space="preserve">obecně závaznými právními předpisy či technickými normami, </w:t>
      </w:r>
      <w:r>
        <w:t xml:space="preserve">ponese náklady na provedení této změny bez ohledu na jiná ustanovení </w:t>
      </w:r>
      <w:r w:rsidR="00BF7A98">
        <w:t xml:space="preserve">smluvních </w:t>
      </w:r>
      <w:r>
        <w:t>dokumentů</w:t>
      </w:r>
      <w:r w:rsidR="005C4A89">
        <w:t>,</w:t>
      </w:r>
      <w:r>
        <w:t xml:space="preserve"> </w:t>
      </w:r>
      <w:r w:rsidR="00BF7A98">
        <w:t>zhotovitel</w:t>
      </w:r>
      <w:r>
        <w:t>.</w:t>
      </w:r>
    </w:p>
    <w:p w14:paraId="38D09F7B" w14:textId="2986F449" w:rsidR="00032B4F" w:rsidRDefault="00032B4F" w:rsidP="00372982">
      <w:pPr>
        <w:pStyle w:val="Druhrovesmlouvy"/>
      </w:pPr>
      <w:r>
        <w:t xml:space="preserve">Objednatel svůj úmysl zúčastnit se zkoušky oznámí </w:t>
      </w:r>
      <w:r w:rsidR="00BF7A98">
        <w:t xml:space="preserve">zhotoviteli </w:t>
      </w:r>
      <w:r>
        <w:t xml:space="preserve">nejméně 24 hodin předem. Pokud se </w:t>
      </w:r>
      <w:r w:rsidR="00BF7A98">
        <w:t xml:space="preserve">objednatel </w:t>
      </w:r>
      <w:r>
        <w:t xml:space="preserve">v dohodnutém čase nedostaví na dohodnuté místo, </w:t>
      </w:r>
      <w:r w:rsidR="00BF7A98">
        <w:t xml:space="preserve">zhotovitel </w:t>
      </w:r>
      <w:r>
        <w:t xml:space="preserve">může k těmto zkouškám (nedostal-li od </w:t>
      </w:r>
      <w:r w:rsidR="00BF7A98">
        <w:t xml:space="preserve">objednatele </w:t>
      </w:r>
      <w:r>
        <w:t xml:space="preserve">jiné pokyny), o nichž se poté bude mít za to, že byly provedeny v přítomnosti </w:t>
      </w:r>
      <w:r w:rsidR="00BF7A98">
        <w:t>objednatele</w:t>
      </w:r>
      <w:r>
        <w:t>, přistoupit sám.</w:t>
      </w:r>
      <w:r w:rsidR="00AA453B">
        <w:t xml:space="preserve"> V takovém případě bude postupováno v souladu s § 2607 odst. 2 občanského zákoníku.</w:t>
      </w:r>
    </w:p>
    <w:p w14:paraId="36830F58" w14:textId="3379F8BF" w:rsidR="00032B4F" w:rsidRDefault="00032B4F" w:rsidP="00372982">
      <w:pPr>
        <w:pStyle w:val="Druhrovesmlouvy"/>
      </w:pPr>
      <w:r>
        <w:t xml:space="preserve">Jestliže </w:t>
      </w:r>
      <w:r w:rsidR="00BF7A98">
        <w:t xml:space="preserve">zhotovitel </w:t>
      </w:r>
      <w:r>
        <w:t xml:space="preserve">v souvislosti s plněním těchto pokynů nebo následkem zpoždění, za které je odpovědný </w:t>
      </w:r>
      <w:r w:rsidR="00BF7A98">
        <w:t>objednatel</w:t>
      </w:r>
      <w:r>
        <w:t xml:space="preserve">, zaznamená zpoždění a/nebo mu vzniknou náklady, oznámí to </w:t>
      </w:r>
      <w:r w:rsidR="00BF7A98">
        <w:t xml:space="preserve">objednateli </w:t>
      </w:r>
      <w:r>
        <w:t>a vzniká mu nárok na:</w:t>
      </w:r>
    </w:p>
    <w:p w14:paraId="5CF07EC1" w14:textId="58D4508E" w:rsidR="00032B4F" w:rsidRDefault="00032B4F">
      <w:pPr>
        <w:pStyle w:val="Tetrovesmlouvy"/>
      </w:pPr>
      <w:r>
        <w:t xml:space="preserve">prodloužení lhůty </w:t>
      </w:r>
      <w:r w:rsidR="00AA453B">
        <w:t xml:space="preserve">ke splnění </w:t>
      </w:r>
      <w:r w:rsidR="00BF7A98">
        <w:t xml:space="preserve">díla </w:t>
      </w:r>
      <w:r>
        <w:t xml:space="preserve">za každé takové zpoždění, pokud dokončení </w:t>
      </w:r>
      <w:r w:rsidR="00BF7A98">
        <w:t xml:space="preserve">díla </w:t>
      </w:r>
      <w:r>
        <w:t>je nebo bude zpožděno; a</w:t>
      </w:r>
    </w:p>
    <w:p w14:paraId="113B9F83" w14:textId="365406F3" w:rsidR="00032B4F" w:rsidRDefault="00032B4F">
      <w:pPr>
        <w:pStyle w:val="Tetrovesmlouvy"/>
      </w:pPr>
      <w:r>
        <w:t xml:space="preserve">úhradu všech takto vzniklých nákladů plus přiměřeného zisku, které budou započítány do </w:t>
      </w:r>
      <w:r w:rsidR="00BF7A98">
        <w:t>ceny díla</w:t>
      </w:r>
      <w:r>
        <w:t>.</w:t>
      </w:r>
    </w:p>
    <w:p w14:paraId="37631F8F" w14:textId="509B6F32" w:rsidR="00032B4F" w:rsidRDefault="00032B4F" w:rsidP="00372982">
      <w:pPr>
        <w:pStyle w:val="Druhrovesmlouvy"/>
      </w:pPr>
      <w:r>
        <w:lastRenderedPageBreak/>
        <w:t xml:space="preserve">Poté, co </w:t>
      </w:r>
      <w:r w:rsidR="00BF7A98">
        <w:t xml:space="preserve">objednatel </w:t>
      </w:r>
      <w:r>
        <w:t>obdrží toto oznámení, bude postupovat tak, aby tyto záležitosti odsouhlasil nebo o nich rozhodl.</w:t>
      </w:r>
    </w:p>
    <w:p w14:paraId="70BE88EA" w14:textId="1A6B7B8B" w:rsidR="00032B4F" w:rsidRDefault="00032B4F" w:rsidP="00372982">
      <w:pPr>
        <w:pStyle w:val="Druhrovesmlouvy"/>
      </w:pPr>
      <w:r>
        <w:t xml:space="preserve">Zhotovitel </w:t>
      </w:r>
      <w:r w:rsidR="00BF7A98">
        <w:t xml:space="preserve">objednateli </w:t>
      </w:r>
      <w:r>
        <w:t xml:space="preserve">bez prodlení zašle řádně potvrzené zprávy o provedených zkouškách. Jakmile </w:t>
      </w:r>
      <w:r w:rsidR="00BF7A98">
        <w:t xml:space="preserve">zhotovitel </w:t>
      </w:r>
      <w:r>
        <w:t xml:space="preserve">zkoušky splní, </w:t>
      </w:r>
      <w:r w:rsidR="00BF7A98">
        <w:t xml:space="preserve">objednatel </w:t>
      </w:r>
      <w:r>
        <w:t xml:space="preserve">mu buď potvrdí zkušební protokol, nebo mu vydá osvědčení o zkoušce stejné platnosti. Jestliže se </w:t>
      </w:r>
      <w:r w:rsidR="00BF7A98">
        <w:t xml:space="preserve">objednatel </w:t>
      </w:r>
      <w:r>
        <w:t>zkoušek ne</w:t>
      </w:r>
      <w:r w:rsidR="00BF7A98">
        <w:t>z</w:t>
      </w:r>
      <w:r>
        <w:t>účastní</w:t>
      </w:r>
      <w:r w:rsidR="00AA453B">
        <w:t xml:space="preserve"> z důvodů na své straně a zkoušky proběhly v souladu s § 2607 odst. 2 občanského zákoníku</w:t>
      </w:r>
      <w:r>
        <w:t>, má se za to, že přijímá správnost výsledků.</w:t>
      </w:r>
    </w:p>
    <w:p w14:paraId="58975C49" w14:textId="58ED7FFC" w:rsidR="00032B4F" w:rsidRDefault="00032B4F" w:rsidP="00C3025A">
      <w:pPr>
        <w:pStyle w:val="Druhrovesmlouvy"/>
      </w:pPr>
      <w:r>
        <w:t>Jestliže se v důsledku šetření, kontroly, měření nebo zkoušek zjistí, že někter</w:t>
      </w:r>
      <w:r w:rsidR="00DC3060">
        <w:t>á</w:t>
      </w:r>
      <w:r>
        <w:t xml:space="preserve"> </w:t>
      </w:r>
      <w:r w:rsidR="00BF7A98">
        <w:t>technologick</w:t>
      </w:r>
      <w:r w:rsidR="00DC3060">
        <w:t>á</w:t>
      </w:r>
      <w:r w:rsidR="00BF7A98">
        <w:t xml:space="preserve"> </w:t>
      </w:r>
      <w:r>
        <w:t xml:space="preserve">zařízení, </w:t>
      </w:r>
      <w:r w:rsidR="00BF7A98">
        <w:t xml:space="preserve">materiály </w:t>
      </w:r>
      <w:r>
        <w:t>nebo odborné provedení jsou závadn</w:t>
      </w:r>
      <w:r w:rsidR="00DC3060">
        <w:t>á</w:t>
      </w:r>
      <w:r>
        <w:t xml:space="preserve"> nebo jinak neodpovídají </w:t>
      </w:r>
      <w:r w:rsidR="00BF7A98">
        <w:t>smlouvě</w:t>
      </w:r>
      <w:r>
        <w:t xml:space="preserve">, </w:t>
      </w:r>
      <w:r w:rsidR="00BF7A98">
        <w:t xml:space="preserve">objednatel </w:t>
      </w:r>
      <w:r>
        <w:t xml:space="preserve">může toto </w:t>
      </w:r>
      <w:r w:rsidR="00BF7A98">
        <w:t xml:space="preserve">technologické </w:t>
      </w:r>
      <w:r>
        <w:t xml:space="preserve">zařízení, tyto </w:t>
      </w:r>
      <w:r w:rsidR="00BF7A98">
        <w:t xml:space="preserve">materiály </w:t>
      </w:r>
      <w:r>
        <w:t xml:space="preserve">a toto odborné provedení v oznámení </w:t>
      </w:r>
      <w:r w:rsidR="00BF7A98">
        <w:t xml:space="preserve">zhotoviteli </w:t>
      </w:r>
      <w:r>
        <w:t xml:space="preserve">s udáním důvodů odmítnout. Zhotovitel poté bezodkladně vadu odstraní a zajistí, aby odmítnutá položka odpovídala </w:t>
      </w:r>
      <w:r w:rsidR="00BF7A98">
        <w:t xml:space="preserve">smluvním </w:t>
      </w:r>
      <w:r>
        <w:t>dokumentům.</w:t>
      </w:r>
    </w:p>
    <w:p w14:paraId="41BC5049" w14:textId="5D725B9F" w:rsidR="00032B4F" w:rsidRDefault="00032B4F" w:rsidP="00C3025A">
      <w:pPr>
        <w:pStyle w:val="Druhrovesmlouvy"/>
      </w:pPr>
      <w:r>
        <w:t xml:space="preserve">Jestliže </w:t>
      </w:r>
      <w:r w:rsidR="00BF7A98">
        <w:t xml:space="preserve">objednatel </w:t>
      </w:r>
      <w:r>
        <w:t xml:space="preserve">požaduje, aby dotyčné </w:t>
      </w:r>
      <w:r w:rsidR="00BF7A98">
        <w:t xml:space="preserve">technologické </w:t>
      </w:r>
      <w:r>
        <w:t xml:space="preserve">zařízení, </w:t>
      </w:r>
      <w:r w:rsidR="00BF7A98">
        <w:t xml:space="preserve">materiály </w:t>
      </w:r>
      <w:r>
        <w:t xml:space="preserve">nebo odborné provedení byly přezkoušeny znovu, budou se zkoušky za stejných podmínek opakovat. Jestliže odmítnutí a opakované přezkoušení způsobí, že </w:t>
      </w:r>
      <w:r w:rsidR="00BF7A98">
        <w:t xml:space="preserve">objednateli </w:t>
      </w:r>
      <w:r>
        <w:t xml:space="preserve">vzniknou dodatečné náklady, </w:t>
      </w:r>
      <w:r w:rsidR="00BF7A98">
        <w:t xml:space="preserve">zhotovitel </w:t>
      </w:r>
      <w:r>
        <w:t xml:space="preserve">tyto náklady </w:t>
      </w:r>
      <w:r w:rsidR="00BF7A98">
        <w:t xml:space="preserve">objednateli </w:t>
      </w:r>
      <w:r>
        <w:t>uhradí.</w:t>
      </w:r>
    </w:p>
    <w:p w14:paraId="7060CC58" w14:textId="5E7DF445" w:rsidR="00032B4F" w:rsidRDefault="00032B4F" w:rsidP="00B174F0">
      <w:pPr>
        <w:pStyle w:val="Druhrovesmlouvy"/>
      </w:pPr>
      <w:r>
        <w:t xml:space="preserve">Při pověření výkonem dozoru stanoví </w:t>
      </w:r>
      <w:r w:rsidR="00BF7A98">
        <w:t>objednatel</w:t>
      </w:r>
      <w:r>
        <w:t xml:space="preserve">, v jakém rozsahu ho bude osoba vykonávající technický dozor </w:t>
      </w:r>
      <w:r w:rsidR="00BF7A98">
        <w:t xml:space="preserve">objednatele </w:t>
      </w:r>
      <w:r>
        <w:t xml:space="preserve">zastupovat při jednáních se </w:t>
      </w:r>
      <w:r w:rsidR="00BF7A98">
        <w:t>zhotoviteli</w:t>
      </w:r>
      <w:r>
        <w:t>, projektantem, stavebním úřadem a s dalšími v úvahu přicházejícími orgány a organizacemi.</w:t>
      </w:r>
    </w:p>
    <w:p w14:paraId="4C8C4547" w14:textId="475033F2" w:rsidR="00032B4F" w:rsidRDefault="00032B4F" w:rsidP="00B174F0">
      <w:pPr>
        <w:pStyle w:val="Druhrovesmlouvy"/>
      </w:pPr>
      <w:r>
        <w:t xml:space="preserve">Osoba vykonávající technický dozor </w:t>
      </w:r>
      <w:r w:rsidR="00BF7A98">
        <w:t xml:space="preserve">objednatele </w:t>
      </w:r>
      <w:r>
        <w:t xml:space="preserve">je oprávněna dát </w:t>
      </w:r>
      <w:r w:rsidR="00BF7A98">
        <w:t xml:space="preserve">personálu zhotovitele </w:t>
      </w:r>
      <w:r>
        <w:t xml:space="preserve">příkaz přerušit práci, pokud odpovědný zaměstnanec </w:t>
      </w:r>
      <w:r w:rsidR="00BF7A98">
        <w:t xml:space="preserve">zhotovitele </w:t>
      </w:r>
      <w:r>
        <w:t xml:space="preserve">není dosažitelný a je-li ohrožena bezpečnost prováděné stavby, život nebo zdraví pracovníků na stavbě nebo hrozí-li poškození životního prostředí nebo jiné vážné škody. </w:t>
      </w:r>
      <w:r w:rsidR="00DC3060">
        <w:t xml:space="preserve">Technický dozor však není oprávněn zasahovat do ostatních činností zhotovitele. </w:t>
      </w:r>
    </w:p>
    <w:p w14:paraId="3C4A91A1" w14:textId="7879E1FC" w:rsidR="00032B4F" w:rsidRDefault="00DC3060" w:rsidP="00B174F0">
      <w:pPr>
        <w:pStyle w:val="Druhrovesmlouvy"/>
      </w:pPr>
      <w:r>
        <w:t xml:space="preserve">Prověření dodávek a prací technickým dozorem objednatele se uskutečňuje za účasti pověřených zástupců zhotovitele. </w:t>
      </w:r>
    </w:p>
    <w:p w14:paraId="13C1A95A" w14:textId="2812CA9F" w:rsidR="00032B4F" w:rsidRDefault="00032B4F" w:rsidP="00B174F0">
      <w:pPr>
        <w:pStyle w:val="Druhrovesmlouvy"/>
      </w:pPr>
      <w:r>
        <w:t xml:space="preserve">Je-li na stavbě stálá osoba vykonávající technický dozor </w:t>
      </w:r>
      <w:r w:rsidR="00BF7A98">
        <w:t xml:space="preserve">objednatele </w:t>
      </w:r>
      <w:r>
        <w:t xml:space="preserve">je stavbyvedoucí povinen předložit </w:t>
      </w:r>
      <w:r w:rsidR="005C4A89">
        <w:t>jí</w:t>
      </w:r>
      <w:r>
        <w:t xml:space="preserve"> denní záznam nejpozději následující pracovní den a odevzdat </w:t>
      </w:r>
      <w:r w:rsidR="005C4A89">
        <w:t>jí</w:t>
      </w:r>
      <w:r>
        <w:t xml:space="preserve"> prvý průpis. Jestliže osoba vykonávající technický dozor </w:t>
      </w:r>
      <w:r w:rsidR="00BF7A98">
        <w:t xml:space="preserve">objednatele </w:t>
      </w:r>
      <w:r>
        <w:t xml:space="preserve">nesouhlasí s obsahem zápisu, zapíše </w:t>
      </w:r>
      <w:r w:rsidR="005C4A89">
        <w:t>tuto skutečnost</w:t>
      </w:r>
      <w:r>
        <w:t xml:space="preserve"> do 3 pracovních dnů do </w:t>
      </w:r>
      <w:r w:rsidR="00AA453B">
        <w:t xml:space="preserve">stavebního </w:t>
      </w:r>
      <w:r>
        <w:t>deníku s uvedením důvodů.</w:t>
      </w:r>
    </w:p>
    <w:p w14:paraId="078AAFB3" w14:textId="77777777" w:rsidR="00032B4F" w:rsidRDefault="00032B4F" w:rsidP="00C022DB">
      <w:pPr>
        <w:pStyle w:val="PrvnrovesmlouvyNadpis"/>
      </w:pPr>
      <w:bookmarkStart w:id="56" w:name="_Toc333405989"/>
      <w:bookmarkStart w:id="57" w:name="_Toc333840973"/>
      <w:r>
        <w:t>pracovní síly a Bezpečnost a ochrana zdraví při práci (BOZP)</w:t>
      </w:r>
      <w:bookmarkEnd w:id="56"/>
      <w:bookmarkEnd w:id="57"/>
    </w:p>
    <w:p w14:paraId="6E831CDF" w14:textId="72EE3838" w:rsidR="00032B4F" w:rsidRDefault="00032B4F" w:rsidP="00F2650B">
      <w:pPr>
        <w:pStyle w:val="Druhrovesmlouvy"/>
      </w:pPr>
      <w:r>
        <w:t xml:space="preserve">Zhotovitel předá </w:t>
      </w:r>
      <w:r w:rsidR="00BF7A98">
        <w:t xml:space="preserve">objednateli </w:t>
      </w:r>
      <w:r>
        <w:t xml:space="preserve">na jeho žádost seznam </w:t>
      </w:r>
      <w:r w:rsidR="00DC3060">
        <w:t xml:space="preserve">pracovníků, zajišťujících realizaci díla. </w:t>
      </w:r>
      <w:r>
        <w:t xml:space="preserve"> Seznam předává ve formě a </w:t>
      </w:r>
      <w:r w:rsidR="00DA6178">
        <w:t xml:space="preserve">přiměřených </w:t>
      </w:r>
      <w:r>
        <w:t xml:space="preserve">intervalech požadovaných </w:t>
      </w:r>
      <w:r w:rsidR="003016E2">
        <w:t>objednatelem</w:t>
      </w:r>
      <w:r>
        <w:t>.</w:t>
      </w:r>
    </w:p>
    <w:p w14:paraId="36F795B7" w14:textId="6C4DEA71" w:rsidR="00032B4F" w:rsidRDefault="00032B4F" w:rsidP="00F2650B">
      <w:pPr>
        <w:pStyle w:val="Druhrovesmlouvy"/>
      </w:pPr>
      <w:r>
        <w:t xml:space="preserve">Objednatel si vyhrazuje právo doporučit </w:t>
      </w:r>
      <w:r w:rsidR="003016E2">
        <w:t xml:space="preserve">zhotoviteli </w:t>
      </w:r>
      <w:r>
        <w:t xml:space="preserve">výměnu </w:t>
      </w:r>
      <w:r w:rsidR="00DA6178">
        <w:t>členů personálu</w:t>
      </w:r>
      <w:r>
        <w:t xml:space="preserve"> </w:t>
      </w:r>
      <w:r w:rsidR="003016E2">
        <w:t>zhotovitele</w:t>
      </w:r>
      <w:r>
        <w:t xml:space="preserve">, pokud hrubým způsobem porušují bezpečnostní a pracovněprávní předpisy, </w:t>
      </w:r>
      <w:r w:rsidR="00DA6178">
        <w:t xml:space="preserve">a předpisy vztahující se k ochraně životního prostředí </w:t>
      </w:r>
      <w:r>
        <w:t>nebo jinak narušují průběh stavebních prací a plnění termínů.</w:t>
      </w:r>
      <w:r w:rsidR="00AA453B">
        <w:t xml:space="preserve"> Není-li takové doporučení </w:t>
      </w:r>
      <w:r w:rsidR="003016E2">
        <w:t xml:space="preserve">zhotovitelem </w:t>
      </w:r>
      <w:r w:rsidR="00AA453B">
        <w:t xml:space="preserve">respektováno, může </w:t>
      </w:r>
      <w:r w:rsidR="003016E2">
        <w:t xml:space="preserve">objednatel </w:t>
      </w:r>
      <w:r w:rsidR="00AA453B">
        <w:t>postupovat dle čl. 4.5.</w:t>
      </w:r>
    </w:p>
    <w:p w14:paraId="53376D50" w14:textId="5587FA05" w:rsidR="00032B4F" w:rsidRDefault="00032B4F" w:rsidP="00C022DB">
      <w:pPr>
        <w:pStyle w:val="Druhrovesmlouvy"/>
      </w:pPr>
      <w:r>
        <w:t xml:space="preserve">Zhotovitel je povinen se při svých činnostech řídit a postupovat dle </w:t>
      </w:r>
      <w:r w:rsidR="003016E2">
        <w:t xml:space="preserve">zákona </w:t>
      </w:r>
      <w:r>
        <w:t xml:space="preserve">o BOZP, v návaznosti na zákon č. 262/2006 Sb., zákoník práce, a dle nařízení vlády ČR č. 591/2006 Sb., o bližších minimálních požadavcích na bezpečnost a ochranu zdraví při práci na </w:t>
      </w:r>
      <w:r w:rsidR="005C4A89">
        <w:t>s</w:t>
      </w:r>
      <w:r>
        <w:t>taveništích a rovněž ostatních právních předpisů zajišťující</w:t>
      </w:r>
      <w:r w:rsidR="005C4A89">
        <w:t>ch</w:t>
      </w:r>
      <w:r>
        <w:t xml:space="preserve"> BOZP. Zhotovitel je povinen zejména:</w:t>
      </w:r>
      <w:r>
        <w:tab/>
      </w:r>
    </w:p>
    <w:p w14:paraId="10697C1E" w14:textId="71CC1534" w:rsidR="00032B4F" w:rsidRDefault="00032B4F">
      <w:pPr>
        <w:pStyle w:val="Tetrovesmlouvy"/>
      </w:pPr>
      <w:r>
        <w:t xml:space="preserve">plnit požadavky k zajištění bezpečnosti a ochrany zdraví při práci nebo poskytování služeb mimo pracovněprávní vztahy, které pro něho vyplývají v návaznosti na § 12 </w:t>
      </w:r>
      <w:r>
        <w:lastRenderedPageBreak/>
        <w:t xml:space="preserve">písm. d) </w:t>
      </w:r>
      <w:r w:rsidR="003016E2">
        <w:t xml:space="preserve">zákona </w:t>
      </w:r>
      <w:r>
        <w:t xml:space="preserve">o BOZP, a to především povinnosti </w:t>
      </w:r>
      <w:r w:rsidR="003016E2">
        <w:t xml:space="preserve">zhotovitele </w:t>
      </w:r>
      <w:r>
        <w:t xml:space="preserve">obsažené v § 3, a § 14-18 </w:t>
      </w:r>
      <w:r w:rsidR="003016E2">
        <w:t xml:space="preserve">zákona </w:t>
      </w:r>
      <w:r>
        <w:t>o BOZP;</w:t>
      </w:r>
    </w:p>
    <w:p w14:paraId="39CB4D83" w14:textId="49884F2B" w:rsidR="00032B4F" w:rsidRDefault="00032B4F">
      <w:pPr>
        <w:pStyle w:val="Tetrovesmlouvy"/>
      </w:pPr>
      <w:r>
        <w:t xml:space="preserve">dbát při uspořádání </w:t>
      </w:r>
      <w:r w:rsidR="003016E2">
        <w:t>staveniště</w:t>
      </w:r>
      <w:r>
        <w:t xml:space="preserve">, aby byly dodrženy požadavky na pracoviště stanovené zvláštním právním předpisem (nařízení vlády č. 101/2005 Sb., o podrobnějších požadavcích na pracoviště a pracovní prostředí), je-li pro </w:t>
      </w:r>
      <w:r w:rsidR="003016E2">
        <w:t xml:space="preserve">staveniště </w:t>
      </w:r>
      <w:r>
        <w:t xml:space="preserve">zpracován plán bezpečnosti a ochrany zdraví při práci, uspořádá </w:t>
      </w:r>
      <w:r w:rsidR="003016E2">
        <w:t xml:space="preserve">zhotovitel staveniště </w:t>
      </w:r>
      <w:r>
        <w:t xml:space="preserve">v souladu s tímto plánem a ve lhůtách v něm uvedených; </w:t>
      </w:r>
    </w:p>
    <w:p w14:paraId="4769606C" w14:textId="77777777" w:rsidR="00032B4F" w:rsidRDefault="00032B4F">
      <w:pPr>
        <w:pStyle w:val="Tetrovesmlouvy"/>
      </w:pPr>
      <w:r>
        <w:t>vymezit pracoviště pro výkon jednotlivých činností; přitom postupuje podle zvláštních právních předpisů upravujících podmínky ochrany zdraví zaměstnanců při práci;</w:t>
      </w:r>
    </w:p>
    <w:p w14:paraId="30A4F42A" w14:textId="769E5D24" w:rsidR="00032B4F" w:rsidRDefault="00032B4F">
      <w:pPr>
        <w:pStyle w:val="Tetrovesmlouvy"/>
      </w:pPr>
      <w:r>
        <w:t xml:space="preserve">uspořádat převzaté </w:t>
      </w:r>
      <w:r w:rsidR="003016E2">
        <w:t>staveniště</w:t>
      </w:r>
      <w:r>
        <w:t xml:space="preserve">, popřípadě vymezené pracoviště, v zápise o předání a převzetí </w:t>
      </w:r>
      <w:r w:rsidR="003016E2">
        <w:t xml:space="preserve">staveniště </w:t>
      </w:r>
      <w:r>
        <w:t xml:space="preserve">se uvedou všechny známé skutečnosti, jež jsou významné z hlediska zajištění bezpečnosti a ochrany zdraví fyzických osob zdržujících se na </w:t>
      </w:r>
      <w:r w:rsidR="003016E2">
        <w:t>staveništi</w:t>
      </w:r>
      <w:r>
        <w:t>;</w:t>
      </w:r>
    </w:p>
    <w:p w14:paraId="4337BC6F" w14:textId="34681B66" w:rsidR="00032B4F" w:rsidRDefault="00032B4F">
      <w:pPr>
        <w:pStyle w:val="Tetrovesmlouvy"/>
      </w:pPr>
      <w:r>
        <w:t xml:space="preserve">zajistit, aby při provozu a používání strojů a technických zařízení, nářadí a dopravních prostředků na </w:t>
      </w:r>
      <w:r w:rsidR="003016E2">
        <w:t xml:space="preserve">staveništi </w:t>
      </w:r>
      <w:r>
        <w:t>byly kromě požadavků zvláštních právních předpisů (nařízení vlády č. 378/2001 Sb., kterým se stanoví bližší požadavky na bezpečný provoz a používání strojů, technických zařízení, přístrojů a nářadí) dodržovány bližší minimální požadavky na bezpečnost a ochranu zdraví při práci; a</w:t>
      </w:r>
    </w:p>
    <w:p w14:paraId="4C44CB9C" w14:textId="18EFF27F" w:rsidR="00032B4F" w:rsidRDefault="00032B4F">
      <w:pPr>
        <w:pStyle w:val="Tetrovesmlouvy"/>
      </w:pPr>
      <w:r>
        <w:t xml:space="preserve">zajistit, aby byly splněny požadavky na organizaci práce a pracovní postupy, jestliže se na </w:t>
      </w:r>
      <w:r w:rsidR="003016E2">
        <w:t xml:space="preserve">staveništi </w:t>
      </w:r>
      <w:r>
        <w:t>plánují nebo provádějí.</w:t>
      </w:r>
    </w:p>
    <w:p w14:paraId="0643FEFC" w14:textId="4836AED4" w:rsidR="00032B4F" w:rsidRDefault="00032B4F" w:rsidP="00271F5A">
      <w:pPr>
        <w:pStyle w:val="Druhrovesmlouvy"/>
      </w:pPr>
      <w:r>
        <w:t xml:space="preserve">Jestliže po omezenou dobu, v závislosti na postupu stavebních a montážních prací nebo při udržovacích pracích, není možno zajistit, aby práce byly prováděny na pracovištích, která splňují požadavky zvláštního právního předpisu (nařízení vlády č. 101/2005 Sb., o podrobnějších požadavcích na pracoviště a pracovní prostředí), a jestliže při jejich provádění nebo během přístupu na pracoviště hrozí nebezpečí pádu fyzických osob nebo předmětů z výšky nebo do hloubky, zajistí </w:t>
      </w:r>
      <w:r w:rsidR="003016E2">
        <w:t xml:space="preserve">zhotovitel </w:t>
      </w:r>
      <w:r>
        <w:t>bezpečné provádění těchto prací, jakož i bezpečný přístup na pracoviště v souladu s požadavky zvláštního právního předpisu (nařízení vlády č. 362/2005 Sb., o bližších požadavcích na bezpečnost a ochranu zdraví při práci na pracovištích s nebezpečím pádu z výšky nebo do hloubky), vždy tak, aby byly dodrženy základní právní normy upravující oblast BOZP.</w:t>
      </w:r>
    </w:p>
    <w:p w14:paraId="7999BED1" w14:textId="7AFB2955" w:rsidR="00032B4F" w:rsidRDefault="00032B4F">
      <w:pPr>
        <w:pStyle w:val="Druhrovesmlouvy"/>
      </w:pPr>
      <w:r>
        <w:t xml:space="preserve">V případě, že </w:t>
      </w:r>
      <w:r w:rsidR="003016E2">
        <w:t xml:space="preserve">objednatel </w:t>
      </w:r>
      <w:r>
        <w:t xml:space="preserve">stanoví koordinátora nebo koordinátory bezpečnosti a ochrany zdraví při práci na </w:t>
      </w:r>
      <w:r w:rsidR="003016E2">
        <w:t>staveništi</w:t>
      </w:r>
      <w:r>
        <w:t xml:space="preserve">, je </w:t>
      </w:r>
      <w:r w:rsidR="003016E2">
        <w:t xml:space="preserve">zhotovitel </w:t>
      </w:r>
      <w:r>
        <w:t>povinen:</w:t>
      </w:r>
    </w:p>
    <w:p w14:paraId="1A3A5DC0" w14:textId="106D98B8" w:rsidR="00032B4F" w:rsidRDefault="00032B4F" w:rsidP="00271F5A">
      <w:pPr>
        <w:pStyle w:val="Tetrovesmlouvy"/>
      </w:pPr>
      <w:r>
        <w:t xml:space="preserve">nejpozději do 8 dnů před zahájením prací na </w:t>
      </w:r>
      <w:r w:rsidR="003016E2">
        <w:t xml:space="preserve">staveništi </w:t>
      </w:r>
      <w:r>
        <w:t>doložit, že informoval koordinátora o rizicích vznikajících při pracovních nebo technologických postupech, které zvolil;</w:t>
      </w:r>
    </w:p>
    <w:p w14:paraId="4C2B521C" w14:textId="77777777" w:rsidR="00032B4F" w:rsidRDefault="00032B4F" w:rsidP="00271F5A">
      <w:pPr>
        <w:pStyle w:val="Tetrovesmlouvy"/>
      </w:pPr>
      <w:r>
        <w:t>poskytovat koordinátorovi potřebnou součinnost, zejména předávat mu včas informace a podklady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a</w:t>
      </w:r>
    </w:p>
    <w:p w14:paraId="34F9E153" w14:textId="353B8C20" w:rsidR="00032B4F" w:rsidRDefault="00032B4F" w:rsidP="00271F5A">
      <w:pPr>
        <w:pStyle w:val="Tetrovesmlouvy"/>
      </w:pPr>
      <w:r>
        <w:t xml:space="preserve">informovat </w:t>
      </w:r>
      <w:r w:rsidR="003016E2">
        <w:t xml:space="preserve">personál zhotovitele </w:t>
      </w:r>
      <w:r>
        <w:t xml:space="preserve">stavby, který osobně na </w:t>
      </w:r>
      <w:r w:rsidR="003016E2">
        <w:t xml:space="preserve">staveništi </w:t>
      </w:r>
      <w:r>
        <w:t>pracuje</w:t>
      </w:r>
      <w:r w:rsidR="003B55F2">
        <w:t>,</w:t>
      </w:r>
      <w:r>
        <w:t xml:space="preserve"> v souladu s § 17 odst. 3 </w:t>
      </w:r>
      <w:r w:rsidR="003016E2">
        <w:t xml:space="preserve">zákona </w:t>
      </w:r>
      <w:r>
        <w:t>o BOZP o tom, že je povinen:</w:t>
      </w:r>
    </w:p>
    <w:p w14:paraId="71460F3B" w14:textId="487B71E1" w:rsidR="00032B4F" w:rsidRDefault="00032B4F" w:rsidP="00271F5A">
      <w:pPr>
        <w:pStyle w:val="tvrtrovesmlouvy"/>
        <w:ind w:hanging="851"/>
      </w:pPr>
      <w:r>
        <w:t xml:space="preserve">dodržovat právní předpisy o bezpečnosti a ochraně zdraví při práci na </w:t>
      </w:r>
      <w:r w:rsidR="003016E2">
        <w:t>staveništi</w:t>
      </w:r>
      <w:r>
        <w:t>;</w:t>
      </w:r>
    </w:p>
    <w:p w14:paraId="27C341B9" w14:textId="77777777" w:rsidR="00032B4F" w:rsidRDefault="00032B4F" w:rsidP="00271F5A">
      <w:pPr>
        <w:pStyle w:val="tvrtrovesmlouvy"/>
        <w:ind w:hanging="851"/>
      </w:pPr>
      <w:r>
        <w:t>přihlížet k podnětům koordinátora; a</w:t>
      </w:r>
    </w:p>
    <w:p w14:paraId="08BD1048" w14:textId="77777777" w:rsidR="00032B4F" w:rsidRDefault="00032B4F" w:rsidP="00271F5A">
      <w:pPr>
        <w:pStyle w:val="tvrtrovesmlouvy"/>
        <w:ind w:hanging="851"/>
      </w:pPr>
      <w:r>
        <w:lastRenderedPageBreak/>
        <w:t>používat potřebné osobní ochranné pracovní prostředky, technická zařízení, přístroje a nářadí, splňující požadavky stanovené zvláštním právním předpisem a nesmí vyřazovat, měnit nebo přestavovat svévolně ochranná zařízení strojů, přístrojů a nářadí a tato zařízení musí používat k účelům a za podmínek, pro které jsou určena.</w:t>
      </w:r>
    </w:p>
    <w:p w14:paraId="582644DD" w14:textId="013FA322" w:rsidR="00032B4F" w:rsidRPr="00C4483D" w:rsidRDefault="00032B4F" w:rsidP="00F2650B">
      <w:pPr>
        <w:pStyle w:val="Druhrovesmlouvy"/>
        <w:rPr>
          <w:b/>
          <w:i/>
          <w:iCs/>
        </w:rPr>
      </w:pPr>
      <w:r>
        <w:t>Zhotovitel</w:t>
      </w:r>
      <w:r w:rsidRPr="0083011D">
        <w:t xml:space="preserve"> před započetím realizace předmětu </w:t>
      </w:r>
      <w:r w:rsidR="003016E2">
        <w:t>s</w:t>
      </w:r>
      <w:r w:rsidR="003016E2" w:rsidRPr="0083011D">
        <w:t xml:space="preserve">mlouvy </w:t>
      </w:r>
      <w:r w:rsidRPr="0083011D">
        <w:t xml:space="preserve">proškolí </w:t>
      </w:r>
      <w:r w:rsidR="003016E2">
        <w:t>personál zhotovitele</w:t>
      </w:r>
      <w:r w:rsidR="00DA6178">
        <w:t xml:space="preserve"> </w:t>
      </w:r>
      <w:r w:rsidRPr="0083011D">
        <w:t xml:space="preserve">v BOZP </w:t>
      </w:r>
      <w:r w:rsidR="00DA6178">
        <w:t xml:space="preserve">a environmentálním chování, </w:t>
      </w:r>
      <w:r w:rsidRPr="0083011D">
        <w:t>popř</w:t>
      </w:r>
      <w:r>
        <w:t>ípadě</w:t>
      </w:r>
      <w:r w:rsidRPr="0083011D">
        <w:t xml:space="preserve"> v dalších znalostech, které jsou uvedeny v předmětu </w:t>
      </w:r>
      <w:r w:rsidR="003016E2">
        <w:t>s</w:t>
      </w:r>
      <w:r w:rsidR="003016E2" w:rsidRPr="0083011D">
        <w:t>mlouvy</w:t>
      </w:r>
      <w:r w:rsidRPr="0083011D">
        <w:t>.</w:t>
      </w:r>
    </w:p>
    <w:p w14:paraId="4F2CC0A7" w14:textId="77777777" w:rsidR="00032B4F" w:rsidRPr="0083011D" w:rsidRDefault="00032B4F" w:rsidP="00C4483D">
      <w:pPr>
        <w:pStyle w:val="PrvnrovesmlouvyNadpis"/>
      </w:pPr>
      <w:bookmarkStart w:id="58" w:name="_Toc158009498"/>
      <w:bookmarkStart w:id="59" w:name="_Toc333405990"/>
      <w:bookmarkStart w:id="60" w:name="_Toc333840974"/>
      <w:r w:rsidRPr="0083011D">
        <w:t>Realizační harmonogram</w:t>
      </w:r>
      <w:bookmarkEnd w:id="58"/>
      <w:r>
        <w:t xml:space="preserve"> prací a prodlení Zhotovitele</w:t>
      </w:r>
      <w:bookmarkEnd w:id="59"/>
      <w:bookmarkEnd w:id="60"/>
    </w:p>
    <w:p w14:paraId="02E7B5DE" w14:textId="3305D16A" w:rsidR="00032B4F" w:rsidRPr="0083011D" w:rsidRDefault="00032B4F" w:rsidP="00C4483D">
      <w:pPr>
        <w:pStyle w:val="Druhrovesmlouvy"/>
        <w:rPr>
          <w:b/>
          <w:bCs/>
          <w:i/>
          <w:iCs/>
        </w:rPr>
      </w:pPr>
      <w:r>
        <w:t>Je-li tak stanoveno v </w:t>
      </w:r>
      <w:r w:rsidR="003016E2">
        <w:t xml:space="preserve">zadávací </w:t>
      </w:r>
      <w:r>
        <w:t xml:space="preserve">dokumentaci, </w:t>
      </w:r>
      <w:r w:rsidR="005C4A89">
        <w:t xml:space="preserve">zhotovitel, </w:t>
      </w:r>
      <w:r>
        <w:t>p</w:t>
      </w:r>
      <w:r w:rsidRPr="0083011D">
        <w:t xml:space="preserve">řed uzavřením </w:t>
      </w:r>
      <w:r w:rsidR="003016E2">
        <w:t>s</w:t>
      </w:r>
      <w:r w:rsidR="003016E2" w:rsidRPr="0083011D">
        <w:t>mlouvy</w:t>
      </w:r>
      <w:r w:rsidR="006C668B">
        <w:t xml:space="preserve"> předloží</w:t>
      </w:r>
      <w:r w:rsidR="003016E2" w:rsidRPr="0083011D">
        <w:t xml:space="preserve"> </w:t>
      </w:r>
      <w:r w:rsidR="003016E2">
        <w:t>objednatel</w:t>
      </w:r>
      <w:r w:rsidR="003016E2" w:rsidRPr="0083011D">
        <w:t>i</w:t>
      </w:r>
      <w:r w:rsidR="003016E2">
        <w:t xml:space="preserve"> </w:t>
      </w:r>
      <w:r>
        <w:t>h</w:t>
      </w:r>
      <w:r w:rsidRPr="0083011D">
        <w:t xml:space="preserve">armonogram prací, </w:t>
      </w:r>
      <w:r>
        <w:t xml:space="preserve">ve </w:t>
      </w:r>
      <w:r w:rsidRPr="0083011D">
        <w:t>kter</w:t>
      </w:r>
      <w:r>
        <w:t xml:space="preserve">ém </w:t>
      </w:r>
      <w:r w:rsidRPr="0083011D">
        <w:t>rozpracovává údaje uvedené v</w:t>
      </w:r>
      <w:r>
        <w:t> </w:t>
      </w:r>
      <w:r w:rsidR="003016E2">
        <w:t>n</w:t>
      </w:r>
      <w:r w:rsidR="003016E2" w:rsidRPr="0083011D">
        <w:t>abídce</w:t>
      </w:r>
      <w:r>
        <w:t xml:space="preserve">. Harmonogram prací bude tvořit </w:t>
      </w:r>
      <w:r w:rsidRPr="0083011D">
        <w:t xml:space="preserve">nedílnou součást </w:t>
      </w:r>
      <w:r w:rsidR="003016E2">
        <w:t>s</w:t>
      </w:r>
      <w:r w:rsidR="003016E2" w:rsidRPr="0083011D">
        <w:t>mlouvy</w:t>
      </w:r>
      <w:r w:rsidRPr="0083011D">
        <w:t xml:space="preserve">. </w:t>
      </w:r>
      <w:r>
        <w:t>Dílo</w:t>
      </w:r>
      <w:r w:rsidR="0052177C">
        <w:t xml:space="preserve"> </w:t>
      </w:r>
      <w:r w:rsidRPr="0083011D">
        <w:t>musí</w:t>
      </w:r>
      <w:r w:rsidR="0052177C">
        <w:t xml:space="preserve"> </w:t>
      </w:r>
      <w:r w:rsidRPr="0083011D">
        <w:t xml:space="preserve">být provedeno v termínech stanovených </w:t>
      </w:r>
      <w:r>
        <w:t xml:space="preserve">pro jednotlivé etapy provádění </w:t>
      </w:r>
      <w:r w:rsidR="003016E2">
        <w:t xml:space="preserve">díla </w:t>
      </w:r>
      <w:r>
        <w:t>v tomto</w:t>
      </w:r>
      <w:r w:rsidRPr="0083011D">
        <w:t xml:space="preserve"> harmonogram</w:t>
      </w:r>
      <w:r>
        <w:t>u prací</w:t>
      </w:r>
      <w:r w:rsidRPr="0083011D">
        <w:t>.</w:t>
      </w:r>
    </w:p>
    <w:p w14:paraId="0E38A80B" w14:textId="6CE6A1EC" w:rsidR="00032B4F" w:rsidRDefault="00032B4F" w:rsidP="00FB5AE0">
      <w:pPr>
        <w:pStyle w:val="Druhrovesmlouvy"/>
      </w:pPr>
      <w:r>
        <w:t>Není-li v </w:t>
      </w:r>
      <w:r w:rsidR="003016E2">
        <w:t xml:space="preserve">zadávací </w:t>
      </w:r>
      <w:r>
        <w:t xml:space="preserve">dokumentaci nebo ve </w:t>
      </w:r>
      <w:r w:rsidR="003016E2">
        <w:t xml:space="preserve">smlouvě </w:t>
      </w:r>
      <w:r>
        <w:t>uvedeno jinak, každý harmonogram prací bude obsahovat:</w:t>
      </w:r>
    </w:p>
    <w:p w14:paraId="2E936FC9" w14:textId="1C500A93" w:rsidR="00032B4F" w:rsidRPr="006C7D92" w:rsidRDefault="00032B4F" w:rsidP="00271F5A">
      <w:pPr>
        <w:pStyle w:val="Tetrovesmlouvy"/>
      </w:pPr>
      <w:r w:rsidRPr="006C7D92">
        <w:t xml:space="preserve">pořadí etap (milníků), v němž </w:t>
      </w:r>
      <w:r w:rsidR="003016E2">
        <w:t>z</w:t>
      </w:r>
      <w:r w:rsidR="003016E2" w:rsidRPr="006C7D92">
        <w:t xml:space="preserve">hotovitel </w:t>
      </w:r>
      <w:r w:rsidRPr="006C7D92">
        <w:t xml:space="preserve">hodlá </w:t>
      </w:r>
      <w:r w:rsidR="003016E2">
        <w:t>d</w:t>
      </w:r>
      <w:r w:rsidR="003016E2" w:rsidRPr="006C7D92">
        <w:t xml:space="preserve">ílo </w:t>
      </w:r>
      <w:r w:rsidRPr="006C7D92">
        <w:t xml:space="preserve">provádět, včetně předpokládaného časového plánu každé hlavní etapy </w:t>
      </w:r>
      <w:r w:rsidR="003016E2">
        <w:t>d</w:t>
      </w:r>
      <w:r w:rsidR="003016E2" w:rsidRPr="006C7D92">
        <w:t>íla</w:t>
      </w:r>
      <w:r w:rsidRPr="006C7D92">
        <w:t>;</w:t>
      </w:r>
    </w:p>
    <w:p w14:paraId="69344EEE" w14:textId="41DBAF10" w:rsidR="00032B4F" w:rsidRDefault="00032B4F">
      <w:pPr>
        <w:pStyle w:val="Tetrovesmlouvy"/>
      </w:pPr>
      <w:r w:rsidRPr="006C7D92">
        <w:t>sled a časový plán kontrol a zkoušek stanovených nebo předpokládaných v </w:t>
      </w:r>
      <w:r w:rsidR="003016E2">
        <w:t>z</w:t>
      </w:r>
      <w:r w:rsidR="003016E2" w:rsidRPr="006C7D92">
        <w:t xml:space="preserve">adávací </w:t>
      </w:r>
      <w:r w:rsidRPr="006C7D92">
        <w:t>dokumentaci</w:t>
      </w:r>
      <w:r w:rsidR="00331F20">
        <w:t>,</w:t>
      </w:r>
      <w:r w:rsidRPr="006C7D92">
        <w:t xml:space="preserve"> ve </w:t>
      </w:r>
      <w:r w:rsidR="003016E2">
        <w:t>s</w:t>
      </w:r>
      <w:r w:rsidR="003016E2" w:rsidRPr="006C7D92">
        <w:t>mlouvě</w:t>
      </w:r>
      <w:r w:rsidR="00331F20">
        <w:t xml:space="preserve"> nebo</w:t>
      </w:r>
      <w:r w:rsidRPr="006C7D92">
        <w:t xml:space="preserve"> nezbytných pro řádné provedení </w:t>
      </w:r>
      <w:r w:rsidR="003016E2">
        <w:t>d</w:t>
      </w:r>
      <w:r w:rsidR="003016E2" w:rsidRPr="006C7D92">
        <w:t xml:space="preserve">íla </w:t>
      </w:r>
      <w:r w:rsidRPr="006C7D92">
        <w:t>a jeho následný provoz; a</w:t>
      </w:r>
    </w:p>
    <w:p w14:paraId="16C4E34B" w14:textId="2010011C" w:rsidR="00032B4F" w:rsidRPr="006C7D92" w:rsidRDefault="00032B4F" w:rsidP="003F5AA8">
      <w:pPr>
        <w:pStyle w:val="Tetrovesmlouvy"/>
      </w:pPr>
      <w:r w:rsidRPr="006C7D92">
        <w:t xml:space="preserve">přibližný počet pracovníků </w:t>
      </w:r>
      <w:r w:rsidR="003016E2">
        <w:t>p</w:t>
      </w:r>
      <w:r w:rsidR="003016E2" w:rsidRPr="006C7D92">
        <w:t xml:space="preserve">ersonálu </w:t>
      </w:r>
      <w:r w:rsidR="003016E2">
        <w:t>z</w:t>
      </w:r>
      <w:r w:rsidR="003016E2" w:rsidRPr="006C7D92">
        <w:t>hotovitele</w:t>
      </w:r>
      <w:r w:rsidR="0052177C">
        <w:t>.</w:t>
      </w:r>
    </w:p>
    <w:p w14:paraId="1A507E21" w14:textId="6B777AAB" w:rsidR="00032B4F" w:rsidRDefault="00032B4F" w:rsidP="00FB5AE0">
      <w:pPr>
        <w:pStyle w:val="Druhrovesmlouvy"/>
      </w:pPr>
      <w:r>
        <w:t xml:space="preserve">Pokud </w:t>
      </w:r>
      <w:r w:rsidR="003016E2">
        <w:t xml:space="preserve">objednatel </w:t>
      </w:r>
      <w:r>
        <w:t xml:space="preserve">do 21 dní poté, co harmonogram prací obdržel, neoznámí </w:t>
      </w:r>
      <w:r w:rsidR="003016E2">
        <w:t>zhotoviteli</w:t>
      </w:r>
      <w:r>
        <w:t xml:space="preserve">, v čem tento harmonogram neodpovídá </w:t>
      </w:r>
      <w:r w:rsidR="003016E2">
        <w:t xml:space="preserve">smluvním </w:t>
      </w:r>
      <w:r>
        <w:t xml:space="preserve">dokumentům, bude </w:t>
      </w:r>
      <w:r w:rsidR="003016E2">
        <w:t xml:space="preserve">zhotovitel </w:t>
      </w:r>
      <w:r>
        <w:t xml:space="preserve">postupovat v souladu s tímto harmonogramem prací, a to v rámci dalších svých povinností ze </w:t>
      </w:r>
      <w:r w:rsidR="003016E2">
        <w:t xml:space="preserve">smluvních </w:t>
      </w:r>
      <w:r>
        <w:t xml:space="preserve">dokumentů. Personál </w:t>
      </w:r>
      <w:r w:rsidR="003016E2">
        <w:t xml:space="preserve">objednatele </w:t>
      </w:r>
      <w:r>
        <w:t>bude mít právo se při plánování svých činností o harmonogram prací opírat.</w:t>
      </w:r>
    </w:p>
    <w:p w14:paraId="1D036F37" w14:textId="3408EE79" w:rsidR="00032B4F" w:rsidRDefault="00032B4F" w:rsidP="00FB5AE0">
      <w:pPr>
        <w:pStyle w:val="Druhrovesmlouvy"/>
      </w:pPr>
      <w:r>
        <w:t xml:space="preserve">Zhotovitel </w:t>
      </w:r>
      <w:r w:rsidR="003016E2">
        <w:t xml:space="preserve">objednateli </w:t>
      </w:r>
      <w:r>
        <w:t xml:space="preserve">neprodleně oznámí konkrétní události nebo okolnosti, které by v budoucnu s určitou pravděpodobností mohly nastat a nepříznivě ovlivnit nebo zpozdit provádění </w:t>
      </w:r>
      <w:r w:rsidR="003016E2">
        <w:t>díla</w:t>
      </w:r>
      <w:r>
        <w:t xml:space="preserve">. V takovém případě nebo v případě, že </w:t>
      </w:r>
      <w:r w:rsidR="003016E2">
        <w:t xml:space="preserve">objednatel </w:t>
      </w:r>
      <w:r>
        <w:t xml:space="preserve">zašle </w:t>
      </w:r>
      <w:r w:rsidR="003016E2">
        <w:t xml:space="preserve">zhotoviteli </w:t>
      </w:r>
      <w:r>
        <w:t xml:space="preserve">oznámení o tom, že harmonogram prací (v uvedené míře) neodpovídá </w:t>
      </w:r>
      <w:r w:rsidR="003016E2">
        <w:t xml:space="preserve">smlouvě </w:t>
      </w:r>
      <w:r>
        <w:t xml:space="preserve">nebo nesouhlasí se skutečným postupem prací a </w:t>
      </w:r>
      <w:r w:rsidR="003016E2">
        <w:t xml:space="preserve">zhotovitelem </w:t>
      </w:r>
      <w:r>
        <w:t xml:space="preserve">ohlášenými záměry, </w:t>
      </w:r>
      <w:r w:rsidR="003016E2">
        <w:t xml:space="preserve">zhotovitel objednateli </w:t>
      </w:r>
      <w:r>
        <w:t>v souladu s tímto odstavcem předloží aktualizovaný harmonogram prací.</w:t>
      </w:r>
    </w:p>
    <w:p w14:paraId="27CE3F70" w14:textId="7247A918" w:rsidR="00032B4F" w:rsidRPr="0083011D" w:rsidRDefault="00032B4F" w:rsidP="00C4483D">
      <w:pPr>
        <w:pStyle w:val="Druhrovesmlouvy"/>
        <w:rPr>
          <w:b/>
          <w:bCs/>
          <w:i/>
          <w:iCs/>
        </w:rPr>
      </w:pPr>
      <w:r w:rsidRPr="0083011D">
        <w:t xml:space="preserve">Při sestavení harmonogramu </w:t>
      </w:r>
      <w:r>
        <w:t xml:space="preserve">prací </w:t>
      </w:r>
      <w:r w:rsidR="006C668B">
        <w:t>musí být</w:t>
      </w:r>
      <w:r w:rsidRPr="0083011D">
        <w:t xml:space="preserve"> respektovány především nepříznivé klimatické a dopravní podmínky, mající vliv na sled nebo možnost provádění prací.</w:t>
      </w:r>
    </w:p>
    <w:p w14:paraId="2E6476D8" w14:textId="5F141848" w:rsidR="00032B4F" w:rsidRPr="00AC0C43" w:rsidRDefault="00032B4F" w:rsidP="00C4483D">
      <w:pPr>
        <w:pStyle w:val="Druhrovesmlouvy"/>
        <w:rPr>
          <w:b/>
          <w:i/>
        </w:rPr>
      </w:pPr>
      <w:r w:rsidRPr="0083011D">
        <w:t xml:space="preserve">Jestliže </w:t>
      </w:r>
      <w:r w:rsidR="003016E2">
        <w:t>zhotovitel</w:t>
      </w:r>
      <w:r w:rsidR="003016E2" w:rsidRPr="0083011D">
        <w:t xml:space="preserve"> </w:t>
      </w:r>
      <w:r w:rsidRPr="0083011D">
        <w:t xml:space="preserve">během prací </w:t>
      </w:r>
      <w:r>
        <w:t xml:space="preserve">na provádění </w:t>
      </w:r>
      <w:r w:rsidR="003016E2">
        <w:t xml:space="preserve">díla </w:t>
      </w:r>
      <w:r w:rsidRPr="0083011D">
        <w:t xml:space="preserve">nedodržuje schválený harmonogram prací, </w:t>
      </w:r>
      <w:r>
        <w:t xml:space="preserve">je v prodlení. V takovém případě </w:t>
      </w:r>
      <w:r w:rsidR="003016E2">
        <w:t>zhotovitel</w:t>
      </w:r>
      <w:r w:rsidR="003016E2" w:rsidRPr="0083011D">
        <w:t xml:space="preserve"> </w:t>
      </w:r>
      <w:r w:rsidRPr="0083011D">
        <w:t>projedná</w:t>
      </w:r>
      <w:r w:rsidR="0052177C">
        <w:t xml:space="preserve"> </w:t>
      </w:r>
      <w:r>
        <w:t>s</w:t>
      </w:r>
      <w:r w:rsidR="0052177C">
        <w:t xml:space="preserve"> </w:t>
      </w:r>
      <w:r w:rsidR="003016E2">
        <w:t>objednatelem</w:t>
      </w:r>
      <w:r w:rsidR="003016E2" w:rsidRPr="0083011D">
        <w:t> </w:t>
      </w:r>
      <w:r w:rsidRPr="0083011D">
        <w:t xml:space="preserve">nutná opatření ke zjednání nápravy. Tato opatření jsou pro </w:t>
      </w:r>
      <w:r w:rsidR="003016E2">
        <w:t>zhotovitel</w:t>
      </w:r>
      <w:r w:rsidR="003016E2" w:rsidRPr="0083011D">
        <w:t xml:space="preserve">e </w:t>
      </w:r>
      <w:r w:rsidRPr="0083011D">
        <w:t>závazná.</w:t>
      </w:r>
    </w:p>
    <w:p w14:paraId="5F2FF710" w14:textId="77777777" w:rsidR="00032B4F" w:rsidRDefault="00032B4F" w:rsidP="00AC0C43">
      <w:pPr>
        <w:pStyle w:val="Druhrovesmlouvy"/>
      </w:pPr>
      <w:r>
        <w:t>Jestliže se v kteroukoli chvíli stane, že:</w:t>
      </w:r>
    </w:p>
    <w:p w14:paraId="4E25FC4D" w14:textId="20F46CDB" w:rsidR="00032B4F" w:rsidRDefault="00032B4F" w:rsidP="00271F5A">
      <w:pPr>
        <w:pStyle w:val="Tetrovesmlouvy"/>
      </w:pPr>
      <w:r>
        <w:t xml:space="preserve">skutečný postup prací je příliš pomalý na to, aby bylo </w:t>
      </w:r>
      <w:r w:rsidR="003016E2">
        <w:t xml:space="preserve">dílo </w:t>
      </w:r>
      <w:r>
        <w:t>splněno ve lhůtě pro dokončení; a/nebo</w:t>
      </w:r>
    </w:p>
    <w:p w14:paraId="224CE77F" w14:textId="5C00DA35" w:rsidR="00032B4F" w:rsidRDefault="00032B4F" w:rsidP="00271F5A">
      <w:pPr>
        <w:pStyle w:val="Tetrovesmlouvy"/>
      </w:pPr>
      <w:r w:rsidRPr="005C0192">
        <w:t xml:space="preserve">postup se oproti platnému harmonogramu prací zpomalil </w:t>
      </w:r>
      <w:r>
        <w:t>(</w:t>
      </w:r>
      <w:r w:rsidRPr="005C0192">
        <w:t>nebo zp</w:t>
      </w:r>
      <w:r>
        <w:t xml:space="preserve">omalí) o více než třicet (30) dní z důvodů, které lze přičítat na vrub </w:t>
      </w:r>
      <w:r w:rsidR="003016E2">
        <w:t>zhotoviteli</w:t>
      </w:r>
      <w:r>
        <w:t xml:space="preserve">; </w:t>
      </w:r>
    </w:p>
    <w:p w14:paraId="7B59BE96" w14:textId="3B573207" w:rsidR="00032B4F" w:rsidRDefault="00032B4F">
      <w:pPr>
        <w:pStyle w:val="Tetrovesmlouvy"/>
        <w:numPr>
          <w:ilvl w:val="0"/>
          <w:numId w:val="0"/>
        </w:numPr>
        <w:ind w:left="567"/>
      </w:pPr>
      <w:r>
        <w:lastRenderedPageBreak/>
        <w:t xml:space="preserve">může </w:t>
      </w:r>
      <w:r w:rsidR="003016E2">
        <w:t xml:space="preserve">objednatel </w:t>
      </w:r>
      <w:r>
        <w:t xml:space="preserve">dát </w:t>
      </w:r>
      <w:r w:rsidR="003016E2">
        <w:t xml:space="preserve">zhotoviteli </w:t>
      </w:r>
      <w:r>
        <w:t xml:space="preserve">pokyn, aby předložil aktualizovaný harmonogram prací a průvodní zprávu s popisem nově navrhovaných metod, které by chtěl </w:t>
      </w:r>
      <w:r w:rsidR="003016E2">
        <w:t xml:space="preserve">zhotovitel </w:t>
      </w:r>
      <w:r>
        <w:t xml:space="preserve">použít ke zrychlení postupu prací a dokončení </w:t>
      </w:r>
      <w:r w:rsidR="003016E2">
        <w:t xml:space="preserve">díla </w:t>
      </w:r>
      <w:r>
        <w:t>ve lhůtě pro dokončení.</w:t>
      </w:r>
    </w:p>
    <w:p w14:paraId="3CF17D53" w14:textId="1D1FB276" w:rsidR="00032B4F" w:rsidRDefault="00032B4F" w:rsidP="00AC0C43">
      <w:pPr>
        <w:pStyle w:val="Druhrovesmlouvy"/>
      </w:pPr>
      <w:r>
        <w:t xml:space="preserve">Neoznámí-li </w:t>
      </w:r>
      <w:r w:rsidR="003016E2">
        <w:t xml:space="preserve">objednatel </w:t>
      </w:r>
      <w:r>
        <w:t xml:space="preserve">něco jiného, přijme </w:t>
      </w:r>
      <w:r w:rsidR="003016E2">
        <w:t xml:space="preserve">zhotovitel </w:t>
      </w:r>
      <w:r>
        <w:t xml:space="preserve">tyto jím nově navrhované metody, což může vyžadovat zejména prodloužení pracovní doby a/nebo zvýšení počtu pracovníků </w:t>
      </w:r>
      <w:r w:rsidR="003016E2">
        <w:t xml:space="preserve">personálu zhotovitele </w:t>
      </w:r>
      <w:r>
        <w:t xml:space="preserve">a/nebo množství </w:t>
      </w:r>
      <w:r w:rsidR="003016E2">
        <w:t>vybavení zhotovitele</w:t>
      </w:r>
      <w:r>
        <w:t xml:space="preserve">, to vše na náklady a riziko </w:t>
      </w:r>
      <w:r w:rsidR="003016E2">
        <w:t>zhotovitele</w:t>
      </w:r>
      <w:r>
        <w:t xml:space="preserve">. Jestliže tyto nově navrhované metody </w:t>
      </w:r>
      <w:r w:rsidR="003016E2">
        <w:t xml:space="preserve">objednateli </w:t>
      </w:r>
      <w:r>
        <w:t xml:space="preserve">způsobí dodatečné náklady, </w:t>
      </w:r>
      <w:r w:rsidR="003016E2">
        <w:t xml:space="preserve">zhotovitel </w:t>
      </w:r>
      <w:r>
        <w:t xml:space="preserve">je </w:t>
      </w:r>
      <w:r w:rsidR="003016E2">
        <w:t xml:space="preserve">objednateli </w:t>
      </w:r>
      <w:r>
        <w:t>spolu se smluvní pokutou (bude-li jaká) uhradí.</w:t>
      </w:r>
    </w:p>
    <w:p w14:paraId="1761A44F" w14:textId="25D2555A" w:rsidR="00032B4F" w:rsidRPr="0083011D" w:rsidRDefault="00032B4F" w:rsidP="00C4483D">
      <w:pPr>
        <w:pStyle w:val="Druhrovesmlouvy"/>
        <w:rPr>
          <w:b/>
          <w:bCs/>
          <w:i/>
          <w:iCs/>
        </w:rPr>
      </w:pPr>
      <w:r w:rsidRPr="0083011D">
        <w:t xml:space="preserve">Pokud </w:t>
      </w:r>
      <w:r w:rsidR="003016E2">
        <w:t>zhotovitel</w:t>
      </w:r>
      <w:r w:rsidR="003016E2" w:rsidRPr="0083011D">
        <w:t xml:space="preserve"> </w:t>
      </w:r>
      <w:r w:rsidRPr="0083011D">
        <w:t xml:space="preserve">neučiní potřebná opatření k dodržení harmonogramu prací dle předchozího odstavce, může </w:t>
      </w:r>
      <w:r w:rsidR="003016E2">
        <w:t>objednatel</w:t>
      </w:r>
      <w:r w:rsidR="003016E2" w:rsidRPr="0083011D">
        <w:t xml:space="preserve"> </w:t>
      </w:r>
      <w:r w:rsidRPr="0083011D">
        <w:t xml:space="preserve">odstoupit od </w:t>
      </w:r>
      <w:r w:rsidR="003016E2">
        <w:t>s</w:t>
      </w:r>
      <w:r w:rsidR="003016E2" w:rsidRPr="0083011D">
        <w:t>mlouvy</w:t>
      </w:r>
      <w:r w:rsidRPr="0083011D">
        <w:t>.</w:t>
      </w:r>
    </w:p>
    <w:p w14:paraId="17E9254C" w14:textId="79E80ACE" w:rsidR="00032B4F" w:rsidRDefault="00032B4F" w:rsidP="00C4483D">
      <w:pPr>
        <w:pStyle w:val="Druhrovesmlouvy"/>
      </w:pPr>
      <w:r>
        <w:t xml:space="preserve">Zhotovitel se odpovědnosti za prodlení zprostí, jestliže prokáže, že nemohl splnit svou povinnost následkem </w:t>
      </w:r>
      <w:r w:rsidR="003016E2">
        <w:t xml:space="preserve">vyšší </w:t>
      </w:r>
      <w:r>
        <w:t>moc</w:t>
      </w:r>
      <w:r w:rsidR="007E7310">
        <w:t>i</w:t>
      </w:r>
      <w:r>
        <w:t xml:space="preserve"> a vynaloží veškeré úsilí k tomu, aby prodlení trvalo pouze po dobu nezbytně nutnou.</w:t>
      </w:r>
    </w:p>
    <w:p w14:paraId="664889BB" w14:textId="4CDFFF5B" w:rsidR="00032B4F" w:rsidRDefault="00032B4F" w:rsidP="00C4483D">
      <w:pPr>
        <w:pStyle w:val="Druhrovesmlouvy"/>
      </w:pPr>
      <w:r>
        <w:t xml:space="preserve">Nesplní-li </w:t>
      </w:r>
      <w:r w:rsidR="003016E2">
        <w:t>zhotovitel</w:t>
      </w:r>
      <w:r>
        <w:t xml:space="preserve">, jenž je v prodlení, svou povinnost ani v dodatečné lhůtě </w:t>
      </w:r>
      <w:r w:rsidRPr="00683A8A">
        <w:t>přiměřeně</w:t>
      </w:r>
      <w:r>
        <w:t xml:space="preserve"> povaze závazku, kterou mu </w:t>
      </w:r>
      <w:r w:rsidR="003016E2">
        <w:t xml:space="preserve">objednatel </w:t>
      </w:r>
      <w:r>
        <w:t xml:space="preserve">stanovil s upozorněním, že jinak od </w:t>
      </w:r>
      <w:r w:rsidR="003016E2">
        <w:t>smlouvy</w:t>
      </w:r>
      <w:r w:rsidR="001C19B1">
        <w:t xml:space="preserve"> </w:t>
      </w:r>
      <w:r>
        <w:t xml:space="preserve">odstoupí, má </w:t>
      </w:r>
      <w:r w:rsidR="003016E2">
        <w:t xml:space="preserve">objednatel </w:t>
      </w:r>
      <w:r>
        <w:t xml:space="preserve">právo od </w:t>
      </w:r>
      <w:r w:rsidR="003016E2">
        <w:t xml:space="preserve">smlouvy </w:t>
      </w:r>
      <w:r>
        <w:t xml:space="preserve">odstoupit, pokud není ve </w:t>
      </w:r>
      <w:r w:rsidR="003016E2">
        <w:t xml:space="preserve">smlouvě </w:t>
      </w:r>
      <w:r w:rsidR="00EF39FB">
        <w:t>uvedeno</w:t>
      </w:r>
      <w:r>
        <w:t xml:space="preserve"> jinak.</w:t>
      </w:r>
    </w:p>
    <w:p w14:paraId="07D8C2D3" w14:textId="1A92C932" w:rsidR="00032B4F" w:rsidRDefault="00032B4F" w:rsidP="00C4483D">
      <w:pPr>
        <w:pStyle w:val="Druhrovesmlouvy"/>
      </w:pPr>
      <w:r>
        <w:t xml:space="preserve">V případě, že </w:t>
      </w:r>
      <w:r w:rsidR="003016E2">
        <w:t xml:space="preserve">zhotovitel </w:t>
      </w:r>
      <w:r>
        <w:t xml:space="preserve">neprovádí práce v souladu se </w:t>
      </w:r>
      <w:r w:rsidR="003016E2">
        <w:t xml:space="preserve">smlouvou </w:t>
      </w:r>
      <w:r>
        <w:t xml:space="preserve">nebo práce nařízené mu </w:t>
      </w:r>
      <w:r w:rsidR="001C19B1">
        <w:t>objednatelem</w:t>
      </w:r>
      <w:r>
        <w:t xml:space="preserve">, může </w:t>
      </w:r>
      <w:r w:rsidR="003016E2">
        <w:t xml:space="preserve">objednatel </w:t>
      </w:r>
      <w:r>
        <w:t>po jediné upomínce, na kterou nebylo reflektováno, zadat práce</w:t>
      </w:r>
      <w:r w:rsidR="003B55F2">
        <w:t> na náklady</w:t>
      </w:r>
      <w:r>
        <w:t xml:space="preserve"> </w:t>
      </w:r>
      <w:r w:rsidR="003016E2">
        <w:t xml:space="preserve">zhotovitele </w:t>
      </w:r>
      <w:r>
        <w:t>jiné</w:t>
      </w:r>
      <w:r w:rsidR="003B55F2">
        <w:t>mu subjektu</w:t>
      </w:r>
      <w:r>
        <w:t>.</w:t>
      </w:r>
    </w:p>
    <w:p w14:paraId="21B6BDBE" w14:textId="1E895AB6" w:rsidR="00032B4F" w:rsidRPr="008D000F" w:rsidRDefault="00032B4F" w:rsidP="00C4483D">
      <w:pPr>
        <w:pStyle w:val="Druhrovesmlouvy"/>
      </w:pPr>
      <w:r>
        <w:t xml:space="preserve">Práce směřující k realizaci </w:t>
      </w:r>
      <w:r w:rsidR="003016E2">
        <w:t xml:space="preserve">díla </w:t>
      </w:r>
      <w:r>
        <w:t xml:space="preserve">je nutno v závazných smluvních lhůtách započít, provádět a ukončit. Veškeré postupové </w:t>
      </w:r>
      <w:r w:rsidRPr="008D000F">
        <w:t xml:space="preserve">dílčí termíny realizace </w:t>
      </w:r>
      <w:r w:rsidR="003016E2" w:rsidRPr="008D000F">
        <w:t xml:space="preserve">díla </w:t>
      </w:r>
      <w:r w:rsidRPr="008D000F">
        <w:t xml:space="preserve">(tzv. milníky) jsou závazné, jsou-li uvedeny ve </w:t>
      </w:r>
      <w:r w:rsidR="003016E2" w:rsidRPr="008D000F">
        <w:t xml:space="preserve">smlouvě </w:t>
      </w:r>
      <w:r w:rsidRPr="008D000F">
        <w:t xml:space="preserve">o </w:t>
      </w:r>
      <w:r w:rsidR="003016E2" w:rsidRPr="008D000F">
        <w:t xml:space="preserve">dílo </w:t>
      </w:r>
      <w:r w:rsidRPr="008D000F">
        <w:t xml:space="preserve">nebo její příloze a není-li ve </w:t>
      </w:r>
      <w:r w:rsidR="003016E2" w:rsidRPr="008D000F">
        <w:t xml:space="preserve">smlouvě </w:t>
      </w:r>
      <w:r w:rsidRPr="008D000F">
        <w:t>výslovně uvedeno jinak.</w:t>
      </w:r>
    </w:p>
    <w:p w14:paraId="7A99F87D" w14:textId="4CEB6D38" w:rsidR="00032B4F" w:rsidRPr="008D000F" w:rsidRDefault="00032B4F" w:rsidP="00C4483D">
      <w:pPr>
        <w:pStyle w:val="Druhrovesmlouvy"/>
      </w:pPr>
      <w:r w:rsidRPr="008D000F">
        <w:t xml:space="preserve">Dohodne-li </w:t>
      </w:r>
      <w:r w:rsidR="003016E2" w:rsidRPr="008D000F">
        <w:t xml:space="preserve">objednavatel </w:t>
      </w:r>
      <w:r w:rsidRPr="008D000F">
        <w:t xml:space="preserve">se </w:t>
      </w:r>
      <w:r w:rsidR="003016E2" w:rsidRPr="008D000F">
        <w:t xml:space="preserve">zhotovitelem </w:t>
      </w:r>
      <w:r w:rsidRPr="008D000F">
        <w:t xml:space="preserve">po uplynutí původní dodací lhůty novou nebo náhradní dodací lhůtu nebo je-li taková lhůta stanovena rozhodnutím soudu nebo jiného státního orgánu a je-li </w:t>
      </w:r>
      <w:r w:rsidR="003016E2" w:rsidRPr="008D000F">
        <w:t xml:space="preserve">zhotovitel </w:t>
      </w:r>
      <w:r w:rsidRPr="008D000F">
        <w:t>v prodlení se splněním povinnosti dodat v této náhradní dodací lhůtě, platí zvýšené majetkové sankce ve dvojnásobné výši, než jakou stanovují tyto OP.</w:t>
      </w:r>
    </w:p>
    <w:p w14:paraId="7FDEC4C6" w14:textId="77777777" w:rsidR="00032B4F" w:rsidRDefault="00032B4F" w:rsidP="00E22AF0">
      <w:pPr>
        <w:pStyle w:val="PrvnrovesmlouvyNadpis"/>
      </w:pPr>
      <w:bookmarkStart w:id="61" w:name="_Toc333405991"/>
      <w:bookmarkStart w:id="62" w:name="_Toc333840975"/>
      <w:r>
        <w:t>Zdržení a přerušení prací</w:t>
      </w:r>
      <w:bookmarkEnd w:id="61"/>
      <w:bookmarkEnd w:id="62"/>
    </w:p>
    <w:p w14:paraId="202FD964" w14:textId="06C1E537" w:rsidR="00032B4F" w:rsidRDefault="00032B4F" w:rsidP="00E22AF0">
      <w:pPr>
        <w:pStyle w:val="Druhrovesmlouvy"/>
      </w:pPr>
      <w:r>
        <w:t xml:space="preserve">Zhotovitel je povinen oznámit </w:t>
      </w:r>
      <w:r w:rsidR="003016E2">
        <w:t xml:space="preserve">objednateli </w:t>
      </w:r>
      <w:r>
        <w:t xml:space="preserve">neprodleně výskyt skutečností, které by mohly vést k prodloužení termínu předání </w:t>
      </w:r>
      <w:r w:rsidR="003016E2">
        <w:t>díla</w:t>
      </w:r>
      <w:r>
        <w:t xml:space="preserve">. Pokud toto oznámení učiní později, pozbývá práva na prodloužení termínu předání </w:t>
      </w:r>
      <w:r w:rsidR="003016E2">
        <w:t>díla</w:t>
      </w:r>
      <w:r w:rsidR="001C19B1">
        <w:t>, pokud mu takové právo svědčilo</w:t>
      </w:r>
      <w:r>
        <w:t xml:space="preserve">. </w:t>
      </w:r>
    </w:p>
    <w:p w14:paraId="66B395BC" w14:textId="0D3C1846" w:rsidR="00032B4F" w:rsidRDefault="00032B4F" w:rsidP="00E22AF0">
      <w:pPr>
        <w:pStyle w:val="Druhrovesmlouvy"/>
      </w:pPr>
      <w:r>
        <w:t xml:space="preserve">Zhotovitel </w:t>
      </w:r>
      <w:r w:rsidR="007F009D">
        <w:t xml:space="preserve">i </w:t>
      </w:r>
      <w:r w:rsidR="003016E2">
        <w:t xml:space="preserve">objednatel </w:t>
      </w:r>
      <w:r>
        <w:t>m</w:t>
      </w:r>
      <w:r w:rsidR="007F009D">
        <w:t>ají</w:t>
      </w:r>
      <w:r>
        <w:t xml:space="preserve"> právo přerušit na dobu nevyhnutelně potřebnou plnění </w:t>
      </w:r>
      <w:r w:rsidR="003016E2">
        <w:t>díla</w:t>
      </w:r>
      <w:r>
        <w:t xml:space="preserve">, jestliže dalšímu vykonávání prací brání </w:t>
      </w:r>
      <w:r w:rsidR="003016E2">
        <w:t xml:space="preserve">vyšší </w:t>
      </w:r>
      <w:r>
        <w:t xml:space="preserve">moc. Následně vynaloží veškeré úsilí k tomu, aby práce mohly pokračovat co nejdříve a aby bylo možno při zvýšeném úsilí </w:t>
      </w:r>
      <w:r w:rsidR="004E5FEE">
        <w:t xml:space="preserve">dílo </w:t>
      </w:r>
      <w:r>
        <w:t>dokončit v původním termínu.</w:t>
      </w:r>
    </w:p>
    <w:p w14:paraId="12844749" w14:textId="5AFDE063" w:rsidR="00032B4F" w:rsidRDefault="00032B4F" w:rsidP="00E22AF0">
      <w:pPr>
        <w:pStyle w:val="Druhrovesmlouvy"/>
      </w:pPr>
      <w:r>
        <w:t xml:space="preserve">Jestliže </w:t>
      </w:r>
      <w:r w:rsidR="004E5FEE">
        <w:t xml:space="preserve">zhotovitel </w:t>
      </w:r>
      <w:r>
        <w:t>přeruší práce</w:t>
      </w:r>
      <w:r w:rsidR="001C19B1">
        <w:t>, z důvodů ležících na jeho straně</w:t>
      </w:r>
      <w:r>
        <w:t xml:space="preserve">, je povinen zabezpečit po dobu přerušení nedokončené </w:t>
      </w:r>
      <w:r w:rsidR="004E5FEE">
        <w:t xml:space="preserve">dílo </w:t>
      </w:r>
      <w:r>
        <w:t xml:space="preserve">a </w:t>
      </w:r>
      <w:r w:rsidR="001C19B1">
        <w:t>nahradit</w:t>
      </w:r>
      <w:r>
        <w:t xml:space="preserve"> náklady s tímto zabezpečením spojené.</w:t>
      </w:r>
    </w:p>
    <w:p w14:paraId="77AF63E7" w14:textId="74410568" w:rsidR="00032B4F" w:rsidRDefault="00032B4F" w:rsidP="00E22AF0">
      <w:pPr>
        <w:pStyle w:val="Druhrovesmlouvy"/>
      </w:pPr>
      <w:r>
        <w:t xml:space="preserve">Jestliže </w:t>
      </w:r>
      <w:r w:rsidR="004E5FEE">
        <w:t xml:space="preserve">personál zhotovitele </w:t>
      </w:r>
      <w:r>
        <w:t xml:space="preserve">poruší při práci v objektech </w:t>
      </w:r>
      <w:r w:rsidR="004E5FEE">
        <w:t xml:space="preserve">objednatele </w:t>
      </w:r>
      <w:r>
        <w:t xml:space="preserve">bezpečnostní předpisy platné pro příslušné pracoviště, má </w:t>
      </w:r>
      <w:r w:rsidR="004E5FEE">
        <w:t xml:space="preserve">objednatel </w:t>
      </w:r>
      <w:r>
        <w:t xml:space="preserve">právo dát </w:t>
      </w:r>
      <w:r w:rsidR="004E5FEE">
        <w:t xml:space="preserve">zhotoviteli </w:t>
      </w:r>
      <w:r>
        <w:t xml:space="preserve">příkaz k přerušení prací po dobu, </w:t>
      </w:r>
      <w:r w:rsidR="00331F20">
        <w:t>dokud</w:t>
      </w:r>
      <w:r>
        <w:t xml:space="preserve"> nebude ze strany </w:t>
      </w:r>
      <w:r w:rsidR="004E5FEE">
        <w:t xml:space="preserve">zhotovitele </w:t>
      </w:r>
      <w:r>
        <w:t xml:space="preserve">učiněna náprava. Toto přerušení nezbavuje </w:t>
      </w:r>
      <w:r w:rsidR="004E5FEE">
        <w:t xml:space="preserve">zhotovitele </w:t>
      </w:r>
      <w:r>
        <w:t xml:space="preserve">odpovědnosti za dodržení dohodnuté </w:t>
      </w:r>
      <w:r w:rsidR="001C19B1">
        <w:t>doby plnění</w:t>
      </w:r>
      <w:r>
        <w:t>, případně dohodnutých dílčích termínů.</w:t>
      </w:r>
    </w:p>
    <w:p w14:paraId="1E989173" w14:textId="77777777" w:rsidR="00032B4F" w:rsidRPr="0083011D" w:rsidRDefault="00032B4F" w:rsidP="00436295">
      <w:pPr>
        <w:pStyle w:val="PrvnrovesmlouvyNadpis"/>
      </w:pPr>
      <w:bookmarkStart w:id="63" w:name="_Toc47411708"/>
      <w:bookmarkStart w:id="64" w:name="_Toc47411871"/>
      <w:bookmarkStart w:id="65" w:name="_Toc158009506"/>
      <w:bookmarkStart w:id="66" w:name="_Toc333405993"/>
      <w:bookmarkStart w:id="67" w:name="_Toc333840976"/>
      <w:r w:rsidRPr="0083011D">
        <w:lastRenderedPageBreak/>
        <w:t>Kontrola prací před zakrytím</w:t>
      </w:r>
      <w:bookmarkEnd w:id="63"/>
      <w:bookmarkEnd w:id="64"/>
      <w:bookmarkEnd w:id="65"/>
      <w:bookmarkEnd w:id="66"/>
      <w:bookmarkEnd w:id="67"/>
    </w:p>
    <w:p w14:paraId="5E10BE6B" w14:textId="6DDA233D" w:rsidR="00032B4F" w:rsidRPr="0083011D" w:rsidRDefault="00032B4F" w:rsidP="00436295">
      <w:pPr>
        <w:pStyle w:val="Druhrovesmlouvy"/>
        <w:rPr>
          <w:b/>
          <w:bCs/>
          <w:i/>
          <w:iCs/>
        </w:rPr>
      </w:pPr>
      <w:r>
        <w:t>Zhotovitel</w:t>
      </w:r>
      <w:r w:rsidRPr="0083011D">
        <w:t xml:space="preserve"> je povinen vyzvat </w:t>
      </w:r>
      <w:r w:rsidR="004E5FEE">
        <w:t>objednatel</w:t>
      </w:r>
      <w:r w:rsidR="004E5FEE" w:rsidRPr="0083011D">
        <w:t xml:space="preserve">e </w:t>
      </w:r>
      <w:r w:rsidRPr="0083011D">
        <w:t xml:space="preserve">k prověření prací, které v dalším pracovním postupu budou zakryty nebo se stanou nepřístupnými. Neučiní-li tak, je povinen na žádost </w:t>
      </w:r>
      <w:r w:rsidR="004E5FEE">
        <w:t>objednatel</w:t>
      </w:r>
      <w:r w:rsidR="004E5FEE" w:rsidRPr="0083011D">
        <w:t xml:space="preserve">e </w:t>
      </w:r>
      <w:r w:rsidRPr="0083011D">
        <w:t xml:space="preserve">odkrýt práce, které byly zakryty nebo které se staly nepřístupnými, na svůj náklad. U vodárenských a kanalizačních staveb je </w:t>
      </w:r>
      <w:r w:rsidR="004E5FEE">
        <w:t>zhotovitel</w:t>
      </w:r>
      <w:r w:rsidR="004E5FEE" w:rsidRPr="0083011D">
        <w:t xml:space="preserve"> </w:t>
      </w:r>
      <w:r w:rsidRPr="0083011D">
        <w:t xml:space="preserve">povinen za účasti technického dozoru </w:t>
      </w:r>
      <w:r w:rsidR="004E5FEE">
        <w:t>objednatel</w:t>
      </w:r>
      <w:r w:rsidR="004E5FEE" w:rsidRPr="0083011D">
        <w:t xml:space="preserve">e </w:t>
      </w:r>
      <w:r w:rsidRPr="0083011D">
        <w:t>prověřit práce a dodávky, které budou v dalším postupu zakryty a učinit o tom zápis ve stavebním deníku. Jedná se zejména o:</w:t>
      </w:r>
    </w:p>
    <w:p w14:paraId="43660050" w14:textId="77777777" w:rsidR="00032B4F" w:rsidRDefault="00032B4F">
      <w:pPr>
        <w:pStyle w:val="Tetrovesmlouvy"/>
      </w:pPr>
      <w:r w:rsidRPr="0083011D">
        <w:t>základovou spáru konstrukce stok a trubních řadů a všech objektů, jako jsou šachty, spadiště, oddělovače, spojné komory, armaturní komory, vodoměrné šachty, vodojemy apod.</w:t>
      </w:r>
      <w:r>
        <w:t>;</w:t>
      </w:r>
    </w:p>
    <w:p w14:paraId="3B26D70D" w14:textId="77777777" w:rsidR="00032B4F" w:rsidRDefault="00032B4F">
      <w:pPr>
        <w:pStyle w:val="Tetrovesmlouvy"/>
      </w:pPr>
      <w:r w:rsidRPr="0083011D">
        <w:t>položené a smontované trubní řady mezi jednotlivými šachtami před obetonováním či zásypem, včetně zaměření tvarovek a armatur všeho druhu a provedení zákresu jejich polohy ve stavebním deníku</w:t>
      </w:r>
      <w:r>
        <w:t>;</w:t>
      </w:r>
    </w:p>
    <w:p w14:paraId="5C14ED54" w14:textId="77777777" w:rsidR="00032B4F" w:rsidRDefault="00032B4F">
      <w:pPr>
        <w:pStyle w:val="Tetrovesmlouvy"/>
      </w:pPr>
      <w:r w:rsidRPr="0083011D">
        <w:t>výztuž železobetonových konstrukcí před uložením betonové směsi</w:t>
      </w:r>
      <w:r>
        <w:t>;</w:t>
      </w:r>
    </w:p>
    <w:p w14:paraId="29E1A707" w14:textId="3FBB15A3" w:rsidR="00032B4F" w:rsidRDefault="00032B4F">
      <w:pPr>
        <w:pStyle w:val="Tetrovesmlouvy"/>
      </w:pPr>
      <w:r w:rsidRPr="0083011D">
        <w:t xml:space="preserve">soulad položených trubních řadů a objektů co do výšky a polohy s projektovou dokumentací a posouzení zjištěné odchylky s tolerancemi kvalitativních podmínek stanovených </w:t>
      </w:r>
      <w:r w:rsidR="004E5FEE">
        <w:t>objednatel</w:t>
      </w:r>
      <w:r w:rsidR="004E5FEE" w:rsidRPr="0083011D">
        <w:t>em</w:t>
      </w:r>
      <w:r>
        <w:t>;</w:t>
      </w:r>
    </w:p>
    <w:p w14:paraId="50D18684" w14:textId="77777777" w:rsidR="00032B4F" w:rsidRDefault="00032B4F">
      <w:pPr>
        <w:pStyle w:val="Tetrovesmlouvy"/>
      </w:pPr>
      <w:r w:rsidRPr="0083011D">
        <w:t>doklady o provedení tlakových zkoušek, respektive zkoušek vodotěsnosti</w:t>
      </w:r>
      <w:r>
        <w:t>;</w:t>
      </w:r>
    </w:p>
    <w:p w14:paraId="11226107" w14:textId="77777777" w:rsidR="00032B4F" w:rsidRDefault="00032B4F">
      <w:pPr>
        <w:pStyle w:val="Tetrovesmlouvy"/>
      </w:pPr>
      <w:r w:rsidRPr="0083011D">
        <w:t>před napojením nového vodovodu na stávající vodovodní síť nebo před uvedením vodárenského zařízení do provozu po stavebním zásahu (zařízení, kterým je distribuována voda) je nutno předložit výsledky chemických, mikrobiologických a bakteriologických rozborů, včetně laboratorního ověření těchto rozborů</w:t>
      </w:r>
      <w:r>
        <w:t>;</w:t>
      </w:r>
    </w:p>
    <w:p w14:paraId="6EF112AC" w14:textId="77777777" w:rsidR="00032B4F" w:rsidRDefault="00032B4F">
      <w:pPr>
        <w:pStyle w:val="Tetrovesmlouvy"/>
      </w:pPr>
      <w:r w:rsidRPr="0083011D">
        <w:t>napojení nové budoucí kanalizace na kanalizaci stávající a nového vodovodu na stávající</w:t>
      </w:r>
      <w:r>
        <w:t>; a</w:t>
      </w:r>
    </w:p>
    <w:p w14:paraId="3166351D" w14:textId="77777777" w:rsidR="00032B4F" w:rsidRDefault="00032B4F">
      <w:pPr>
        <w:pStyle w:val="Tetrovesmlouvy"/>
      </w:pPr>
      <w:r w:rsidRPr="0083011D">
        <w:t>napojení přípojek na stávající kanalizaci a stávající vodovod.</w:t>
      </w:r>
    </w:p>
    <w:p w14:paraId="39107147" w14:textId="77777777" w:rsidR="00032B4F" w:rsidRPr="0083011D" w:rsidRDefault="00032B4F" w:rsidP="00436295">
      <w:pPr>
        <w:pStyle w:val="PrvnrovesmlouvyNadpis"/>
      </w:pPr>
      <w:bookmarkStart w:id="68" w:name="_Toc47411709"/>
      <w:bookmarkStart w:id="69" w:name="_Toc47411872"/>
      <w:bookmarkStart w:id="70" w:name="_Toc158009507"/>
      <w:bookmarkStart w:id="71" w:name="_Toc333405994"/>
      <w:bookmarkStart w:id="72" w:name="_Toc333840977"/>
      <w:r w:rsidRPr="0083011D">
        <w:t xml:space="preserve">Kontrola stavebních prací </w:t>
      </w:r>
      <w:r>
        <w:t>Objednatel</w:t>
      </w:r>
      <w:r w:rsidRPr="0083011D">
        <w:t>em</w:t>
      </w:r>
      <w:bookmarkEnd w:id="68"/>
      <w:bookmarkEnd w:id="69"/>
      <w:bookmarkEnd w:id="70"/>
      <w:bookmarkEnd w:id="71"/>
      <w:bookmarkEnd w:id="72"/>
    </w:p>
    <w:p w14:paraId="46D67F2B" w14:textId="7CCDBBC6" w:rsidR="00032B4F" w:rsidRPr="006C7D92" w:rsidRDefault="00032B4F" w:rsidP="00436295">
      <w:pPr>
        <w:pStyle w:val="Druhrovesmlouvy"/>
      </w:pPr>
      <w:r w:rsidRPr="006C7D92">
        <w:t xml:space="preserve">Nestanoví-li </w:t>
      </w:r>
      <w:r w:rsidR="004E5FEE">
        <w:t>z</w:t>
      </w:r>
      <w:r w:rsidR="004E5FEE" w:rsidRPr="006C7D92">
        <w:t xml:space="preserve">adávací </w:t>
      </w:r>
      <w:r w:rsidRPr="006C7D92">
        <w:t xml:space="preserve">dokumentace jinak, zavazuje se </w:t>
      </w:r>
      <w:r w:rsidR="004E5FEE">
        <w:t>z</w:t>
      </w:r>
      <w:r w:rsidR="004E5FEE" w:rsidRPr="006C7D92">
        <w:t xml:space="preserve">hotovitel </w:t>
      </w:r>
      <w:r w:rsidRPr="006C7D92">
        <w:t xml:space="preserve">předat po podpisu </w:t>
      </w:r>
      <w:r w:rsidR="004E5FEE">
        <w:t>s</w:t>
      </w:r>
      <w:r w:rsidR="004E5FEE" w:rsidRPr="006C7D92">
        <w:t xml:space="preserve">mlouvy </w:t>
      </w:r>
      <w:r w:rsidR="004E5FEE">
        <w:t>o</w:t>
      </w:r>
      <w:r w:rsidR="004E5FEE" w:rsidRPr="006C7D92">
        <w:t xml:space="preserve">bjednateli </w:t>
      </w:r>
      <w:r w:rsidRPr="006C7D92">
        <w:t xml:space="preserve">k posouzení časový plán a seznam všech zkoušek, atestů a kontrol prováděných v průběhu zhotovení </w:t>
      </w:r>
      <w:r w:rsidR="004E5FEE">
        <w:t>d</w:t>
      </w:r>
      <w:r w:rsidR="004E5FEE" w:rsidRPr="006C7D92">
        <w:t xml:space="preserve">íla </w:t>
      </w:r>
      <w:r w:rsidRPr="006C7D92">
        <w:t xml:space="preserve">nebo při jeho dokončení. Návrh bude obsahovat rovněž jméno pracovníka </w:t>
      </w:r>
      <w:r w:rsidR="004E5FEE">
        <w:t>z</w:t>
      </w:r>
      <w:r w:rsidR="004E5FEE" w:rsidRPr="006C7D92">
        <w:t xml:space="preserve">hotovitele </w:t>
      </w:r>
      <w:r w:rsidRPr="006C7D92">
        <w:t>odpovědného za provádění kontroly a za správnost výsledků kontrol.</w:t>
      </w:r>
    </w:p>
    <w:p w14:paraId="2DD96E50" w14:textId="77777777" w:rsidR="00032B4F" w:rsidRPr="006C7D92" w:rsidRDefault="00032B4F" w:rsidP="00436295">
      <w:pPr>
        <w:pStyle w:val="Druhrovesmlouvy"/>
      </w:pPr>
      <w:r w:rsidRPr="006C7D92">
        <w:t>Objednatel je oprávněn zejména kontrolovat:</w:t>
      </w:r>
    </w:p>
    <w:p w14:paraId="0969B6CD" w14:textId="60E3EB14" w:rsidR="00032B4F" w:rsidRPr="006C7D92" w:rsidRDefault="00032B4F">
      <w:pPr>
        <w:pStyle w:val="Tetrovesmlouvy"/>
        <w:rPr>
          <w:bCs/>
        </w:rPr>
      </w:pPr>
      <w:r w:rsidRPr="006C7D92">
        <w:t xml:space="preserve">technologické postupy provádění jednotlivých částí </w:t>
      </w:r>
      <w:r w:rsidR="00F11C6F">
        <w:t>díla</w:t>
      </w:r>
      <w:r w:rsidRPr="006C7D92">
        <w:t>;</w:t>
      </w:r>
    </w:p>
    <w:p w14:paraId="379691BE" w14:textId="77777777" w:rsidR="00032B4F" w:rsidRPr="006C7D92" w:rsidRDefault="00032B4F">
      <w:pPr>
        <w:pStyle w:val="Tetrovesmlouvy"/>
      </w:pPr>
      <w:r w:rsidRPr="006C7D92">
        <w:t>provedené práce, které budou dalším postupem výstavby zakryty;</w:t>
      </w:r>
    </w:p>
    <w:p w14:paraId="2661F380" w14:textId="72B4858F" w:rsidR="00032B4F" w:rsidRPr="006C7D92" w:rsidRDefault="00032B4F">
      <w:pPr>
        <w:pStyle w:val="Tetrovesmlouvy"/>
      </w:pPr>
      <w:r w:rsidRPr="006C7D92">
        <w:t xml:space="preserve">směrové a výškové umístění stavby a porovnávat je s projektovou dokumentací. V případě nesouladu musí neodkladně upozornit na tento nedostatek </w:t>
      </w:r>
      <w:r w:rsidR="004E5FEE">
        <w:t>z</w:t>
      </w:r>
      <w:r w:rsidR="004E5FEE" w:rsidRPr="006C7D92">
        <w:t xml:space="preserve">hotovitele </w:t>
      </w:r>
      <w:r w:rsidRPr="006C7D92">
        <w:t>zápisem do stavebního deníku a projednat nápravné opatření za účasti autorského dozoru zpracovatele projektové dokumentace;</w:t>
      </w:r>
    </w:p>
    <w:p w14:paraId="16C7484C" w14:textId="77777777" w:rsidR="00032B4F" w:rsidRPr="006C7D92" w:rsidRDefault="00032B4F">
      <w:pPr>
        <w:pStyle w:val="Tetrovesmlouvy"/>
      </w:pPr>
      <w:r w:rsidRPr="006C7D92">
        <w:t>důsledné provádění předepsaných zkoušek a měření (individuálních, komplexních, garančních);</w:t>
      </w:r>
    </w:p>
    <w:p w14:paraId="762D5A6E" w14:textId="38A71EA1" w:rsidR="00032B4F" w:rsidRPr="006C7D92" w:rsidRDefault="00032B4F">
      <w:pPr>
        <w:pStyle w:val="Tetrovesmlouvy"/>
      </w:pPr>
      <w:r w:rsidRPr="006C7D92">
        <w:lastRenderedPageBreak/>
        <w:t xml:space="preserve">správné dokumentování průběhu </w:t>
      </w:r>
      <w:r w:rsidR="00F11C6F">
        <w:t>provádění díla</w:t>
      </w:r>
      <w:r w:rsidRPr="006C7D92">
        <w:t xml:space="preserve">, kontrolovat vedení stavebního deníku </w:t>
      </w:r>
      <w:r w:rsidR="004E5FEE">
        <w:t>z</w:t>
      </w:r>
      <w:r w:rsidR="004E5FEE" w:rsidRPr="006C7D92">
        <w:t>hotovitelem</w:t>
      </w:r>
      <w:r w:rsidRPr="006C7D92">
        <w:t xml:space="preserve">, zápisy pořízené ve stavebním deníku oprávněnými osobami a zajistit v případě nutnosti zjednání nápravných opatření u </w:t>
      </w:r>
      <w:r w:rsidR="004E5FEE">
        <w:t>z</w:t>
      </w:r>
      <w:r w:rsidR="004E5FEE" w:rsidRPr="006C7D92">
        <w:t xml:space="preserve">hotovitele </w:t>
      </w:r>
      <w:r w:rsidR="004E5FEE">
        <w:t>d</w:t>
      </w:r>
      <w:r w:rsidR="004E5FEE" w:rsidRPr="006C7D92">
        <w:t>íla</w:t>
      </w:r>
      <w:r w:rsidRPr="006C7D92">
        <w:t>;</w:t>
      </w:r>
    </w:p>
    <w:p w14:paraId="44F33176" w14:textId="059943AE" w:rsidR="00032B4F" w:rsidRPr="006C7D92" w:rsidRDefault="00032B4F">
      <w:pPr>
        <w:pStyle w:val="Tetrovesmlouvy"/>
      </w:pPr>
      <w:r w:rsidRPr="006C7D92">
        <w:t xml:space="preserve">dodržování smluvních podmínek daných </w:t>
      </w:r>
      <w:r w:rsidR="004E5FEE">
        <w:t>s</w:t>
      </w:r>
      <w:r w:rsidR="004E5FEE" w:rsidRPr="006C7D92">
        <w:t xml:space="preserve">mlouvou </w:t>
      </w:r>
      <w:r w:rsidRPr="006C7D92">
        <w:t xml:space="preserve">na zhotovení </w:t>
      </w:r>
      <w:r w:rsidR="004E5FEE">
        <w:t>d</w:t>
      </w:r>
      <w:r w:rsidR="004E5FEE" w:rsidRPr="006C7D92">
        <w:t>íla</w:t>
      </w:r>
      <w:r w:rsidRPr="006C7D92">
        <w:t xml:space="preserve">, plnění podmínek daných </w:t>
      </w:r>
      <w:r w:rsidR="00F11C6F">
        <w:t xml:space="preserve">stavebním </w:t>
      </w:r>
      <w:r w:rsidRPr="006C7D92">
        <w:t>zákonem č. 183/2006 Sb. a plnění dalších podmínek uložených orgány státní správy nebo podmínek jiných oprávněných orgánů</w:t>
      </w:r>
      <w:r w:rsidR="00F11C6F">
        <w:t xml:space="preserve"> a organizací</w:t>
      </w:r>
      <w:r w:rsidRPr="006C7D92">
        <w:t>;</w:t>
      </w:r>
    </w:p>
    <w:p w14:paraId="40BD4D51" w14:textId="77777777" w:rsidR="00032B4F" w:rsidRPr="006C7D92" w:rsidRDefault="00032B4F">
      <w:pPr>
        <w:pStyle w:val="Tetrovesmlouvy"/>
      </w:pPr>
      <w:r w:rsidRPr="006C7D92">
        <w:t>průběh výstavby z hlediska schváleného časového harmonogramu výstavby;</w:t>
      </w:r>
    </w:p>
    <w:p w14:paraId="394BE0E9" w14:textId="77777777" w:rsidR="00032B4F" w:rsidRPr="006C7D92" w:rsidRDefault="00032B4F">
      <w:pPr>
        <w:pStyle w:val="Tetrovesmlouvy"/>
      </w:pPr>
      <w:r w:rsidRPr="006C7D92">
        <w:t>řádné provedení předepsaných zkoušek a revizí a zúčastnit se jejich průběhu a pořízení zápisu o provedené zkoušce či revizi;</w:t>
      </w:r>
    </w:p>
    <w:p w14:paraId="2F00253C" w14:textId="3D4D52E7" w:rsidR="00032B4F" w:rsidRPr="006C7D92" w:rsidRDefault="00032B4F">
      <w:pPr>
        <w:pStyle w:val="Tetrovesmlouvy"/>
      </w:pPr>
      <w:r w:rsidRPr="006C7D92">
        <w:t xml:space="preserve">předepsané doklady (prohlášení o shodě, atesty) o použitých </w:t>
      </w:r>
      <w:r w:rsidR="004E5FEE">
        <w:t>m</w:t>
      </w:r>
      <w:r w:rsidR="004E5FEE" w:rsidRPr="006C7D92">
        <w:t xml:space="preserve">ateriálech </w:t>
      </w:r>
      <w:r w:rsidRPr="006C7D92">
        <w:t>a zabudovaných výrobcích, které je nutné předložit při kolaudačním řízení k povolení stavby k užívání; a</w:t>
      </w:r>
    </w:p>
    <w:p w14:paraId="33A1396D" w14:textId="77777777" w:rsidR="00032B4F" w:rsidRPr="006C7D92" w:rsidRDefault="00032B4F">
      <w:pPr>
        <w:pStyle w:val="Tetrovesmlouvy"/>
        <w:rPr>
          <w:bCs/>
        </w:rPr>
      </w:pPr>
      <w:r w:rsidRPr="006C7D92">
        <w:t>zapracování změn do projektové dokumentace podle skutečného provedení.</w:t>
      </w:r>
    </w:p>
    <w:p w14:paraId="4B24E124" w14:textId="0AC7337B" w:rsidR="00032B4F" w:rsidRDefault="00032B4F" w:rsidP="00205756">
      <w:pPr>
        <w:pStyle w:val="Druhrovesmlouvy"/>
      </w:pPr>
      <w:r>
        <w:t xml:space="preserve">Zhotovitel poté, co poskytl potřebné dokumenty, provede </w:t>
      </w:r>
      <w:r w:rsidR="003B55F2">
        <w:t xml:space="preserve">ve vlastní režii </w:t>
      </w:r>
      <w:r>
        <w:t xml:space="preserve">v souladu s tímto článkem </w:t>
      </w:r>
      <w:r w:rsidR="004E5FEE">
        <w:t xml:space="preserve">přejímací </w:t>
      </w:r>
      <w:r>
        <w:t xml:space="preserve">zkoušky. Zhotovitel zašle </w:t>
      </w:r>
      <w:r w:rsidR="004E5FEE">
        <w:t xml:space="preserve">objednateli </w:t>
      </w:r>
      <w:r>
        <w:t>nejméně 21 dní předem oznámení o datu, po kterém bude připraven provést každou z </w:t>
      </w:r>
      <w:r w:rsidR="004E5FEE">
        <w:t xml:space="preserve">přejímacích </w:t>
      </w:r>
      <w:r>
        <w:t xml:space="preserve">zkoušek. Není-li dohodnuto jinak, </w:t>
      </w:r>
      <w:r w:rsidR="004E5FEE">
        <w:t xml:space="preserve">přejímací </w:t>
      </w:r>
      <w:r>
        <w:t xml:space="preserve">zkoušky budou provedeny do 14 dní po tomto datu nebo datech, jak stanoví pokyn </w:t>
      </w:r>
      <w:r w:rsidR="004E5FEE">
        <w:t>objednateli</w:t>
      </w:r>
      <w:r>
        <w:t>.</w:t>
      </w:r>
    </w:p>
    <w:p w14:paraId="60DDF40C" w14:textId="58F1BC2E" w:rsidR="00032B4F" w:rsidRDefault="00032B4F" w:rsidP="00205756">
      <w:pPr>
        <w:pStyle w:val="Druhrovesmlouvy"/>
      </w:pPr>
      <w:r>
        <w:t xml:space="preserve">Není-li ve </w:t>
      </w:r>
      <w:r w:rsidR="004E5FEE">
        <w:t xml:space="preserve">smlouvě </w:t>
      </w:r>
      <w:r>
        <w:t xml:space="preserve">uvedeno jinak, budou </w:t>
      </w:r>
      <w:r w:rsidR="004E5FEE">
        <w:t xml:space="preserve">přejímací </w:t>
      </w:r>
      <w:r>
        <w:t>zkoušky provedeny v následujícím pořadí:</w:t>
      </w:r>
    </w:p>
    <w:p w14:paraId="3DE8659F" w14:textId="42793A2C" w:rsidR="00032B4F" w:rsidRDefault="00032B4F">
      <w:pPr>
        <w:pStyle w:val="Tetrovesmlouvy"/>
      </w:pPr>
      <w:r>
        <w:t xml:space="preserve">zkoušky před spuštěním </w:t>
      </w:r>
      <w:r w:rsidR="004E5FEE">
        <w:t xml:space="preserve">technologického </w:t>
      </w:r>
      <w:r>
        <w:t xml:space="preserve">zařízení, které budou zahrnovat příslušné kontroly a funkční zkoušky („za sucha“ nebo „zastudena“), aby se dokázalo, že každá z položek </w:t>
      </w:r>
      <w:r w:rsidR="004E5FEE">
        <w:t xml:space="preserve">technologických </w:t>
      </w:r>
      <w:r>
        <w:t xml:space="preserve">zařízení může bezpečně podstoupit další stupeň zkoušení; </w:t>
      </w:r>
    </w:p>
    <w:p w14:paraId="178F68DE" w14:textId="65B33BCF" w:rsidR="00032B4F" w:rsidRDefault="00032B4F">
      <w:pPr>
        <w:pStyle w:val="Tetrovesmlouvy"/>
      </w:pPr>
      <w:r>
        <w:t xml:space="preserve">zkoušky při spuštění </w:t>
      </w:r>
      <w:r w:rsidR="004E5FEE">
        <w:t xml:space="preserve">technologického </w:t>
      </w:r>
      <w:r>
        <w:t xml:space="preserve">zařízení, jejichž součástí budou stanovené provozní zkoušky, jimiž se dokáže, že </w:t>
      </w:r>
      <w:r w:rsidR="004E5FEE">
        <w:t xml:space="preserve">dílo </w:t>
      </w:r>
      <w:r>
        <w:t xml:space="preserve">nebo část </w:t>
      </w:r>
      <w:r w:rsidR="004E5FEE">
        <w:t xml:space="preserve">díla </w:t>
      </w:r>
      <w:r>
        <w:t>lze provozovat bezpečně a tak, jak bylo určeno, za všech možných provozních podmínek; a</w:t>
      </w:r>
    </w:p>
    <w:p w14:paraId="73B6D9E6" w14:textId="547E04CB" w:rsidR="00032B4F" w:rsidRDefault="00032B4F">
      <w:pPr>
        <w:pStyle w:val="Tetrovesmlouvy"/>
      </w:pPr>
      <w:r>
        <w:t xml:space="preserve">zkušební provoz, během něhož se prokáže, že </w:t>
      </w:r>
      <w:r w:rsidR="004E5FEE">
        <w:t xml:space="preserve">dílo </w:t>
      </w:r>
      <w:r>
        <w:t xml:space="preserve">nebo část </w:t>
      </w:r>
      <w:r w:rsidR="004E5FEE">
        <w:t xml:space="preserve">díla </w:t>
      </w:r>
      <w:r>
        <w:t>funguj</w:t>
      </w:r>
      <w:r w:rsidR="00F11C6F">
        <w:t>í</w:t>
      </w:r>
      <w:r>
        <w:t xml:space="preserve"> spolehlivě a v souladu se </w:t>
      </w:r>
      <w:r w:rsidR="004E5FEE">
        <w:t>smlouvou</w:t>
      </w:r>
      <w:r>
        <w:t>.</w:t>
      </w:r>
    </w:p>
    <w:p w14:paraId="48D230CF" w14:textId="1CEB32C2" w:rsidR="00032B4F" w:rsidRDefault="00032B4F" w:rsidP="00033ECD">
      <w:pPr>
        <w:pStyle w:val="Druhrovesmlouvy"/>
      </w:pPr>
      <w:r>
        <w:t xml:space="preserve">Během zkušebního provozu, kdy je </w:t>
      </w:r>
      <w:r w:rsidR="004E5FEE">
        <w:t xml:space="preserve">dílo </w:t>
      </w:r>
      <w:r>
        <w:t xml:space="preserve">provozováno ve stabilních podmínkách, oznámí </w:t>
      </w:r>
      <w:r w:rsidR="004E5FEE">
        <w:t>zhotovitel objednateli</w:t>
      </w:r>
      <w:r>
        <w:t xml:space="preserve">, že </w:t>
      </w:r>
      <w:r w:rsidR="004E5FEE">
        <w:t xml:space="preserve">dílo </w:t>
      </w:r>
      <w:r>
        <w:t xml:space="preserve">může podstoupit jakékoli další </w:t>
      </w:r>
      <w:r w:rsidR="004E5FEE">
        <w:t xml:space="preserve">přejímací </w:t>
      </w:r>
      <w:r>
        <w:t xml:space="preserve">zkoušky, včetně zkoušek provozních vlastností, kterými by se prokázalo, zda </w:t>
      </w:r>
      <w:r w:rsidR="004E5FEE">
        <w:t xml:space="preserve">dílo </w:t>
      </w:r>
      <w:r>
        <w:t xml:space="preserve">splňuje kritéria uvedená ve </w:t>
      </w:r>
      <w:r w:rsidR="004E5FEE">
        <w:t xml:space="preserve">smluvních </w:t>
      </w:r>
      <w:r>
        <w:t>dokumentech.</w:t>
      </w:r>
    </w:p>
    <w:p w14:paraId="42A75089" w14:textId="7998244C" w:rsidR="00032B4F" w:rsidRDefault="00032B4F" w:rsidP="00033ECD">
      <w:pPr>
        <w:pStyle w:val="Druhrovesmlouvy"/>
      </w:pPr>
      <w:r>
        <w:t xml:space="preserve">Při zvažování výsledků </w:t>
      </w:r>
      <w:r w:rsidR="004E5FEE">
        <w:t xml:space="preserve">přejímacích </w:t>
      </w:r>
      <w:r>
        <w:t xml:space="preserve">zkoušek přihlédne </w:t>
      </w:r>
      <w:r w:rsidR="004E5FEE">
        <w:t xml:space="preserve">objednatel </w:t>
      </w:r>
      <w:r>
        <w:t xml:space="preserve">k tomu, jaký bude mít jakékoli užívání </w:t>
      </w:r>
      <w:r w:rsidR="004E5FEE">
        <w:t xml:space="preserve">díla objednatelem </w:t>
      </w:r>
      <w:r>
        <w:t xml:space="preserve">vliv na funkčnost nebo další vlastnosti </w:t>
      </w:r>
      <w:r w:rsidR="004E5FEE">
        <w:t>díla</w:t>
      </w:r>
      <w:r>
        <w:t xml:space="preserve">. Jakmile </w:t>
      </w:r>
      <w:r w:rsidR="004E5FEE">
        <w:t xml:space="preserve">dílo </w:t>
      </w:r>
      <w:r>
        <w:t xml:space="preserve">nebo část </w:t>
      </w:r>
      <w:r w:rsidR="004E5FEE">
        <w:t xml:space="preserve">díla </w:t>
      </w:r>
      <w:r>
        <w:t xml:space="preserve">absolvuje každou z </w:t>
      </w:r>
      <w:r w:rsidR="004E5FEE">
        <w:t xml:space="preserve">přejímacích </w:t>
      </w:r>
      <w:r>
        <w:t xml:space="preserve">zkoušek, </w:t>
      </w:r>
      <w:r w:rsidR="004E5FEE">
        <w:t xml:space="preserve">zhotovitel </w:t>
      </w:r>
      <w:r>
        <w:t xml:space="preserve">o výsledcích těchto </w:t>
      </w:r>
      <w:r w:rsidR="004E5FEE">
        <w:t xml:space="preserve">zkoušek </w:t>
      </w:r>
      <w:r>
        <w:t xml:space="preserve">podá ověřenou zprávu </w:t>
      </w:r>
      <w:r w:rsidR="004E5FEE">
        <w:t>objednateli</w:t>
      </w:r>
      <w:r>
        <w:t>.</w:t>
      </w:r>
    </w:p>
    <w:p w14:paraId="27C981B8" w14:textId="4BA713B0" w:rsidR="00032B4F" w:rsidRDefault="00032B4F" w:rsidP="00033ECD">
      <w:pPr>
        <w:pStyle w:val="Druhrovesmlouvy"/>
      </w:pPr>
      <w:r>
        <w:t xml:space="preserve">Jestliže jsou </w:t>
      </w:r>
      <w:r w:rsidR="004E5FEE">
        <w:t xml:space="preserve">přejímací </w:t>
      </w:r>
      <w:r>
        <w:t xml:space="preserve">zkoušky bezdůvodně zdržovány </w:t>
      </w:r>
      <w:r w:rsidR="004E5FEE">
        <w:t>zhotovitelem</w:t>
      </w:r>
      <w:r>
        <w:t xml:space="preserve">, </w:t>
      </w:r>
      <w:r w:rsidR="004E5FEE">
        <w:t xml:space="preserve">objednatel </w:t>
      </w:r>
      <w:r>
        <w:t xml:space="preserve">může formou oznámení </w:t>
      </w:r>
      <w:r w:rsidR="004E5FEE">
        <w:t xml:space="preserve">zhotovitele </w:t>
      </w:r>
      <w:r>
        <w:t xml:space="preserve">požádat, aby do 21 dní poté, co oznámení obdržel, tyto </w:t>
      </w:r>
      <w:r w:rsidR="004E5FEE">
        <w:t xml:space="preserve">přejímací </w:t>
      </w:r>
      <w:r>
        <w:t xml:space="preserve">zkoušky provedl. Zhotovitel je provede v den nebo ve dnech spadajících do lhůty, kterou si stanoví a jíž oznámí </w:t>
      </w:r>
      <w:r w:rsidR="004E5FEE">
        <w:t>objednateli</w:t>
      </w:r>
      <w:r>
        <w:t>.</w:t>
      </w:r>
    </w:p>
    <w:p w14:paraId="78824389" w14:textId="6153A1F4" w:rsidR="00032B4F" w:rsidRDefault="00032B4F" w:rsidP="00033ECD">
      <w:pPr>
        <w:pStyle w:val="Druhrovesmlouvy"/>
      </w:pPr>
      <w:r>
        <w:t xml:space="preserve">Jestliže </w:t>
      </w:r>
      <w:r w:rsidR="004E5FEE">
        <w:t xml:space="preserve">zhotovitel </w:t>
      </w:r>
      <w:r>
        <w:t xml:space="preserve">v průběhu </w:t>
      </w:r>
      <w:r w:rsidR="00F11C6F">
        <w:t>shora uvedené doby v délce</w:t>
      </w:r>
      <w:r>
        <w:t xml:space="preserve"> 21 dní </w:t>
      </w:r>
      <w:r w:rsidR="004E5FEE">
        <w:t xml:space="preserve">přejímací </w:t>
      </w:r>
      <w:r>
        <w:t xml:space="preserve">zkoušky neprovede, může k nim na riziko a náklady </w:t>
      </w:r>
      <w:r w:rsidR="004E5FEE">
        <w:t xml:space="preserve">zhotovitele </w:t>
      </w:r>
      <w:r>
        <w:t xml:space="preserve">přistoupit </w:t>
      </w:r>
      <w:r w:rsidR="004E5FEE">
        <w:t>personál objednatele</w:t>
      </w:r>
      <w:r>
        <w:t xml:space="preserve">. Pak se bude mít za </w:t>
      </w:r>
      <w:r>
        <w:lastRenderedPageBreak/>
        <w:t xml:space="preserve">to, že </w:t>
      </w:r>
      <w:r w:rsidR="004E5FEE">
        <w:t xml:space="preserve">přejímací </w:t>
      </w:r>
      <w:r>
        <w:t xml:space="preserve">zkoušky byly provedeny v přítomnosti </w:t>
      </w:r>
      <w:r w:rsidR="004E5FEE">
        <w:t xml:space="preserve">zhotovitele </w:t>
      </w:r>
      <w:r>
        <w:t>a že výsledky budou akceptovány jako správné.</w:t>
      </w:r>
    </w:p>
    <w:p w14:paraId="3865DADA" w14:textId="6EBF4309" w:rsidR="00032B4F" w:rsidRDefault="00032B4F" w:rsidP="00033ECD">
      <w:pPr>
        <w:pStyle w:val="Druhrovesmlouvy"/>
      </w:pPr>
      <w:r>
        <w:t xml:space="preserve">Jestliže </w:t>
      </w:r>
      <w:r w:rsidR="004E5FEE">
        <w:t xml:space="preserve">dílo </w:t>
      </w:r>
      <w:r>
        <w:t xml:space="preserve">nebo část </w:t>
      </w:r>
      <w:r w:rsidR="004E5FEE">
        <w:t xml:space="preserve">díla </w:t>
      </w:r>
      <w:r>
        <w:t xml:space="preserve">nesplní požadavky </w:t>
      </w:r>
      <w:r w:rsidR="004E5FEE">
        <w:t xml:space="preserve">přejímacích </w:t>
      </w:r>
      <w:r>
        <w:t xml:space="preserve">zkoušek, mohou </w:t>
      </w:r>
      <w:r w:rsidR="004E5FEE">
        <w:t xml:space="preserve">objednatel </w:t>
      </w:r>
      <w:r>
        <w:t xml:space="preserve">nebo </w:t>
      </w:r>
      <w:r w:rsidR="004E5FEE">
        <w:t xml:space="preserve">zhotovitel </w:t>
      </w:r>
      <w:r>
        <w:t xml:space="preserve">požadovat, aby se neúspěšné </w:t>
      </w:r>
      <w:r w:rsidR="004E5FEE">
        <w:t xml:space="preserve">přejímací </w:t>
      </w:r>
      <w:r>
        <w:t xml:space="preserve">zkoušky kterékoli části </w:t>
      </w:r>
      <w:r w:rsidR="004E5FEE">
        <w:t>díla</w:t>
      </w:r>
      <w:r>
        <w:t>, za stejných podmínek opakovaly.</w:t>
      </w:r>
    </w:p>
    <w:p w14:paraId="3689AF3E" w14:textId="0AAB86C8" w:rsidR="00032B4F" w:rsidRDefault="00032B4F" w:rsidP="00033ECD">
      <w:pPr>
        <w:pStyle w:val="Druhrovesmlouvy"/>
      </w:pPr>
      <w:r>
        <w:t xml:space="preserve">Jestliže </w:t>
      </w:r>
      <w:r w:rsidR="004E5FEE">
        <w:t xml:space="preserve">dílo </w:t>
      </w:r>
      <w:r>
        <w:t xml:space="preserve">nebo </w:t>
      </w:r>
      <w:r w:rsidR="00586F86">
        <w:t>č</w:t>
      </w:r>
      <w:r>
        <w:t xml:space="preserve">ást </w:t>
      </w:r>
      <w:r w:rsidR="004E5FEE">
        <w:t xml:space="preserve">díla </w:t>
      </w:r>
      <w:r>
        <w:t xml:space="preserve">nesplní požadavky </w:t>
      </w:r>
      <w:r w:rsidR="004E5FEE">
        <w:t xml:space="preserve">přejímacích </w:t>
      </w:r>
      <w:r>
        <w:t xml:space="preserve">zkoušek opakovaných, je </w:t>
      </w:r>
      <w:r w:rsidR="004E5FEE">
        <w:t xml:space="preserve">objednatel </w:t>
      </w:r>
      <w:r>
        <w:t>oprávněn:</w:t>
      </w:r>
    </w:p>
    <w:p w14:paraId="5B14B364" w14:textId="715E5808" w:rsidR="00032B4F" w:rsidRDefault="00032B4F">
      <w:pPr>
        <w:pStyle w:val="Tetrovesmlouvy"/>
      </w:pPr>
      <w:r>
        <w:t xml:space="preserve">nařídit další opakování </w:t>
      </w:r>
      <w:r w:rsidR="004E5FEE">
        <w:t xml:space="preserve">přejímacích </w:t>
      </w:r>
      <w:r>
        <w:t>zkoušek; nebo</w:t>
      </w:r>
    </w:p>
    <w:p w14:paraId="4432E350" w14:textId="69EC1FFA" w:rsidR="00032B4F" w:rsidRDefault="00032B4F">
      <w:pPr>
        <w:pStyle w:val="Tetrovesmlouvy"/>
      </w:pPr>
      <w:r>
        <w:t xml:space="preserve">odmítnout převzít </w:t>
      </w:r>
      <w:r w:rsidR="004E5FEE">
        <w:t xml:space="preserve">dílo </w:t>
      </w:r>
      <w:r>
        <w:t xml:space="preserve">nebo část </w:t>
      </w:r>
      <w:r w:rsidR="004E5FEE">
        <w:t>díla</w:t>
      </w:r>
      <w:r>
        <w:t xml:space="preserve">, jestliže neúspěch u zkoušek zbavuje </w:t>
      </w:r>
      <w:r w:rsidR="004E5FEE">
        <w:t xml:space="preserve">objednatele </w:t>
      </w:r>
      <w:r>
        <w:t>v zásadě veškerého prospěchu z </w:t>
      </w:r>
      <w:r w:rsidR="004E5FEE">
        <w:t xml:space="preserve">díla </w:t>
      </w:r>
      <w:r>
        <w:t xml:space="preserve">nebo části </w:t>
      </w:r>
      <w:r w:rsidR="004E5FEE">
        <w:t xml:space="preserve">díla, </w:t>
      </w:r>
      <w:r>
        <w:t xml:space="preserve">resp. možnosti </w:t>
      </w:r>
      <w:r w:rsidR="004E5FEE">
        <w:t xml:space="preserve">dílo </w:t>
      </w:r>
      <w:r>
        <w:t>užívat; nebo</w:t>
      </w:r>
    </w:p>
    <w:p w14:paraId="6F4741B0" w14:textId="164081C8" w:rsidR="00032B4F" w:rsidRDefault="00032B4F">
      <w:pPr>
        <w:pStyle w:val="Tetrovesmlouvy"/>
      </w:pPr>
      <w:r>
        <w:t xml:space="preserve">vystavit </w:t>
      </w:r>
      <w:r w:rsidR="004E5FEE">
        <w:t xml:space="preserve">protokol </w:t>
      </w:r>
      <w:r>
        <w:t xml:space="preserve">o předání a převzetí </w:t>
      </w:r>
      <w:r w:rsidR="004E5FEE">
        <w:t xml:space="preserve">díla </w:t>
      </w:r>
      <w:r>
        <w:t>s vadami.</w:t>
      </w:r>
    </w:p>
    <w:p w14:paraId="1BAFDDAC" w14:textId="6CFB9A73" w:rsidR="00032B4F" w:rsidRPr="00033ECD" w:rsidRDefault="00032B4F" w:rsidP="00033ECD">
      <w:pPr>
        <w:pStyle w:val="Druhrovesmlouvy"/>
      </w:pPr>
      <w:r w:rsidRPr="00033ECD">
        <w:t>V případě, že</w:t>
      </w:r>
      <w:r>
        <w:t xml:space="preserve"> se </w:t>
      </w:r>
      <w:r w:rsidR="004E5FEE">
        <w:t xml:space="preserve">objednatel </w:t>
      </w:r>
      <w:r>
        <w:t xml:space="preserve">rozhodne vystavit </w:t>
      </w:r>
      <w:r w:rsidR="004E5FEE">
        <w:t xml:space="preserve">protokol </w:t>
      </w:r>
      <w:r>
        <w:t xml:space="preserve">o předání a převzetí </w:t>
      </w:r>
      <w:r w:rsidR="004E5FEE">
        <w:t xml:space="preserve">díla </w:t>
      </w:r>
      <w:r>
        <w:t>s vadami,</w:t>
      </w:r>
      <w:r w:rsidRPr="00033ECD">
        <w:t xml:space="preserve"> bude </w:t>
      </w:r>
      <w:r w:rsidR="004E5FEE">
        <w:t>zhotovitel</w:t>
      </w:r>
      <w:r w:rsidR="004E5FEE" w:rsidRPr="00033ECD">
        <w:t xml:space="preserve"> </w:t>
      </w:r>
      <w:r w:rsidRPr="00033ECD">
        <w:t xml:space="preserve">postupovat v souladu se všemi dalšími povinnostmi plynoucími ze </w:t>
      </w:r>
      <w:r w:rsidR="004E5FEE">
        <w:t>s</w:t>
      </w:r>
      <w:r w:rsidR="004E5FEE" w:rsidRPr="00033ECD">
        <w:t xml:space="preserve">mlouvy </w:t>
      </w:r>
      <w:r w:rsidRPr="00033ECD">
        <w:t xml:space="preserve">o </w:t>
      </w:r>
      <w:r w:rsidR="004E5FEE">
        <w:t>dílo</w:t>
      </w:r>
      <w:r w:rsidR="004E5FEE" w:rsidRPr="00033ECD">
        <w:t xml:space="preserve"> </w:t>
      </w:r>
      <w:r w:rsidRPr="00033ECD">
        <w:t xml:space="preserve">a </w:t>
      </w:r>
      <w:r w:rsidR="004E5FEE">
        <w:t>c</w:t>
      </w:r>
      <w:r w:rsidR="004E5FEE" w:rsidRPr="00033ECD">
        <w:t xml:space="preserve">ena </w:t>
      </w:r>
      <w:r w:rsidR="00331F20">
        <w:t>d</w:t>
      </w:r>
      <w:r w:rsidR="004E5FEE" w:rsidRPr="00033ECD">
        <w:t xml:space="preserve">íla </w:t>
      </w:r>
      <w:r w:rsidRPr="00033ECD">
        <w:t xml:space="preserve">bude snížena o takovou částku, která bude odpovídajícím způsobem pokrývat sníženou hodnotu </w:t>
      </w:r>
      <w:r w:rsidR="004E5FEE">
        <w:t>d</w:t>
      </w:r>
      <w:r w:rsidR="004E5FEE" w:rsidRPr="00033ECD">
        <w:t xml:space="preserve">íla </w:t>
      </w:r>
      <w:r w:rsidRPr="00033ECD">
        <w:t xml:space="preserve">pro </w:t>
      </w:r>
      <w:r w:rsidR="004E5FEE">
        <w:t>objednatel</w:t>
      </w:r>
      <w:r w:rsidR="004E5FEE" w:rsidRPr="00033ECD">
        <w:t xml:space="preserve">e </w:t>
      </w:r>
      <w:r w:rsidRPr="00033ECD">
        <w:t xml:space="preserve">v důsledku neúspěšných </w:t>
      </w:r>
      <w:r w:rsidR="004E5FEE">
        <w:t>přejímací</w:t>
      </w:r>
      <w:r w:rsidR="004E5FEE" w:rsidRPr="00033ECD">
        <w:t xml:space="preserve">ch </w:t>
      </w:r>
      <w:r w:rsidRPr="00033ECD">
        <w:t xml:space="preserve">zkoušek. Pokud není odpovídající snížení (nebo metoda jeho výpočtu) </w:t>
      </w:r>
      <w:r>
        <w:t xml:space="preserve">uvedeno </w:t>
      </w:r>
      <w:r w:rsidRPr="00033ECD">
        <w:t xml:space="preserve">ve </w:t>
      </w:r>
      <w:r w:rsidR="004E5FEE">
        <w:t>s</w:t>
      </w:r>
      <w:r w:rsidR="004E5FEE" w:rsidRPr="00033ECD">
        <w:t xml:space="preserve">mlouvě </w:t>
      </w:r>
      <w:r w:rsidRPr="00033ECD">
        <w:t xml:space="preserve">o </w:t>
      </w:r>
      <w:r w:rsidR="004E5FEE">
        <w:t>dílo</w:t>
      </w:r>
      <w:r w:rsidRPr="00033ECD">
        <w:t xml:space="preserve">, </w:t>
      </w:r>
      <w:r w:rsidR="004E5FEE">
        <w:t>objednatel</w:t>
      </w:r>
      <w:r w:rsidR="004E5FEE" w:rsidRPr="00033ECD">
        <w:t xml:space="preserve"> </w:t>
      </w:r>
      <w:r w:rsidRPr="00033ECD">
        <w:t xml:space="preserve">může požadovat, aby snížení bylo dohodnuto oběma </w:t>
      </w:r>
      <w:r>
        <w:t>s</w:t>
      </w:r>
      <w:r w:rsidRPr="00033ECD">
        <w:t xml:space="preserve">tranami (tak, aby plně nahradilo pouze tento neúspěch u </w:t>
      </w:r>
      <w:r>
        <w:t>z</w:t>
      </w:r>
      <w:r w:rsidRPr="00033ECD">
        <w:t xml:space="preserve">koušek) a zaplaceno před vydáním </w:t>
      </w:r>
      <w:r w:rsidR="004E5FEE">
        <w:t>p</w:t>
      </w:r>
      <w:r w:rsidR="004E5FEE" w:rsidRPr="00033ECD">
        <w:t xml:space="preserve">rotokolu </w:t>
      </w:r>
      <w:r w:rsidRPr="00033ECD">
        <w:t xml:space="preserve">o </w:t>
      </w:r>
      <w:r>
        <w:t xml:space="preserve">předání a </w:t>
      </w:r>
      <w:r w:rsidRPr="00033ECD">
        <w:t xml:space="preserve">převzetí </w:t>
      </w:r>
      <w:r w:rsidR="004E5FEE">
        <w:t>díla</w:t>
      </w:r>
      <w:r w:rsidRPr="00033ECD">
        <w:t>.</w:t>
      </w:r>
    </w:p>
    <w:p w14:paraId="44D7D624" w14:textId="11DD8A89" w:rsidR="00032B4F" w:rsidRPr="0083011D" w:rsidRDefault="00032B4F" w:rsidP="005A60B5">
      <w:pPr>
        <w:pStyle w:val="Druhrovesmlouvy"/>
      </w:pPr>
      <w:r>
        <w:t>Objednatel</w:t>
      </w:r>
      <w:r w:rsidRPr="0083011D">
        <w:t xml:space="preserve"> se na výzvu </w:t>
      </w:r>
      <w:r w:rsidR="004E5FEE">
        <w:t>zhotovitel</w:t>
      </w:r>
      <w:r w:rsidR="004E5FEE" w:rsidRPr="0083011D">
        <w:t xml:space="preserve">e </w:t>
      </w:r>
      <w:r w:rsidRPr="0083011D">
        <w:t xml:space="preserve">účastní zkoušek vodotěsnosti a tlakové zkoušky. Tyto jsou vždy součástí </w:t>
      </w:r>
      <w:r w:rsidR="004E5FEE">
        <w:t>díla</w:t>
      </w:r>
      <w:r w:rsidRPr="0083011D">
        <w:t>.</w:t>
      </w:r>
    </w:p>
    <w:p w14:paraId="273F07EF" w14:textId="00D69944" w:rsidR="00032B4F" w:rsidRPr="0083011D" w:rsidRDefault="00032B4F" w:rsidP="005A60B5">
      <w:pPr>
        <w:pStyle w:val="Druhrovesmlouvy"/>
      </w:pPr>
      <w:r w:rsidRPr="0083011D">
        <w:t xml:space="preserve">V případě stavebních prací prováděných hornickým způsobem a sanačních prací v podzemí </w:t>
      </w:r>
      <w:r w:rsidR="004E5FEE">
        <w:t>objednatel</w:t>
      </w:r>
      <w:r w:rsidRPr="0083011D">
        <w:t xml:space="preserve">, nebo jím pověřený subjekt, provede závěrečnou kontrolu aktivního styku stavební konstrukce a vystrojení podzemního </w:t>
      </w:r>
      <w:r w:rsidR="004E5FEE">
        <w:t>d</w:t>
      </w:r>
      <w:r w:rsidR="004E5FEE" w:rsidRPr="0083011D">
        <w:t xml:space="preserve">íla </w:t>
      </w:r>
      <w:r w:rsidRPr="0083011D">
        <w:t>s okolní konstrukcí.</w:t>
      </w:r>
    </w:p>
    <w:p w14:paraId="38202208" w14:textId="548B7953" w:rsidR="00032B4F" w:rsidRPr="0083011D" w:rsidRDefault="00032B4F" w:rsidP="005A60B5">
      <w:pPr>
        <w:pStyle w:val="Druhrovesmlouvy"/>
      </w:pPr>
      <w:r w:rsidRPr="0083011D">
        <w:t xml:space="preserve">Pokud tato kontrola prokáže nekvalitní provedení stavebních prací, spočívající v nedokonalé aktivaci konstrukcí a výstroje s okolní horninou, pak </w:t>
      </w:r>
      <w:r w:rsidR="004E5FEE">
        <w:t>objednatel dílo</w:t>
      </w:r>
      <w:r w:rsidR="004E5FEE" w:rsidRPr="0083011D">
        <w:t xml:space="preserve"> </w:t>
      </w:r>
      <w:r w:rsidRPr="0083011D">
        <w:t>do odstranění nedostatků a závad nepřevezme.</w:t>
      </w:r>
    </w:p>
    <w:p w14:paraId="43C66E50" w14:textId="51AB56D0" w:rsidR="00032B4F" w:rsidRPr="0083011D" w:rsidRDefault="00032B4F" w:rsidP="005A60B5">
      <w:pPr>
        <w:pStyle w:val="Druhrovesmlouvy"/>
      </w:pPr>
      <w:r w:rsidRPr="0083011D">
        <w:t xml:space="preserve">Kontrolu ostatních prací je oprávněn </w:t>
      </w:r>
      <w:r w:rsidR="004E5FEE">
        <w:t>objednatel</w:t>
      </w:r>
      <w:r w:rsidR="004E5FEE" w:rsidRPr="0083011D">
        <w:t xml:space="preserve"> </w:t>
      </w:r>
      <w:r w:rsidRPr="0083011D">
        <w:t xml:space="preserve">provést kamerou. Do odstranění zjištěných vad není </w:t>
      </w:r>
      <w:r w:rsidR="004E5FEE">
        <w:t>objednatel</w:t>
      </w:r>
      <w:r w:rsidR="004E5FEE" w:rsidRPr="0083011D">
        <w:t xml:space="preserve"> </w:t>
      </w:r>
      <w:r w:rsidRPr="0083011D">
        <w:t xml:space="preserve">povinen </w:t>
      </w:r>
      <w:r w:rsidR="004E5FEE">
        <w:t>dílo</w:t>
      </w:r>
      <w:r w:rsidR="004E5FEE" w:rsidRPr="0083011D">
        <w:t xml:space="preserve"> </w:t>
      </w:r>
      <w:r w:rsidRPr="0083011D">
        <w:t>převzít.</w:t>
      </w:r>
    </w:p>
    <w:p w14:paraId="2E82D1FF" w14:textId="18BB414D" w:rsidR="00032B4F" w:rsidRPr="0083011D" w:rsidRDefault="00032B4F" w:rsidP="005A60B5">
      <w:pPr>
        <w:pStyle w:val="Druhrovesmlouvy"/>
      </w:pPr>
      <w:r>
        <w:t>Zhotovitel</w:t>
      </w:r>
      <w:r w:rsidRPr="0083011D">
        <w:t xml:space="preserve"> hradí náklady na </w:t>
      </w:r>
      <w:r w:rsidR="00F11C6F">
        <w:t>provedení přejímacích zkoušek</w:t>
      </w:r>
      <w:r w:rsidRPr="0083011D">
        <w:t xml:space="preserve"> podle </w:t>
      </w:r>
      <w:r w:rsidRPr="006C7D92">
        <w:t>článků 19. 3. a 19. 5., jestliže</w:t>
      </w:r>
      <w:r w:rsidRPr="0083011D">
        <w:t xml:space="preserve"> tyto prokázaly vady a nedostatky. </w:t>
      </w:r>
      <w:r>
        <w:t>Zhotovitel</w:t>
      </w:r>
      <w:r w:rsidRPr="0083011D">
        <w:t xml:space="preserve"> uhradí rovněž náklady na následné </w:t>
      </w:r>
      <w:r w:rsidR="004E5FEE">
        <w:t xml:space="preserve">přejímací </w:t>
      </w:r>
      <w:r>
        <w:t>zkoušky</w:t>
      </w:r>
      <w:r w:rsidRPr="0083011D">
        <w:t>, když oznámí odstranění zjištěných vad a nedostatků.</w:t>
      </w:r>
    </w:p>
    <w:p w14:paraId="6BBF02CB" w14:textId="77777777" w:rsidR="00032B4F" w:rsidRPr="0083011D" w:rsidRDefault="00032B4F" w:rsidP="005A60B5">
      <w:pPr>
        <w:pStyle w:val="PrvnrovesmlouvyNadpis"/>
        <w:rPr>
          <w:iCs/>
        </w:rPr>
      </w:pPr>
      <w:bookmarkStart w:id="73" w:name="_Toc47411710"/>
      <w:bookmarkStart w:id="74" w:name="_Toc47411873"/>
      <w:bookmarkStart w:id="75" w:name="_Toc158009508"/>
      <w:bookmarkStart w:id="76" w:name="_Toc333405995"/>
      <w:bookmarkStart w:id="77" w:name="_Toc333840978"/>
      <w:r>
        <w:t>Předání</w:t>
      </w:r>
      <w:r w:rsidRPr="0083011D">
        <w:t xml:space="preserve"> a převzetí</w:t>
      </w:r>
      <w:bookmarkEnd w:id="73"/>
      <w:bookmarkEnd w:id="74"/>
      <w:bookmarkEnd w:id="75"/>
      <w:bookmarkEnd w:id="76"/>
      <w:r w:rsidR="000A777B">
        <w:t xml:space="preserve"> </w:t>
      </w:r>
      <w:r>
        <w:t>Díla</w:t>
      </w:r>
      <w:bookmarkEnd w:id="77"/>
    </w:p>
    <w:p w14:paraId="19DB19D0" w14:textId="1CEFF233" w:rsidR="00032B4F" w:rsidRPr="0083011D" w:rsidRDefault="00032B4F" w:rsidP="00F53977">
      <w:pPr>
        <w:pStyle w:val="Druhrovesmlouvy"/>
        <w:rPr>
          <w:b/>
          <w:bCs/>
          <w:i/>
          <w:iCs/>
        </w:rPr>
      </w:pPr>
      <w:r w:rsidRPr="0083011D">
        <w:t xml:space="preserve">O převzetí </w:t>
      </w:r>
      <w:r w:rsidR="004E5FEE">
        <w:t>d</w:t>
      </w:r>
      <w:r w:rsidR="004E5FEE" w:rsidRPr="0083011D">
        <w:t xml:space="preserve">íla </w:t>
      </w:r>
      <w:r w:rsidRPr="0083011D">
        <w:t xml:space="preserve">nebo jeho části sestaví smluvní strany </w:t>
      </w:r>
      <w:r w:rsidR="004E5FEE">
        <w:t xml:space="preserve">protokol </w:t>
      </w:r>
      <w:r w:rsidRPr="0083011D">
        <w:t>o</w:t>
      </w:r>
      <w:r>
        <w:t xml:space="preserve"> předání a</w:t>
      </w:r>
      <w:r w:rsidRPr="0083011D">
        <w:t xml:space="preserve"> převzetí </w:t>
      </w:r>
      <w:r w:rsidR="004E5FEE">
        <w:t>d</w:t>
      </w:r>
      <w:r w:rsidR="004E5FEE" w:rsidRPr="0083011D">
        <w:t>íl</w:t>
      </w:r>
      <w:r w:rsidR="004E5FEE">
        <w:t>a</w:t>
      </w:r>
      <w:r w:rsidRPr="0083011D">
        <w:t xml:space="preserve">, který obsahuje zejména zhodnocení jakosti provedených prací, jakož i prohlášení </w:t>
      </w:r>
      <w:r w:rsidR="004E5FEE">
        <w:t>objednatel</w:t>
      </w:r>
      <w:r w:rsidR="004E5FEE" w:rsidRPr="0083011D">
        <w:t>e</w:t>
      </w:r>
      <w:r w:rsidRPr="0083011D">
        <w:t xml:space="preserve">, že odevzdávané </w:t>
      </w:r>
      <w:r w:rsidR="004E5FEE">
        <w:t>dílo</w:t>
      </w:r>
      <w:r w:rsidR="004E5FEE" w:rsidRPr="0083011D">
        <w:t xml:space="preserve"> </w:t>
      </w:r>
      <w:r w:rsidRPr="0083011D">
        <w:t>nebo jeho část přejímá.</w:t>
      </w:r>
    </w:p>
    <w:p w14:paraId="057A01FB" w14:textId="40F71DAE" w:rsidR="00032B4F" w:rsidRPr="0083011D" w:rsidRDefault="00032B4F" w:rsidP="00F53977">
      <w:pPr>
        <w:pStyle w:val="Druhrovesmlouvy"/>
        <w:rPr>
          <w:b/>
          <w:bCs/>
          <w:i/>
          <w:iCs/>
        </w:rPr>
      </w:pPr>
      <w:r w:rsidRPr="0083011D">
        <w:t xml:space="preserve">Nedohodnou-li smluvní strany něco jiného, pořizuje </w:t>
      </w:r>
      <w:r w:rsidR="004E5FEE">
        <w:t xml:space="preserve">protokol </w:t>
      </w:r>
      <w:r w:rsidRPr="0083011D">
        <w:t>o</w:t>
      </w:r>
      <w:r>
        <w:t xml:space="preserve"> předání a</w:t>
      </w:r>
      <w:r w:rsidRPr="0083011D">
        <w:t xml:space="preserve"> převzetí </w:t>
      </w:r>
      <w:r w:rsidR="004E5FEE">
        <w:t>d</w:t>
      </w:r>
      <w:r w:rsidR="004E5FEE" w:rsidRPr="0083011D">
        <w:t>íl</w:t>
      </w:r>
      <w:r w:rsidR="004E5FEE">
        <w:t>a objednatel</w:t>
      </w:r>
      <w:r w:rsidRPr="0083011D">
        <w:t xml:space="preserve">. Obsah zápisu musí být přizpůsoben povaze a rozsahu </w:t>
      </w:r>
      <w:r w:rsidR="004E5FEE">
        <w:t>díla</w:t>
      </w:r>
      <w:r w:rsidRPr="0083011D">
        <w:t>. Kromě údajů obsažených v </w:t>
      </w:r>
      <w:r w:rsidR="004A3AAE">
        <w:t xml:space="preserve">čl. </w:t>
      </w:r>
      <w:r w:rsidRPr="006C7D92">
        <w:t>20.1 těchto OP</w:t>
      </w:r>
      <w:r>
        <w:t xml:space="preserve"> se</w:t>
      </w:r>
      <w:r w:rsidRPr="0083011D">
        <w:t xml:space="preserve"> v </w:t>
      </w:r>
      <w:r w:rsidR="004E5FEE">
        <w:t xml:space="preserve">protokole </w:t>
      </w:r>
      <w:r w:rsidRPr="0083011D">
        <w:t>o</w:t>
      </w:r>
      <w:r>
        <w:t xml:space="preserve"> předání a</w:t>
      </w:r>
      <w:r w:rsidRPr="0083011D">
        <w:t xml:space="preserve"> převzetí </w:t>
      </w:r>
      <w:r w:rsidR="004E5FEE">
        <w:t>d</w:t>
      </w:r>
      <w:r w:rsidR="004E5FEE" w:rsidRPr="0083011D">
        <w:t>íl</w:t>
      </w:r>
      <w:r w:rsidR="004E5FEE">
        <w:t>a</w:t>
      </w:r>
      <w:r w:rsidR="004E5FEE" w:rsidRPr="0083011D">
        <w:t xml:space="preserve"> </w:t>
      </w:r>
      <w:r w:rsidRPr="0083011D">
        <w:t>uvede zejména též soupis příloh, včetně soupisu odevzdaných dokladů, nezbytných ke kolaudačnímu řízení a seznamu předávané dokumentace a popřípadě i záznam o nutných dodatečně požadovaných pracích.</w:t>
      </w:r>
    </w:p>
    <w:p w14:paraId="34AA9D40" w14:textId="4B24C4DA" w:rsidR="00032B4F" w:rsidRPr="0083011D" w:rsidRDefault="00032B4F" w:rsidP="00F53977">
      <w:pPr>
        <w:pStyle w:val="Druhrovesmlouvy"/>
        <w:rPr>
          <w:b/>
          <w:bCs/>
          <w:i/>
          <w:iCs/>
        </w:rPr>
      </w:pPr>
      <w:r w:rsidRPr="0083011D">
        <w:lastRenderedPageBreak/>
        <w:t xml:space="preserve">Jestliže </w:t>
      </w:r>
      <w:r w:rsidR="004E5FEE">
        <w:t>objednatel</w:t>
      </w:r>
      <w:r w:rsidR="004E5FEE" w:rsidRPr="0083011D">
        <w:t xml:space="preserve"> </w:t>
      </w:r>
      <w:r w:rsidRPr="0083011D">
        <w:t xml:space="preserve">odmítá </w:t>
      </w:r>
      <w:r w:rsidR="004E5FEE">
        <w:t>dílo</w:t>
      </w:r>
      <w:r w:rsidR="004E5FEE" w:rsidRPr="0083011D">
        <w:t xml:space="preserve"> </w:t>
      </w:r>
      <w:r w:rsidRPr="0083011D">
        <w:t xml:space="preserve">převzít, je povinen uvést důvody. Po odstranění nedostatků, pro které </w:t>
      </w:r>
      <w:r w:rsidR="004E5FEE">
        <w:t>objednatel</w:t>
      </w:r>
      <w:r w:rsidR="004E5FEE" w:rsidRPr="0083011D">
        <w:t xml:space="preserve"> </w:t>
      </w:r>
      <w:r w:rsidRPr="0083011D">
        <w:t xml:space="preserve">odmítl </w:t>
      </w:r>
      <w:r w:rsidR="004E5FEE">
        <w:t>dílo</w:t>
      </w:r>
      <w:r w:rsidR="004E5FEE" w:rsidRPr="0083011D">
        <w:t xml:space="preserve"> </w:t>
      </w:r>
      <w:r w:rsidRPr="0083011D">
        <w:t>převzít, se</w:t>
      </w:r>
      <w:r>
        <w:t xml:space="preserve"> předávací</w:t>
      </w:r>
      <w:r w:rsidRPr="0083011D">
        <w:t xml:space="preserve"> řízení opakuje v nezbytně nutném rozsahu. V takovém případě je možno k původnímu </w:t>
      </w:r>
      <w:r w:rsidR="004E5FEE">
        <w:t>protokolu</w:t>
      </w:r>
      <w:r w:rsidR="004E5FEE" w:rsidRPr="0083011D">
        <w:t xml:space="preserve"> </w:t>
      </w:r>
      <w:r w:rsidRPr="0083011D">
        <w:t xml:space="preserve">sepsat dodatek, ve kterém </w:t>
      </w:r>
      <w:r w:rsidR="004E5FEE">
        <w:t>objednatel</w:t>
      </w:r>
      <w:r w:rsidR="004E5FEE" w:rsidRPr="0083011D">
        <w:t xml:space="preserve"> </w:t>
      </w:r>
      <w:r w:rsidRPr="0083011D">
        <w:t xml:space="preserve">prohlásí, že </w:t>
      </w:r>
      <w:r w:rsidR="004E5FEE">
        <w:t>dílo</w:t>
      </w:r>
      <w:r w:rsidR="004E5FEE" w:rsidRPr="0083011D">
        <w:t xml:space="preserve"> </w:t>
      </w:r>
      <w:r w:rsidRPr="0083011D">
        <w:t xml:space="preserve">nebo jeho část přejímá. </w:t>
      </w:r>
      <w:r>
        <w:t xml:space="preserve">Protokol </w:t>
      </w:r>
      <w:r w:rsidRPr="0083011D">
        <w:t>o</w:t>
      </w:r>
      <w:r>
        <w:t xml:space="preserve"> předání a</w:t>
      </w:r>
      <w:r w:rsidRPr="0083011D">
        <w:t xml:space="preserve"> převzetí </w:t>
      </w:r>
      <w:r w:rsidR="004E5FEE">
        <w:t>d</w:t>
      </w:r>
      <w:r w:rsidR="004E5FEE" w:rsidRPr="0083011D">
        <w:t>íl</w:t>
      </w:r>
      <w:r w:rsidR="004E5FEE">
        <w:t>a</w:t>
      </w:r>
      <w:r w:rsidR="004E5FEE" w:rsidRPr="0083011D">
        <w:t xml:space="preserve"> </w:t>
      </w:r>
      <w:r w:rsidRPr="00AA1EBF">
        <w:t xml:space="preserve">je pak </w:t>
      </w:r>
      <w:r w:rsidR="00AA1EBF">
        <w:t>ukončen</w:t>
      </w:r>
      <w:r w:rsidRPr="0083011D">
        <w:t xml:space="preserve"> podepsáním dodatku.</w:t>
      </w:r>
    </w:p>
    <w:p w14:paraId="105F7A64" w14:textId="6D0EA6DA" w:rsidR="00032B4F" w:rsidRPr="00FC52EE" w:rsidRDefault="00032B4F" w:rsidP="00F53977">
      <w:pPr>
        <w:pStyle w:val="Druhrovesmlouvy"/>
        <w:rPr>
          <w:b/>
          <w:bCs/>
          <w:i/>
          <w:iCs/>
        </w:rPr>
      </w:pPr>
      <w:r w:rsidRPr="0083011D">
        <w:t xml:space="preserve">Jestliže </w:t>
      </w:r>
      <w:r w:rsidR="00FF70B6">
        <w:t xml:space="preserve">je </w:t>
      </w:r>
      <w:r w:rsidR="004E5FEE">
        <w:t xml:space="preserve">protokol </w:t>
      </w:r>
      <w:r w:rsidRPr="0083011D">
        <w:t>o</w:t>
      </w:r>
      <w:r>
        <w:t xml:space="preserve"> předání a</w:t>
      </w:r>
      <w:r w:rsidRPr="0083011D">
        <w:t xml:space="preserve"> převzetí </w:t>
      </w:r>
      <w:r w:rsidR="004E5FEE">
        <w:t>d</w:t>
      </w:r>
      <w:r w:rsidR="004E5FEE" w:rsidRPr="0083011D">
        <w:t>íl</w:t>
      </w:r>
      <w:r w:rsidR="004E5FEE">
        <w:t>a</w:t>
      </w:r>
      <w:r w:rsidR="004E5FEE" w:rsidRPr="0083011D">
        <w:t xml:space="preserve"> </w:t>
      </w:r>
      <w:r w:rsidRPr="0083011D">
        <w:t xml:space="preserve">podepsán </w:t>
      </w:r>
      <w:r w:rsidR="004E5FEE">
        <w:t>zhotovitel</w:t>
      </w:r>
      <w:r w:rsidR="004E5FEE" w:rsidRPr="0083011D">
        <w:t xml:space="preserve">em </w:t>
      </w:r>
      <w:r w:rsidRPr="0083011D">
        <w:t xml:space="preserve">i </w:t>
      </w:r>
      <w:r w:rsidR="004E5FEE">
        <w:t>objednatel</w:t>
      </w:r>
      <w:r w:rsidR="004E5FEE" w:rsidRPr="0083011D">
        <w:t>em</w:t>
      </w:r>
      <w:r w:rsidRPr="0083011D">
        <w:t>, považují se veškeré údaje o opatřeních a lhůtách v zápise uvedené za dohodnuté, pokud některá ze smluvních stran v zápise neuvede, že s určitými body zápisu nesouhlasí.</w:t>
      </w:r>
    </w:p>
    <w:p w14:paraId="39E71583" w14:textId="01634D2B" w:rsidR="00032B4F" w:rsidRPr="0083011D" w:rsidRDefault="00032B4F" w:rsidP="00F53977">
      <w:pPr>
        <w:pStyle w:val="Druhrovesmlouvy"/>
        <w:rPr>
          <w:b/>
          <w:i/>
          <w:iCs/>
        </w:rPr>
      </w:pPr>
      <w:r w:rsidRPr="0083011D">
        <w:t xml:space="preserve">Povinnost dodat je splněna řádným provedením sjednaného </w:t>
      </w:r>
      <w:r w:rsidR="004E5FEE">
        <w:t>d</w:t>
      </w:r>
      <w:r w:rsidR="004E5FEE" w:rsidRPr="0083011D">
        <w:t>íla</w:t>
      </w:r>
      <w:r w:rsidR="004E5FEE" w:rsidRPr="001626EC">
        <w:t xml:space="preserve"> </w:t>
      </w:r>
      <w:r w:rsidR="001626EC" w:rsidRPr="0083011D">
        <w:t>a provede</w:t>
      </w:r>
      <w:r w:rsidR="001626EC">
        <w:t>ním veškerých pra</w:t>
      </w:r>
      <w:r w:rsidR="001626EC" w:rsidRPr="0083011D">
        <w:t>c</w:t>
      </w:r>
      <w:r w:rsidR="001626EC">
        <w:t>í nařízených</w:t>
      </w:r>
      <w:r w:rsidR="001626EC" w:rsidRPr="0083011D">
        <w:t xml:space="preserve"> v kolaudačním rozhodnutí.</w:t>
      </w:r>
      <w:r w:rsidRPr="0083011D">
        <w:t xml:space="preserve"> Povinnost </w:t>
      </w:r>
      <w:r w:rsidR="00FF70B6">
        <w:t>převzít</w:t>
      </w:r>
      <w:r w:rsidRPr="0083011D">
        <w:t xml:space="preserve"> je splněna prohlášením </w:t>
      </w:r>
      <w:r w:rsidR="004E5FEE">
        <w:t>objednatel</w:t>
      </w:r>
      <w:r w:rsidR="004E5FEE" w:rsidRPr="0083011D">
        <w:t xml:space="preserve">e </w:t>
      </w:r>
      <w:r w:rsidRPr="0083011D">
        <w:t>v</w:t>
      </w:r>
      <w:r>
        <w:t> </w:t>
      </w:r>
      <w:r w:rsidR="004E5FEE">
        <w:t>protokol</w:t>
      </w:r>
      <w:r w:rsidR="00FF70B6">
        <w:t>u</w:t>
      </w:r>
      <w:r w:rsidR="004E5FEE">
        <w:t xml:space="preserve"> </w:t>
      </w:r>
      <w:r w:rsidRPr="0083011D">
        <w:t>o</w:t>
      </w:r>
      <w:r>
        <w:t xml:space="preserve"> předání a</w:t>
      </w:r>
      <w:r w:rsidRPr="0083011D">
        <w:t xml:space="preserve"> převzetí </w:t>
      </w:r>
      <w:r w:rsidR="004E5FEE">
        <w:t>d</w:t>
      </w:r>
      <w:r w:rsidR="004E5FEE" w:rsidRPr="0083011D">
        <w:t>íl</w:t>
      </w:r>
      <w:r w:rsidR="004E5FEE">
        <w:t>a</w:t>
      </w:r>
      <w:r w:rsidRPr="0083011D">
        <w:t>.</w:t>
      </w:r>
      <w:r w:rsidR="001626EC" w:rsidRPr="001626EC">
        <w:t xml:space="preserve"> </w:t>
      </w:r>
    </w:p>
    <w:p w14:paraId="71310B7E" w14:textId="049596DC" w:rsidR="00032B4F" w:rsidRPr="00E559D4" w:rsidRDefault="00032B4F" w:rsidP="00E559D4">
      <w:pPr>
        <w:pStyle w:val="Druhrovesmlouvy"/>
      </w:pPr>
      <w:r w:rsidRPr="0083011D">
        <w:t xml:space="preserve">Vlastnické právo k předmětu </w:t>
      </w:r>
      <w:r w:rsidR="002E1620">
        <w:t>d</w:t>
      </w:r>
      <w:r w:rsidR="002E1620" w:rsidRPr="0083011D">
        <w:t xml:space="preserve">íla </w:t>
      </w:r>
      <w:r w:rsidR="00551836">
        <w:t>nabývá</w:t>
      </w:r>
      <w:r w:rsidR="00551836" w:rsidRPr="0083011D">
        <w:t xml:space="preserve"> </w:t>
      </w:r>
      <w:r w:rsidR="002E1620">
        <w:t>objednatel</w:t>
      </w:r>
      <w:r w:rsidR="002E1620" w:rsidRPr="0083011D">
        <w:t xml:space="preserve"> </w:t>
      </w:r>
      <w:r w:rsidRPr="0083011D">
        <w:t xml:space="preserve">v souladu s ustanovením § </w:t>
      </w:r>
      <w:r w:rsidR="00DC6EE3">
        <w:t xml:space="preserve">2599 </w:t>
      </w:r>
      <w:r w:rsidR="00551836">
        <w:t xml:space="preserve">a § 509 </w:t>
      </w:r>
      <w:r w:rsidR="00DC6EE3">
        <w:t>občanského zákoníku</w:t>
      </w:r>
      <w:r w:rsidRPr="0083011D">
        <w:t xml:space="preserve">, pokud není ve </w:t>
      </w:r>
      <w:r w:rsidR="002E1620">
        <w:t>s</w:t>
      </w:r>
      <w:r w:rsidR="002E1620" w:rsidRPr="0083011D">
        <w:t xml:space="preserve">mlouvě </w:t>
      </w:r>
      <w:r w:rsidRPr="0083011D">
        <w:t xml:space="preserve">o </w:t>
      </w:r>
      <w:r w:rsidR="002E1620">
        <w:t>dílo</w:t>
      </w:r>
      <w:r w:rsidR="002E1620" w:rsidRPr="0083011D">
        <w:t xml:space="preserve"> </w:t>
      </w:r>
      <w:r w:rsidRPr="0083011D">
        <w:t xml:space="preserve">stanoveno něco jiného. </w:t>
      </w:r>
      <w:r>
        <w:t>Zhotovitel</w:t>
      </w:r>
      <w:r w:rsidRPr="0083011D">
        <w:t xml:space="preserve"> však </w:t>
      </w:r>
      <w:r w:rsidR="00E559D4">
        <w:t xml:space="preserve">nese nebezpečí škody nebo zničení </w:t>
      </w:r>
      <w:r w:rsidR="00FF70B6">
        <w:t>díla</w:t>
      </w:r>
      <w:r w:rsidR="00E559D4">
        <w:t xml:space="preserve"> a</w:t>
      </w:r>
      <w:r w:rsidR="00E559D4" w:rsidRPr="0083011D">
        <w:t xml:space="preserve"> </w:t>
      </w:r>
      <w:r w:rsidRPr="0083011D">
        <w:t xml:space="preserve">o </w:t>
      </w:r>
      <w:r w:rsidR="002E1620">
        <w:t>dílo</w:t>
      </w:r>
      <w:r w:rsidR="002E1620" w:rsidRPr="0083011D">
        <w:t xml:space="preserve"> </w:t>
      </w:r>
      <w:r w:rsidRPr="0083011D">
        <w:t xml:space="preserve">pečuje </w:t>
      </w:r>
      <w:r w:rsidR="00E559D4">
        <w:t xml:space="preserve">až </w:t>
      </w:r>
      <w:r w:rsidRPr="0083011D">
        <w:t xml:space="preserve">do předání a převzetí </w:t>
      </w:r>
      <w:r w:rsidR="002E1620">
        <w:t>d</w:t>
      </w:r>
      <w:r w:rsidR="002E1620" w:rsidRPr="0083011D">
        <w:t xml:space="preserve">íla </w:t>
      </w:r>
      <w:r w:rsidR="002E1620">
        <w:t>objednatelem</w:t>
      </w:r>
      <w:r w:rsidR="002A17BC">
        <w:t>.</w:t>
      </w:r>
      <w:r w:rsidR="00551836">
        <w:t xml:space="preserve"> </w:t>
      </w:r>
    </w:p>
    <w:p w14:paraId="0192D6DD" w14:textId="7C749A66" w:rsidR="00032B4F" w:rsidRPr="0083011D" w:rsidRDefault="00032B4F" w:rsidP="00F53977">
      <w:pPr>
        <w:pStyle w:val="Druhrovesmlouvy"/>
      </w:pPr>
      <w:r>
        <w:t>Zhotovitel</w:t>
      </w:r>
      <w:r w:rsidRPr="0083011D">
        <w:t xml:space="preserve"> je povinen se na výzvu </w:t>
      </w:r>
      <w:r w:rsidR="002E1620">
        <w:t>objednatel</w:t>
      </w:r>
      <w:r w:rsidR="002E1620" w:rsidRPr="0083011D">
        <w:t xml:space="preserve">e </w:t>
      </w:r>
      <w:r w:rsidRPr="0083011D">
        <w:t xml:space="preserve">zúčastnit </w:t>
      </w:r>
      <w:r w:rsidR="00FF70B6">
        <w:t xml:space="preserve">řízení </w:t>
      </w:r>
      <w:r>
        <w:t>po</w:t>
      </w:r>
      <w:r w:rsidRPr="0083011D">
        <w:t>dle § 122</w:t>
      </w:r>
      <w:r w:rsidR="00FF70B6">
        <w:t>a</w:t>
      </w:r>
      <w:r w:rsidRPr="0083011D">
        <w:t xml:space="preserve"> </w:t>
      </w:r>
      <w:r w:rsidR="002E1620">
        <w:t xml:space="preserve">stavebního </w:t>
      </w:r>
      <w:r w:rsidRPr="0083011D">
        <w:t>zákona</w:t>
      </w:r>
      <w:r w:rsidR="00FF70B6">
        <w:t xml:space="preserve"> č. 183/2006 Sb., příp. </w:t>
      </w:r>
      <w:r w:rsidR="00B8740D">
        <w:t>podle § 230 stavebního zákona č. 283/2021 Sb., týkajícího</w:t>
      </w:r>
      <w:r>
        <w:t xml:space="preserve"> se</w:t>
      </w:r>
      <w:r w:rsidRPr="0083011D">
        <w:t xml:space="preserve"> převzatého </w:t>
      </w:r>
      <w:r w:rsidR="002E1620">
        <w:t>d</w:t>
      </w:r>
      <w:r w:rsidR="002E1620" w:rsidRPr="0083011D">
        <w:t>íla</w:t>
      </w:r>
      <w:r w:rsidRPr="0083011D">
        <w:t>.</w:t>
      </w:r>
      <w:r w:rsidR="0052177C">
        <w:t xml:space="preserve"> </w:t>
      </w:r>
      <w:r>
        <w:t>Zhotovitel</w:t>
      </w:r>
      <w:r w:rsidR="0052177C">
        <w:t xml:space="preserve"> </w:t>
      </w:r>
      <w:r>
        <w:t xml:space="preserve">se zavazuje odstranit případné nedostatky </w:t>
      </w:r>
      <w:r w:rsidR="002E1620">
        <w:t>díla</w:t>
      </w:r>
      <w:r w:rsidR="002E1620" w:rsidRPr="0083011D">
        <w:t xml:space="preserve"> </w:t>
      </w:r>
      <w:r w:rsidRPr="0083011D">
        <w:t>ve lhůtách stanovených správním orgánem (stavebním úřadem).</w:t>
      </w:r>
    </w:p>
    <w:p w14:paraId="794999F3" w14:textId="4F150555" w:rsidR="00032B4F" w:rsidRPr="0083011D" w:rsidRDefault="00032B4F" w:rsidP="005A60B5">
      <w:pPr>
        <w:pStyle w:val="Druhrovesmlouvy"/>
      </w:pPr>
      <w:r>
        <w:t>Zhotovitel</w:t>
      </w:r>
      <w:r w:rsidRPr="0083011D">
        <w:t xml:space="preserve"> odevzdává a </w:t>
      </w:r>
      <w:r w:rsidR="002E1620">
        <w:t>objednatel</w:t>
      </w:r>
      <w:r w:rsidR="002E1620" w:rsidRPr="0083011D">
        <w:t xml:space="preserve"> </w:t>
      </w:r>
      <w:r w:rsidRPr="0083011D">
        <w:t xml:space="preserve">přejímá dokončené </w:t>
      </w:r>
      <w:r w:rsidR="002E1620">
        <w:t xml:space="preserve">dílo </w:t>
      </w:r>
      <w:r>
        <w:t>nebo je</w:t>
      </w:r>
      <w:r w:rsidRPr="0083011D">
        <w:t>h</w:t>
      </w:r>
      <w:r>
        <w:t>o</w:t>
      </w:r>
      <w:r w:rsidRPr="0083011D">
        <w:t xml:space="preserve"> dokončené části, na jejichž samostatném odevzdání a převzetí se smluvní strany ve </w:t>
      </w:r>
      <w:r w:rsidR="002E1620">
        <w:t>s</w:t>
      </w:r>
      <w:r w:rsidR="002E1620" w:rsidRPr="0083011D">
        <w:t xml:space="preserve">mlouvě </w:t>
      </w:r>
      <w:r w:rsidRPr="0083011D">
        <w:t>dohodly.</w:t>
      </w:r>
    </w:p>
    <w:p w14:paraId="17A3EBED" w14:textId="75D0CE94" w:rsidR="00032B4F" w:rsidRPr="0083011D" w:rsidRDefault="00032B4F" w:rsidP="005A60B5">
      <w:pPr>
        <w:pStyle w:val="Druhrovesmlouvy"/>
      </w:pPr>
      <w:r w:rsidRPr="0083011D">
        <w:t xml:space="preserve">Nedokončené dodávky nebo jejich části není </w:t>
      </w:r>
      <w:r w:rsidR="002E1620">
        <w:t>objednatel</w:t>
      </w:r>
      <w:r w:rsidR="002E1620" w:rsidRPr="0083011D">
        <w:t xml:space="preserve"> </w:t>
      </w:r>
      <w:r w:rsidRPr="0083011D">
        <w:t>povinen převzít.</w:t>
      </w:r>
      <w:r w:rsidR="004A3AAE">
        <w:t xml:space="preserve"> </w:t>
      </w:r>
      <w:r w:rsidRPr="0083011D">
        <w:t>Při předčasném užívání stavby se postupuje v souladu s §</w:t>
      </w:r>
      <w:r w:rsidR="004A3AAE">
        <w:t xml:space="preserve"> </w:t>
      </w:r>
      <w:r w:rsidRPr="0083011D">
        <w:t xml:space="preserve">123 </w:t>
      </w:r>
      <w:r w:rsidR="002E1620">
        <w:t xml:space="preserve">stavebního </w:t>
      </w:r>
      <w:r w:rsidRPr="0083011D">
        <w:t>zákona.</w:t>
      </w:r>
    </w:p>
    <w:p w14:paraId="069EB0A7" w14:textId="42253572" w:rsidR="00032B4F" w:rsidRPr="0083011D" w:rsidRDefault="00032B4F" w:rsidP="005A60B5">
      <w:pPr>
        <w:pStyle w:val="Druhrovesmlouvy"/>
      </w:pPr>
      <w:r>
        <w:t>Zhotovitel</w:t>
      </w:r>
      <w:r w:rsidRPr="0083011D">
        <w:t xml:space="preserve"> je oprávněn po předcházejícím písemném upozornění a poskytnutí přiměřené lhůty odstoupit od </w:t>
      </w:r>
      <w:r w:rsidR="002E1620">
        <w:t>s</w:t>
      </w:r>
      <w:r w:rsidR="002E1620" w:rsidRPr="0083011D">
        <w:t xml:space="preserve">mlouvy </w:t>
      </w:r>
      <w:r w:rsidRPr="0083011D">
        <w:t>v rozsahu, ve kterém nemůže v důsledku užívání</w:t>
      </w:r>
      <w:r w:rsidR="008F2FEB">
        <w:t xml:space="preserve"> stavby</w:t>
      </w:r>
      <w:r w:rsidRPr="0083011D">
        <w:t xml:space="preserve"> </w:t>
      </w:r>
      <w:r w:rsidR="002E1620">
        <w:t xml:space="preserve">objednatelem </w:t>
      </w:r>
      <w:r w:rsidR="008F2FEB">
        <w:t xml:space="preserve">bez předchozí dohody se </w:t>
      </w:r>
      <w:r w:rsidR="002E1620">
        <w:t xml:space="preserve">zhotovitelem </w:t>
      </w:r>
      <w:r w:rsidR="008F2FEB">
        <w:t xml:space="preserve">dle </w:t>
      </w:r>
      <w:r w:rsidR="008F2FEB" w:rsidRPr="0083011D">
        <w:t>§</w:t>
      </w:r>
      <w:r w:rsidR="004A3AAE">
        <w:t xml:space="preserve"> </w:t>
      </w:r>
      <w:r w:rsidR="008F2FEB" w:rsidRPr="0083011D">
        <w:t xml:space="preserve">123 </w:t>
      </w:r>
      <w:r w:rsidR="002E1620">
        <w:t xml:space="preserve">stavebního </w:t>
      </w:r>
      <w:r w:rsidR="008F2FEB" w:rsidRPr="0083011D">
        <w:t>zákona</w:t>
      </w:r>
      <w:r w:rsidR="008F2FEB">
        <w:t xml:space="preserve"> či v rozporu s ní</w:t>
      </w:r>
      <w:r w:rsidR="00A04305">
        <w:t xml:space="preserve"> </w:t>
      </w:r>
      <w:r w:rsidRPr="0083011D">
        <w:t xml:space="preserve">pokračovat v pracích. </w:t>
      </w:r>
      <w:r>
        <w:t>Zhotovitel</w:t>
      </w:r>
      <w:r w:rsidRPr="0083011D">
        <w:t xml:space="preserve"> však nemůže odstoupit od </w:t>
      </w:r>
      <w:r w:rsidR="002E1620">
        <w:t>s</w:t>
      </w:r>
      <w:r w:rsidR="002E1620" w:rsidRPr="0083011D">
        <w:t xml:space="preserve">mlouvy </w:t>
      </w:r>
      <w:r w:rsidRPr="0083011D">
        <w:t>dříve než po uplynutí této lhůty.</w:t>
      </w:r>
    </w:p>
    <w:p w14:paraId="10EBAA12" w14:textId="0D7E76B0" w:rsidR="00032B4F" w:rsidRPr="0083011D" w:rsidRDefault="00032B4F" w:rsidP="005A60B5">
      <w:pPr>
        <w:pStyle w:val="Druhrovesmlouvy"/>
      </w:pPr>
      <w:r>
        <w:t>Zhotovitel</w:t>
      </w:r>
      <w:r w:rsidRPr="0083011D">
        <w:t xml:space="preserve"> je povinen písemně oznámit </w:t>
      </w:r>
      <w:r w:rsidR="002E1620">
        <w:t>objednatel</w:t>
      </w:r>
      <w:r w:rsidR="002E1620" w:rsidRPr="0083011D">
        <w:t xml:space="preserve">i </w:t>
      </w:r>
      <w:r w:rsidRPr="0083011D">
        <w:t xml:space="preserve">nejpozději 15 dnů předem, kdy bude </w:t>
      </w:r>
      <w:r w:rsidR="002E1620">
        <w:t>dílo</w:t>
      </w:r>
      <w:r w:rsidR="002E1620" w:rsidRPr="0083011D">
        <w:t xml:space="preserve"> </w:t>
      </w:r>
      <w:r w:rsidRPr="0083011D">
        <w:t>nebo je</w:t>
      </w:r>
      <w:r>
        <w:t>ho</w:t>
      </w:r>
      <w:r w:rsidRPr="0083011D">
        <w:t xml:space="preserve"> část připraven</w:t>
      </w:r>
      <w:r>
        <w:t>o</w:t>
      </w:r>
      <w:r w:rsidRPr="0083011D">
        <w:t xml:space="preserve"> k odevzdání, odevzdává-li se </w:t>
      </w:r>
      <w:r w:rsidR="00B8740D">
        <w:t>provedením komplexního vyzkoušení</w:t>
      </w:r>
      <w:r w:rsidRPr="0083011D">
        <w:t xml:space="preserve"> nebo prováděním jiných zkoušek, musí oznámit den jejich zahájení. Smluvní strany jsou povinny na základě tohoto oznámení dohodnout časový pracovní harmonogram přejímání, pokud to není sjednáno již ve </w:t>
      </w:r>
      <w:r w:rsidR="002E1620">
        <w:t>s</w:t>
      </w:r>
      <w:r w:rsidR="002E1620" w:rsidRPr="0083011D">
        <w:t>mlouvě</w:t>
      </w:r>
      <w:r w:rsidRPr="0083011D">
        <w:t>.</w:t>
      </w:r>
    </w:p>
    <w:p w14:paraId="3BE83F3E" w14:textId="77777777" w:rsidR="00032B4F" w:rsidRDefault="00032B4F" w:rsidP="006C5057">
      <w:pPr>
        <w:pStyle w:val="Druhrovesmlouvy"/>
      </w:pPr>
      <w:r w:rsidRPr="0083011D">
        <w:t>D</w:t>
      </w:r>
      <w:r>
        <w:t xml:space="preserve">ílo, jehož </w:t>
      </w:r>
      <w:r w:rsidRPr="0083011D">
        <w:t>vady brání uvedení do provozu (užívání)</w:t>
      </w:r>
      <w:r>
        <w:t>,</w:t>
      </w:r>
      <w:r w:rsidRPr="0083011D">
        <w:t xml:space="preserve"> nebude převzat</w:t>
      </w:r>
      <w:r>
        <w:t>o</w:t>
      </w:r>
      <w:r w:rsidRPr="0083011D">
        <w:t>.</w:t>
      </w:r>
    </w:p>
    <w:p w14:paraId="57CF0B08" w14:textId="0643ABAB" w:rsidR="00032B4F" w:rsidRPr="00587570" w:rsidRDefault="00032B4F" w:rsidP="006C5057">
      <w:pPr>
        <w:pStyle w:val="Druhrovesmlouvy"/>
        <w:tabs>
          <w:tab w:val="num" w:pos="993"/>
        </w:tabs>
      </w:pPr>
      <w:r w:rsidRPr="00587570">
        <w:t xml:space="preserve">Objednatel není oprávněn odmítnout převzetí </w:t>
      </w:r>
      <w:r w:rsidR="002E1620">
        <w:t>d</w:t>
      </w:r>
      <w:r w:rsidR="002E1620" w:rsidRPr="00587570">
        <w:t xml:space="preserve">íla </w:t>
      </w:r>
      <w:r w:rsidRPr="00587570">
        <w:t>pro závady, jejichž původ je v projektové dokumentaci, která byla</w:t>
      </w:r>
      <w:r w:rsidR="00A21640">
        <w:t xml:space="preserve"> </w:t>
      </w:r>
      <w:r w:rsidR="002E1620">
        <w:t xml:space="preserve">zhotoviteli </w:t>
      </w:r>
      <w:r w:rsidRPr="00587570">
        <w:t xml:space="preserve">předána </w:t>
      </w:r>
      <w:r w:rsidR="002E1620">
        <w:t>o</w:t>
      </w:r>
      <w:r w:rsidR="002E1620" w:rsidRPr="00587570">
        <w:t xml:space="preserve">bjednatelem </w:t>
      </w:r>
      <w:r w:rsidRPr="00587570">
        <w:t xml:space="preserve">a na jejíž závadnost </w:t>
      </w:r>
      <w:r w:rsidR="002E1620">
        <w:t>z</w:t>
      </w:r>
      <w:r w:rsidR="002E1620" w:rsidRPr="00587570">
        <w:t xml:space="preserve">hotovitel </w:t>
      </w:r>
      <w:r w:rsidRPr="00587570">
        <w:t xml:space="preserve">upozornil před nebo v průběhu provádění </w:t>
      </w:r>
      <w:r w:rsidR="002E1620">
        <w:t>d</w:t>
      </w:r>
      <w:r w:rsidR="002E1620" w:rsidRPr="00587570">
        <w:t>íla</w:t>
      </w:r>
      <w:r w:rsidRPr="00587570">
        <w:t xml:space="preserve">, </w:t>
      </w:r>
      <w:r w:rsidRPr="00AA1EBF">
        <w:t xml:space="preserve">nebo záleží-li ve vadách </w:t>
      </w:r>
      <w:r w:rsidR="002E1620" w:rsidRPr="00AA1EBF">
        <w:t xml:space="preserve">materiálů </w:t>
      </w:r>
      <w:r w:rsidRPr="00AA1EBF">
        <w:t xml:space="preserve">nebo </w:t>
      </w:r>
      <w:r w:rsidR="002E1620" w:rsidRPr="00AA1EBF">
        <w:t xml:space="preserve">technologických </w:t>
      </w:r>
      <w:r w:rsidRPr="00AA1EBF">
        <w:t xml:space="preserve">zařízení, které </w:t>
      </w:r>
      <w:r w:rsidR="002E1620" w:rsidRPr="00AA1EBF">
        <w:t xml:space="preserve">objednatel zhotoviteli </w:t>
      </w:r>
      <w:r w:rsidRPr="00AA1EBF">
        <w:t>sám poskytl,</w:t>
      </w:r>
      <w:r w:rsidRPr="00587570">
        <w:t xml:space="preserve"> popřípadě jestliže sám způsobil, že </w:t>
      </w:r>
      <w:r w:rsidR="002E1620">
        <w:t>dí</w:t>
      </w:r>
      <w:r w:rsidR="002E1620" w:rsidRPr="00587570">
        <w:t xml:space="preserve">lo </w:t>
      </w:r>
      <w:r w:rsidRPr="00587570">
        <w:t>nevyhovuje</w:t>
      </w:r>
      <w:r w:rsidR="000A777B">
        <w:t xml:space="preserve">, a </w:t>
      </w:r>
      <w:r w:rsidR="002E1620">
        <w:t xml:space="preserve">objednatel </w:t>
      </w:r>
      <w:r w:rsidR="000A777B">
        <w:t xml:space="preserve">na takovém postupu či na použití takového </w:t>
      </w:r>
      <w:r w:rsidR="002E1620">
        <w:t xml:space="preserve">materiálu </w:t>
      </w:r>
      <w:r w:rsidR="000A777B">
        <w:t xml:space="preserve">či </w:t>
      </w:r>
      <w:r w:rsidR="002E1620">
        <w:t xml:space="preserve">technologických </w:t>
      </w:r>
      <w:r w:rsidR="000A777B">
        <w:t>zařízení trval</w:t>
      </w:r>
      <w:r w:rsidRPr="00587570">
        <w:t xml:space="preserve">. Objednatel je v takových případech povinen </w:t>
      </w:r>
      <w:r w:rsidR="002E1620">
        <w:t>d</w:t>
      </w:r>
      <w:r w:rsidR="002E1620" w:rsidRPr="00587570">
        <w:t xml:space="preserve">ílo </w:t>
      </w:r>
      <w:r w:rsidRPr="00587570">
        <w:t xml:space="preserve">převzít, i když komplexní vyzkoušení nebo jiné zkoušky nebyly z těchto důvodů úspěšné. Za tyto závady </w:t>
      </w:r>
      <w:r w:rsidR="002E1620">
        <w:t>z</w:t>
      </w:r>
      <w:r w:rsidR="002E1620" w:rsidRPr="00587570">
        <w:t xml:space="preserve">hotovitel </w:t>
      </w:r>
      <w:r w:rsidRPr="00587570">
        <w:t>neodpovídá, je však povinen dohodnout s </w:t>
      </w:r>
      <w:r w:rsidR="002E1620">
        <w:t>o</w:t>
      </w:r>
      <w:r w:rsidR="002E1620" w:rsidRPr="00587570">
        <w:t xml:space="preserve">bjednatelem </w:t>
      </w:r>
      <w:r w:rsidRPr="00587570">
        <w:t>opatření k co nejrychlejšímu odstranění závad za úplatu</w:t>
      </w:r>
      <w:r w:rsidR="00B8740D">
        <w:t>, kterou si smluvní strany za tím účelem sjednají</w:t>
      </w:r>
      <w:r w:rsidRPr="00587570">
        <w:t>.</w:t>
      </w:r>
    </w:p>
    <w:p w14:paraId="3CE7261F" w14:textId="17F31858" w:rsidR="00032B4F" w:rsidRPr="00587570" w:rsidRDefault="00032B4F" w:rsidP="006C5057">
      <w:pPr>
        <w:pStyle w:val="Druhrovesmlouvy"/>
        <w:tabs>
          <w:tab w:val="num" w:pos="993"/>
        </w:tabs>
      </w:pPr>
      <w:r w:rsidRPr="00587570">
        <w:t xml:space="preserve">Ustanovení předchozího odstavce neplatí, jestliže </w:t>
      </w:r>
      <w:r w:rsidR="002E1620">
        <w:t>z</w:t>
      </w:r>
      <w:r w:rsidR="002E1620" w:rsidRPr="00587570">
        <w:t xml:space="preserve">hotovitel </w:t>
      </w:r>
      <w:r w:rsidRPr="00587570">
        <w:t xml:space="preserve">při zahájení příslušných prací a při vynaložení odborné péče musel vědět o vadách </w:t>
      </w:r>
      <w:r w:rsidR="002E1620">
        <w:t>m</w:t>
      </w:r>
      <w:r w:rsidR="002E1620" w:rsidRPr="00587570">
        <w:t xml:space="preserve">ateriálů </w:t>
      </w:r>
      <w:r w:rsidRPr="00587570">
        <w:t xml:space="preserve">nebo </w:t>
      </w:r>
      <w:r w:rsidR="002E1620">
        <w:t>t</w:t>
      </w:r>
      <w:r w:rsidR="002E1620" w:rsidRPr="00587570">
        <w:t xml:space="preserve">echnologických </w:t>
      </w:r>
      <w:r w:rsidRPr="00587570">
        <w:t xml:space="preserve">zařízení nebo o </w:t>
      </w:r>
      <w:r w:rsidRPr="00587570">
        <w:lastRenderedPageBreak/>
        <w:t xml:space="preserve">vadách projektové dokumentace týkající se zhotovovaného </w:t>
      </w:r>
      <w:r w:rsidR="002E1620">
        <w:t>d</w:t>
      </w:r>
      <w:r w:rsidR="002E1620" w:rsidRPr="00587570">
        <w:t xml:space="preserve">íla </w:t>
      </w:r>
      <w:r w:rsidRPr="00587570">
        <w:t xml:space="preserve">a </w:t>
      </w:r>
      <w:r w:rsidR="002E1620">
        <w:t>o</w:t>
      </w:r>
      <w:r w:rsidR="002E1620" w:rsidRPr="00587570">
        <w:t xml:space="preserve">bjednatele </w:t>
      </w:r>
      <w:r w:rsidRPr="00587570">
        <w:t xml:space="preserve">na vady neupozornil. </w:t>
      </w:r>
    </w:p>
    <w:p w14:paraId="0AAE428A" w14:textId="4D3C30BB" w:rsidR="00032B4F" w:rsidRPr="0083011D" w:rsidRDefault="00032B4F" w:rsidP="005A60B5">
      <w:pPr>
        <w:pStyle w:val="Druhrovesmlouvy"/>
      </w:pPr>
      <w:r>
        <w:t>Zhotovitel</w:t>
      </w:r>
      <w:r w:rsidRPr="0083011D">
        <w:t xml:space="preserve"> je povinen připravit před zahájením </w:t>
      </w:r>
      <w:r>
        <w:t>přejímací</w:t>
      </w:r>
      <w:r w:rsidR="003D481C">
        <w:t>ch</w:t>
      </w:r>
      <w:r w:rsidRPr="0083011D">
        <w:t xml:space="preserve"> </w:t>
      </w:r>
      <w:r w:rsidR="003D481C">
        <w:t>zkoušek</w:t>
      </w:r>
      <w:r w:rsidRPr="0083011D">
        <w:t xml:space="preserve"> nezbytné doklady a následně předložit a předat, zejména:</w:t>
      </w:r>
    </w:p>
    <w:p w14:paraId="5A3B625A" w14:textId="5E33FFAB" w:rsidR="00032B4F" w:rsidRDefault="00032B4F">
      <w:pPr>
        <w:pStyle w:val="Tetrovesmlouvy"/>
      </w:pPr>
      <w:r w:rsidRPr="0083011D">
        <w:t xml:space="preserve">zastavovací plán, popř. situační plán a projektovou dokumentaci, kterou dostal od </w:t>
      </w:r>
      <w:r w:rsidR="002E1620">
        <w:t>objednatel</w:t>
      </w:r>
      <w:r w:rsidR="002E1620" w:rsidRPr="0083011D">
        <w:t>e</w:t>
      </w:r>
      <w:r w:rsidRPr="0083011D">
        <w:t>, popř., která je součástí jeho dodávky, se zakreslením změn podle skutečného stavu provedených prací. Pokud v průběhu prací došlo k podstatným změnám v zapojení elektrotechnických, ovládacích, signalizačních nebo jiných zařízení</w:t>
      </w:r>
      <w:r>
        <w:t>,</w:t>
      </w:r>
      <w:r w:rsidRPr="0083011D">
        <w:t xml:space="preserve"> u kterých by se zakreslením skutečného stavu do předané projektové dokumentace stala tato nepřehlednou nebo nejasnou, je </w:t>
      </w:r>
      <w:r w:rsidR="002E1620">
        <w:t>zhotovitel</w:t>
      </w:r>
      <w:r w:rsidR="002E1620" w:rsidRPr="0083011D">
        <w:t xml:space="preserve"> </w:t>
      </w:r>
      <w:r w:rsidRPr="0083011D">
        <w:t xml:space="preserve">povinen předat </w:t>
      </w:r>
      <w:r w:rsidR="002E1620">
        <w:t>objednatel</w:t>
      </w:r>
      <w:r w:rsidR="002E1620" w:rsidRPr="0083011D">
        <w:t xml:space="preserve">i </w:t>
      </w:r>
      <w:r w:rsidRPr="0083011D">
        <w:t>nově, dle skutečného provedení zpracovanou dokumentaci zapojení citovaných součástí dodávky</w:t>
      </w:r>
      <w:r>
        <w:t>;</w:t>
      </w:r>
    </w:p>
    <w:p w14:paraId="3338F5B5" w14:textId="489F81E5" w:rsidR="00032B4F" w:rsidRDefault="00032B4F">
      <w:pPr>
        <w:pStyle w:val="Tetrovesmlouvy"/>
      </w:pPr>
      <w:r w:rsidRPr="0083011D">
        <w:t>seznamy strojů a</w:t>
      </w:r>
      <w:r>
        <w:t xml:space="preserve"> </w:t>
      </w:r>
      <w:r w:rsidR="002E1620">
        <w:t>technologických</w:t>
      </w:r>
      <w:r w:rsidR="002E1620" w:rsidRPr="0083011D">
        <w:t xml:space="preserve"> </w:t>
      </w:r>
      <w:r w:rsidRPr="0083011D">
        <w:t>zařízení, které jsou součástí odevzdané dodávky, jejich pasporty a návody k obsluze a další průvodní dokumentaci</w:t>
      </w:r>
      <w:r>
        <w:t>;</w:t>
      </w:r>
    </w:p>
    <w:p w14:paraId="2B36E085" w14:textId="77777777" w:rsidR="00032B4F" w:rsidRDefault="00032B4F">
      <w:pPr>
        <w:pStyle w:val="Tetrovesmlouvy"/>
      </w:pPr>
      <w:r w:rsidRPr="0083011D">
        <w:t>prohlášení o shodě ve smyslu § 13 zákona č. 22/1997 Sb. o technických požadavcích na výrobky</w:t>
      </w:r>
      <w:r>
        <w:t>;</w:t>
      </w:r>
    </w:p>
    <w:p w14:paraId="735017E5" w14:textId="003761AA" w:rsidR="00032B4F" w:rsidRDefault="00032B4F">
      <w:pPr>
        <w:pStyle w:val="Tetrovesmlouvy"/>
      </w:pPr>
      <w:r w:rsidRPr="0083011D">
        <w:t xml:space="preserve">zápisy o provedených zkouškách a osvědčení použitých </w:t>
      </w:r>
      <w:r w:rsidR="002E1620">
        <w:t>materiál</w:t>
      </w:r>
      <w:r w:rsidR="002E1620" w:rsidRPr="0083011D">
        <w:t>ů</w:t>
      </w:r>
      <w:r>
        <w:t>;</w:t>
      </w:r>
    </w:p>
    <w:p w14:paraId="62B19444" w14:textId="77777777" w:rsidR="00032B4F" w:rsidRDefault="00032B4F">
      <w:pPr>
        <w:pStyle w:val="Tetrovesmlouvy"/>
      </w:pPr>
      <w:r w:rsidRPr="0083011D">
        <w:t>zápisy o prověření prací a konstrukcí zakrytých v průběhu prací</w:t>
      </w:r>
      <w:r>
        <w:t>;</w:t>
      </w:r>
    </w:p>
    <w:p w14:paraId="5191DA15" w14:textId="0CD792B6" w:rsidR="00032B4F" w:rsidRDefault="00032B4F">
      <w:pPr>
        <w:pStyle w:val="Tetrovesmlouvy"/>
      </w:pPr>
      <w:r w:rsidRPr="0083011D">
        <w:t>zápisy o vyzkoušení smontovaného</w:t>
      </w:r>
      <w:r>
        <w:t xml:space="preserve"> </w:t>
      </w:r>
      <w:r w:rsidR="002E1620">
        <w:t>technologického</w:t>
      </w:r>
      <w:r w:rsidR="002E1620" w:rsidRPr="0083011D">
        <w:t xml:space="preserve"> </w:t>
      </w:r>
      <w:r w:rsidRPr="0083011D">
        <w:t>zařízení</w:t>
      </w:r>
      <w:r>
        <w:t>;</w:t>
      </w:r>
    </w:p>
    <w:p w14:paraId="63682840" w14:textId="45240278" w:rsidR="00032B4F" w:rsidRDefault="00032B4F">
      <w:pPr>
        <w:pStyle w:val="Tetrovesmlouvy"/>
      </w:pPr>
      <w:r w:rsidRPr="0083011D">
        <w:t xml:space="preserve">výsledky specifických zkoušek dle charakteru </w:t>
      </w:r>
      <w:r w:rsidR="002E1620">
        <w:t>díla</w:t>
      </w:r>
      <w:r>
        <w:t>;</w:t>
      </w:r>
    </w:p>
    <w:p w14:paraId="5BA861B7" w14:textId="7933FEAC" w:rsidR="00032B4F" w:rsidRPr="0083011D" w:rsidRDefault="00032B4F" w:rsidP="008D000F">
      <w:pPr>
        <w:pStyle w:val="Tetrovesmlouvy"/>
        <w:rPr>
          <w:iCs/>
        </w:rPr>
      </w:pPr>
      <w:r>
        <w:t xml:space="preserve">stavební deníky a </w:t>
      </w:r>
      <w:r w:rsidRPr="0083011D">
        <w:t>návrh provozního řádu</w:t>
      </w:r>
      <w:r w:rsidR="00ED7D13">
        <w:t>.</w:t>
      </w:r>
    </w:p>
    <w:p w14:paraId="3BE75341" w14:textId="55B2B82D" w:rsidR="00032B4F" w:rsidRPr="00202B87" w:rsidRDefault="00032B4F" w:rsidP="00202B87">
      <w:pPr>
        <w:pStyle w:val="Druhrovesmlouvy"/>
      </w:pPr>
      <w:r w:rsidRPr="00202B87">
        <w:t xml:space="preserve">Dokumentace skutečného provedení </w:t>
      </w:r>
      <w:r w:rsidR="00BE2189">
        <w:t>díla</w:t>
      </w:r>
      <w:r w:rsidRPr="00202B87">
        <w:t xml:space="preserve"> bude obsahovat:</w:t>
      </w:r>
    </w:p>
    <w:p w14:paraId="3471B72F" w14:textId="7CD4495F" w:rsidR="00032B4F" w:rsidRDefault="00032B4F" w:rsidP="00271F5A">
      <w:pPr>
        <w:pStyle w:val="Tetrovesmlouvy"/>
      </w:pPr>
      <w:r w:rsidRPr="00202B87">
        <w:t>zastavovací plán, popř. situační plán a projektová dokumentace, kterou dostal</w:t>
      </w:r>
      <w:r>
        <w:t xml:space="preserve"> </w:t>
      </w:r>
      <w:r w:rsidR="002E1620">
        <w:t>zhotovitel</w:t>
      </w:r>
      <w:r w:rsidR="002E1620" w:rsidRPr="00202B87">
        <w:t xml:space="preserve"> </w:t>
      </w:r>
      <w:r w:rsidRPr="00202B87">
        <w:t xml:space="preserve">od </w:t>
      </w:r>
      <w:r w:rsidR="002E1620">
        <w:t>objednatel</w:t>
      </w:r>
      <w:r w:rsidR="002E1620" w:rsidRPr="00202B87">
        <w:t>e</w:t>
      </w:r>
      <w:r w:rsidRPr="00202B87">
        <w:t xml:space="preserve">, popř., která je součástí jeho dodávky, se zakreslením změn podle skutečného stavu. Pokud v průběhu prací došlo k podstatným změnám v zapojení elektrotechnických, ovládacích, signalizačních nebo jiných zařízení, u kterých by se zakreslením skutečného stavu do předané projektové dokumentace stala tato nepřehlednou nebo nejasnou, je </w:t>
      </w:r>
      <w:r w:rsidR="002E1620">
        <w:t>zhotovitel</w:t>
      </w:r>
      <w:r w:rsidR="002E1620" w:rsidRPr="00202B87">
        <w:t xml:space="preserve"> </w:t>
      </w:r>
      <w:r w:rsidRPr="00202B87">
        <w:t xml:space="preserve">povinen předat </w:t>
      </w:r>
      <w:r w:rsidR="002E1620">
        <w:t>objednatel</w:t>
      </w:r>
      <w:r w:rsidR="002E1620" w:rsidRPr="00202B87">
        <w:t xml:space="preserve">i </w:t>
      </w:r>
      <w:r w:rsidRPr="00202B87">
        <w:t xml:space="preserve">nově, dle skutečného provedení zpracovanou dokumentaci. Pokud byla </w:t>
      </w:r>
      <w:r w:rsidR="002E1620">
        <w:t>zhotovitel</w:t>
      </w:r>
      <w:r w:rsidR="002E1620" w:rsidRPr="00202B87">
        <w:t xml:space="preserve">i </w:t>
      </w:r>
      <w:r w:rsidRPr="00202B87">
        <w:t>předána projektová dokumentace i v digitální podobě, bude dokumentace skutečného provedení odevzdána také digitálně</w:t>
      </w:r>
      <w:r>
        <w:t>;</w:t>
      </w:r>
    </w:p>
    <w:p w14:paraId="098D665C" w14:textId="1A8C0C03" w:rsidR="00032B4F" w:rsidRDefault="00032B4F" w:rsidP="00271F5A">
      <w:pPr>
        <w:pStyle w:val="Tetrovesmlouvy"/>
      </w:pPr>
      <w:r w:rsidRPr="00202B87">
        <w:t xml:space="preserve">seznamy strojů a </w:t>
      </w:r>
      <w:r w:rsidR="00F76BB6">
        <w:t xml:space="preserve">technologických </w:t>
      </w:r>
      <w:r w:rsidRPr="00202B87">
        <w:t>zařízení, které jsou součástí odevzdané dodávky, jejich průvodní technickou dokumentaci</w:t>
      </w:r>
      <w:r>
        <w:t>;</w:t>
      </w:r>
    </w:p>
    <w:p w14:paraId="109C9A90" w14:textId="77777777" w:rsidR="00032B4F" w:rsidRDefault="00032B4F" w:rsidP="00271F5A">
      <w:pPr>
        <w:pStyle w:val="Tetrovesmlouvy"/>
      </w:pPr>
      <w:r w:rsidRPr="00202B87">
        <w:t>prohlášení o shodě ve smyslu § 13 zákona č. 22/1997 Sb. o technických požadavcích na výrobky</w:t>
      </w:r>
      <w:r>
        <w:t>;</w:t>
      </w:r>
    </w:p>
    <w:p w14:paraId="62E23032" w14:textId="2F8ABDA1" w:rsidR="00032B4F" w:rsidRDefault="00032B4F" w:rsidP="00271F5A">
      <w:pPr>
        <w:pStyle w:val="Tetrovesmlouvy"/>
      </w:pPr>
      <w:r w:rsidRPr="00202B87">
        <w:t xml:space="preserve">zápisy o provedených zkouškách a osvědčení použitých </w:t>
      </w:r>
      <w:r w:rsidR="002E1620">
        <w:t>materiál</w:t>
      </w:r>
      <w:r w:rsidR="002E1620" w:rsidRPr="00202B87">
        <w:t>ů</w:t>
      </w:r>
      <w:r>
        <w:t>;</w:t>
      </w:r>
    </w:p>
    <w:p w14:paraId="1A5FDC9C" w14:textId="77777777" w:rsidR="00032B4F" w:rsidRDefault="00032B4F" w:rsidP="00271F5A">
      <w:pPr>
        <w:pStyle w:val="Tetrovesmlouvy"/>
      </w:pPr>
      <w:r w:rsidRPr="00202B87">
        <w:t>zápisy o prověření prací a konstrukcí zakrytých v průběhu prací</w:t>
      </w:r>
      <w:r>
        <w:t>;</w:t>
      </w:r>
    </w:p>
    <w:p w14:paraId="6A9F1C78" w14:textId="37A5F000" w:rsidR="00032B4F" w:rsidRDefault="00032B4F" w:rsidP="00271F5A">
      <w:pPr>
        <w:pStyle w:val="Tetrovesmlouvy"/>
      </w:pPr>
      <w:r w:rsidRPr="00202B87">
        <w:t xml:space="preserve">zápisy o individuálním a/nebo komplexním vyzkoušení </w:t>
      </w:r>
      <w:r w:rsidR="002E1620">
        <w:t>d</w:t>
      </w:r>
      <w:r w:rsidR="002E1620" w:rsidRPr="00202B87">
        <w:t>íla</w:t>
      </w:r>
      <w:r>
        <w:t>;</w:t>
      </w:r>
    </w:p>
    <w:p w14:paraId="75141297" w14:textId="1A4251E2" w:rsidR="00032B4F" w:rsidRDefault="00032B4F" w:rsidP="00271F5A">
      <w:pPr>
        <w:pStyle w:val="Tetrovesmlouvy"/>
      </w:pPr>
      <w:r w:rsidRPr="00202B87">
        <w:t xml:space="preserve">výsledky specifických zkoušek dle charakteru </w:t>
      </w:r>
      <w:r w:rsidR="002E1620">
        <w:t>d</w:t>
      </w:r>
      <w:r w:rsidR="002E1620" w:rsidRPr="00202B87">
        <w:t>íla</w:t>
      </w:r>
      <w:r>
        <w:t>;</w:t>
      </w:r>
    </w:p>
    <w:p w14:paraId="1E1A1362" w14:textId="77777777" w:rsidR="00032B4F" w:rsidRDefault="00032B4F" w:rsidP="00271F5A">
      <w:pPr>
        <w:pStyle w:val="Tetrovesmlouvy"/>
      </w:pPr>
      <w:r>
        <w:lastRenderedPageBreak/>
        <w:t>stavební/montážní</w:t>
      </w:r>
      <w:r w:rsidRPr="00202B87">
        <w:t xml:space="preserve"> deníky</w:t>
      </w:r>
      <w:r>
        <w:t>;</w:t>
      </w:r>
    </w:p>
    <w:p w14:paraId="69665910" w14:textId="77777777" w:rsidR="00032B4F" w:rsidRDefault="00032B4F" w:rsidP="00271F5A">
      <w:pPr>
        <w:pStyle w:val="Tetrovesmlouvy"/>
      </w:pPr>
      <w:r w:rsidRPr="00202B87">
        <w:t>návrh provozního řádu</w:t>
      </w:r>
      <w:r>
        <w:t>;</w:t>
      </w:r>
    </w:p>
    <w:p w14:paraId="16739913" w14:textId="6ABB88BA" w:rsidR="00032B4F" w:rsidRDefault="00032B4F" w:rsidP="00271F5A">
      <w:pPr>
        <w:pStyle w:val="Tetrovesmlouvy"/>
      </w:pPr>
      <w:r w:rsidRPr="00202B87">
        <w:t xml:space="preserve">licence </w:t>
      </w:r>
      <w:r w:rsidR="00F76BB6">
        <w:t>SW</w:t>
      </w:r>
      <w:r>
        <w:t>;</w:t>
      </w:r>
    </w:p>
    <w:p w14:paraId="6BC434B5" w14:textId="77777777" w:rsidR="00032B4F" w:rsidRDefault="00032B4F" w:rsidP="00271F5A">
      <w:pPr>
        <w:pStyle w:val="Tetrovesmlouvy"/>
      </w:pPr>
      <w:r w:rsidRPr="00202B87">
        <w:t>revizní zprávy elektrických zařízení, záznamy o kusových zkouškách rozv</w:t>
      </w:r>
      <w:r>
        <w:t>a</w:t>
      </w:r>
      <w:r w:rsidRPr="00202B87">
        <w:t>děčů apod.</w:t>
      </w:r>
      <w:r>
        <w:t>;</w:t>
      </w:r>
    </w:p>
    <w:p w14:paraId="6126F68B" w14:textId="7566182D" w:rsidR="00032B4F" w:rsidRDefault="00032B4F" w:rsidP="00271F5A">
      <w:pPr>
        <w:pStyle w:val="Tetrovesmlouvy"/>
      </w:pPr>
      <w:r w:rsidRPr="00202B87">
        <w:t>doklady o nakládání s odpady dle zákona o odpadech a podmínkách uvedený</w:t>
      </w:r>
      <w:r w:rsidR="002A17BC">
        <w:t>ch</w:t>
      </w:r>
      <w:r w:rsidRPr="00202B87">
        <w:t xml:space="preserve"> ve smlouvě</w:t>
      </w:r>
      <w:r>
        <w:t>;</w:t>
      </w:r>
    </w:p>
    <w:p w14:paraId="2ECD16D4" w14:textId="77777777" w:rsidR="00032B4F" w:rsidRPr="007C7F3C" w:rsidRDefault="00032B4F" w:rsidP="00271F5A">
      <w:pPr>
        <w:pStyle w:val="Tetrovesmlouvy"/>
      </w:pPr>
      <w:r w:rsidRPr="007C7F3C">
        <w:t>protokol o provedení dezinfekce a chlorace potrubí, pokud je zařízení ve styku s pitnou vodou;</w:t>
      </w:r>
    </w:p>
    <w:p w14:paraId="0CF17ED0" w14:textId="77777777" w:rsidR="00032B4F" w:rsidRDefault="00032B4F" w:rsidP="00271F5A">
      <w:pPr>
        <w:pStyle w:val="Tetrovesmlouvy"/>
      </w:pPr>
      <w:r w:rsidRPr="00202B87">
        <w:t>výsledky rozborů vody, pokud je zařízení ve styku s pitnou vodou (před uvedením do provozu)</w:t>
      </w:r>
      <w:r>
        <w:t>;</w:t>
      </w:r>
    </w:p>
    <w:p w14:paraId="279AA318" w14:textId="77777777" w:rsidR="00032B4F" w:rsidRDefault="00032B4F" w:rsidP="00271F5A">
      <w:pPr>
        <w:pStyle w:val="Tetrovesmlouvy"/>
      </w:pPr>
      <w:r w:rsidRPr="00202B87">
        <w:t>atesty nátěrových hmot (pro styk s pitnou vodou)</w:t>
      </w:r>
      <w:r>
        <w:t>;</w:t>
      </w:r>
    </w:p>
    <w:p w14:paraId="726F85AA" w14:textId="77777777" w:rsidR="00032B4F" w:rsidRDefault="00032B4F" w:rsidP="00271F5A">
      <w:pPr>
        <w:pStyle w:val="Tetrovesmlouvy"/>
      </w:pPr>
      <w:r w:rsidRPr="00202B87">
        <w:t>doklad o prokázání výnosu zlikvidovaného zařízení</w:t>
      </w:r>
      <w:r>
        <w:t>; a</w:t>
      </w:r>
    </w:p>
    <w:p w14:paraId="3B67C292" w14:textId="6AB99FAC" w:rsidR="00032B4F" w:rsidRDefault="00032B4F" w:rsidP="00271F5A">
      <w:pPr>
        <w:pStyle w:val="Tetrovesmlouvy"/>
      </w:pPr>
      <w:r w:rsidRPr="00202B87">
        <w:t xml:space="preserve">doklad o uhrazení práv z patentů a licencí (pokud má </w:t>
      </w:r>
      <w:r w:rsidR="002E1620">
        <w:t>zhotovitel</w:t>
      </w:r>
      <w:r w:rsidR="002E1620" w:rsidRPr="00202B87">
        <w:t xml:space="preserve"> </w:t>
      </w:r>
      <w:r w:rsidRPr="00202B87">
        <w:t>povinnost je hradit dle právních předpisů)</w:t>
      </w:r>
      <w:r>
        <w:t>.</w:t>
      </w:r>
    </w:p>
    <w:p w14:paraId="16A01F9A" w14:textId="77777777" w:rsidR="00032B4F" w:rsidRPr="00202B87" w:rsidRDefault="00032B4F" w:rsidP="00202B87">
      <w:pPr>
        <w:pStyle w:val="Druhrovesmlouvy"/>
      </w:pPr>
      <w:r w:rsidRPr="00202B87">
        <w:t>Při geodetických a zeměměřičských pracích budou používány závazné geodetické referenční systémy, kterými jsou:</w:t>
      </w:r>
    </w:p>
    <w:p w14:paraId="17E91224" w14:textId="77777777" w:rsidR="00032B4F" w:rsidRDefault="00032B4F" w:rsidP="00271F5A">
      <w:pPr>
        <w:pStyle w:val="Tetrovesmlouvy"/>
      </w:pPr>
      <w:r w:rsidRPr="00202B87">
        <w:t>souřadnicový systém Jednotné trigonometrické sítě katastrální (závazná zkratka „S-JTSK“)</w:t>
      </w:r>
      <w:r>
        <w:t>; a</w:t>
      </w:r>
    </w:p>
    <w:p w14:paraId="6369B595" w14:textId="77777777" w:rsidR="00032B4F" w:rsidRDefault="00032B4F" w:rsidP="00271F5A">
      <w:pPr>
        <w:pStyle w:val="Tetrovesmlouvy"/>
      </w:pPr>
      <w:r w:rsidRPr="00202B87">
        <w:t>výškový systém baltský – po vyrovnání (závazná zkratka „Bpv“)</w:t>
      </w:r>
      <w:r>
        <w:t>.</w:t>
      </w:r>
    </w:p>
    <w:p w14:paraId="69681268" w14:textId="6E2F7B4C" w:rsidR="00032B4F" w:rsidRDefault="00032B4F" w:rsidP="00202B87">
      <w:pPr>
        <w:pStyle w:val="Druhrovesmlouvy"/>
      </w:pPr>
      <w:r w:rsidRPr="0083011D">
        <w:t xml:space="preserve">Jsou-li některé části dokladů, které je povinen připravit </w:t>
      </w:r>
      <w:r w:rsidR="002E1620">
        <w:t>zhotovitel</w:t>
      </w:r>
      <w:r w:rsidRPr="0083011D">
        <w:t>, rozsáhlé nebo složité, vypracuje k nim přehledy nebo vyhodnocení.</w:t>
      </w:r>
    </w:p>
    <w:p w14:paraId="58971498" w14:textId="77777777" w:rsidR="00032B4F" w:rsidRPr="0083011D" w:rsidRDefault="00032B4F" w:rsidP="00FC52EE">
      <w:pPr>
        <w:pStyle w:val="PrvnrovesmlouvyNadpis"/>
      </w:pPr>
      <w:bookmarkStart w:id="78" w:name="_Toc333405997"/>
      <w:bookmarkStart w:id="79" w:name="_Toc333840979"/>
      <w:r>
        <w:t xml:space="preserve">Dokončení zbývajících prací a odstranění </w:t>
      </w:r>
      <w:bookmarkEnd w:id="78"/>
      <w:r>
        <w:t>vad</w:t>
      </w:r>
      <w:bookmarkEnd w:id="79"/>
    </w:p>
    <w:p w14:paraId="36FDEBE1" w14:textId="6B8C0133" w:rsidR="00032B4F" w:rsidRPr="00E807A5" w:rsidRDefault="00032B4F" w:rsidP="00E807A5">
      <w:pPr>
        <w:pStyle w:val="Druhrovesmlouvy"/>
      </w:pPr>
      <w:r w:rsidRPr="00E807A5">
        <w:t xml:space="preserve">Aby </w:t>
      </w:r>
      <w:r w:rsidR="002E1620">
        <w:t>dílo</w:t>
      </w:r>
      <w:r w:rsidR="002E1620" w:rsidRPr="00E807A5">
        <w:t xml:space="preserve"> </w:t>
      </w:r>
      <w:r w:rsidRPr="00E807A5">
        <w:t xml:space="preserve">i každá z </w:t>
      </w:r>
      <w:r>
        <w:t>č</w:t>
      </w:r>
      <w:r w:rsidRPr="00E807A5">
        <w:t xml:space="preserve">ástí </w:t>
      </w:r>
      <w:r w:rsidR="002E1620">
        <w:t>d</w:t>
      </w:r>
      <w:r w:rsidR="002E1620" w:rsidRPr="00E807A5">
        <w:t xml:space="preserve">íla </w:t>
      </w:r>
      <w:r w:rsidRPr="00E807A5">
        <w:t xml:space="preserve">byly k datu, kdy vyprší příslušná </w:t>
      </w:r>
      <w:r>
        <w:t>z</w:t>
      </w:r>
      <w:r w:rsidRPr="00E807A5">
        <w:t xml:space="preserve">áruční doba nebo co nejdříve poté ve stavu vyžadovaném </w:t>
      </w:r>
      <w:r w:rsidR="002E1620">
        <w:t>s</w:t>
      </w:r>
      <w:r w:rsidR="002E1620" w:rsidRPr="00E807A5">
        <w:t xml:space="preserve">mlouvou </w:t>
      </w:r>
      <w:r w:rsidRPr="00E807A5">
        <w:t xml:space="preserve">(s výjimkou přirozeného opotřebení), </w:t>
      </w:r>
      <w:r w:rsidR="002E1620">
        <w:t>zhotovitel</w:t>
      </w:r>
      <w:r w:rsidRPr="00E807A5">
        <w:t>:</w:t>
      </w:r>
    </w:p>
    <w:p w14:paraId="464ED65A" w14:textId="3E86E532" w:rsidR="00032B4F" w:rsidRDefault="00032B4F" w:rsidP="00271F5A">
      <w:pPr>
        <w:pStyle w:val="Tetrovesmlouvy"/>
      </w:pPr>
      <w:r w:rsidRPr="00E807A5">
        <w:t xml:space="preserve">dokončí veškeré práce, které jsou k datu uvedenému v </w:t>
      </w:r>
      <w:r w:rsidR="002E1620">
        <w:t>p</w:t>
      </w:r>
      <w:r w:rsidR="002E1620" w:rsidRPr="00E807A5">
        <w:t xml:space="preserve">rotokolu </w:t>
      </w:r>
      <w:r w:rsidRPr="00E807A5">
        <w:t>o</w:t>
      </w:r>
      <w:r>
        <w:t xml:space="preserve"> předání a</w:t>
      </w:r>
      <w:r w:rsidRPr="00E807A5">
        <w:t xml:space="preserve"> převzetí </w:t>
      </w:r>
      <w:r w:rsidR="002E1620">
        <w:t>d</w:t>
      </w:r>
      <w:r w:rsidR="002E1620" w:rsidRPr="00E807A5">
        <w:t xml:space="preserve">íla </w:t>
      </w:r>
      <w:r w:rsidRPr="00E807A5">
        <w:t xml:space="preserve">nedokončeny, a to v přiměřené lhůtě stanovené pokynem </w:t>
      </w:r>
      <w:r w:rsidR="002E1620">
        <w:t>objednatel</w:t>
      </w:r>
      <w:r w:rsidR="002E1620" w:rsidRPr="00E807A5">
        <w:t>e</w:t>
      </w:r>
      <w:r>
        <w:t>;</w:t>
      </w:r>
      <w:r w:rsidRPr="00E807A5">
        <w:t xml:space="preserve"> a</w:t>
      </w:r>
    </w:p>
    <w:p w14:paraId="59821CB3" w14:textId="1761F1C3" w:rsidR="00032B4F" w:rsidRDefault="00032B4F">
      <w:pPr>
        <w:pStyle w:val="Tetrovesmlouvy"/>
      </w:pPr>
      <w:r w:rsidRPr="00E807A5">
        <w:t xml:space="preserve">provede veškeré práce potřebné k odstranění vad nebo škod, které byly případně před datem nebo k datu vypršení </w:t>
      </w:r>
      <w:r>
        <w:t>z</w:t>
      </w:r>
      <w:r w:rsidRPr="00E807A5">
        <w:t xml:space="preserve">áruční doby na </w:t>
      </w:r>
      <w:r w:rsidR="002E1620">
        <w:t>dílo</w:t>
      </w:r>
      <w:r w:rsidR="002E1620" w:rsidRPr="00E807A5">
        <w:t xml:space="preserve"> </w:t>
      </w:r>
      <w:r w:rsidRPr="00E807A5">
        <w:t xml:space="preserve">nebo </w:t>
      </w:r>
      <w:r>
        <w:t>č</w:t>
      </w:r>
      <w:r w:rsidRPr="00E807A5">
        <w:t xml:space="preserve">ást </w:t>
      </w:r>
      <w:r w:rsidR="002E1620">
        <w:t>d</w:t>
      </w:r>
      <w:r w:rsidR="002E1620" w:rsidRPr="00E807A5">
        <w:t xml:space="preserve">íla </w:t>
      </w:r>
      <w:r w:rsidRPr="00E807A5">
        <w:t xml:space="preserve">(podle okolností) oznámeny </w:t>
      </w:r>
      <w:r w:rsidR="002E1620">
        <w:t>objednatel</w:t>
      </w:r>
      <w:r w:rsidR="002E1620" w:rsidRPr="00E807A5">
        <w:t xml:space="preserve">em </w:t>
      </w:r>
      <w:r w:rsidRPr="00E807A5">
        <w:t>(nebo v jeho zastoupení).</w:t>
      </w:r>
    </w:p>
    <w:p w14:paraId="6F93EF58" w14:textId="2443868B" w:rsidR="00032B4F" w:rsidRPr="00E807A5" w:rsidRDefault="00032B4F" w:rsidP="00E807A5">
      <w:pPr>
        <w:pStyle w:val="Druhrovesmlouvy"/>
      </w:pPr>
      <w:r w:rsidRPr="00E807A5">
        <w:t xml:space="preserve">Jestliže se objeví vada </w:t>
      </w:r>
      <w:r w:rsidR="002E1620">
        <w:t xml:space="preserve">díla </w:t>
      </w:r>
      <w:r w:rsidRPr="00E807A5">
        <w:t>nebo dojde k</w:t>
      </w:r>
      <w:r>
        <w:t> </w:t>
      </w:r>
      <w:r w:rsidRPr="00E807A5">
        <w:t>poškození</w:t>
      </w:r>
      <w:r>
        <w:t xml:space="preserve"> </w:t>
      </w:r>
      <w:r w:rsidR="002E1620">
        <w:t>díla</w:t>
      </w:r>
      <w:r w:rsidRPr="00E807A5">
        <w:t xml:space="preserve">, bude to </w:t>
      </w:r>
      <w:r w:rsidR="002E1620">
        <w:t>zhotovitel</w:t>
      </w:r>
      <w:r w:rsidR="002E1620" w:rsidRPr="00E807A5">
        <w:t xml:space="preserve">i </w:t>
      </w:r>
      <w:r w:rsidRPr="00E807A5">
        <w:t xml:space="preserve">oznámeno </w:t>
      </w:r>
      <w:r w:rsidR="002E1620">
        <w:t>objednatel</w:t>
      </w:r>
      <w:r w:rsidR="002E1620" w:rsidRPr="00E807A5">
        <w:t xml:space="preserve">em </w:t>
      </w:r>
      <w:r w:rsidRPr="00E807A5">
        <w:t>(nebo v jeho zastoupení).</w:t>
      </w:r>
    </w:p>
    <w:p w14:paraId="1951E786" w14:textId="4FA618D2" w:rsidR="00032B4F" w:rsidRPr="00E807A5" w:rsidRDefault="00032B4F" w:rsidP="00E807A5">
      <w:pPr>
        <w:pStyle w:val="Druhrovesmlouvy"/>
      </w:pPr>
      <w:r w:rsidRPr="00E807A5">
        <w:t xml:space="preserve">Veškeré práce potřebné k odstranění vad </w:t>
      </w:r>
      <w:r w:rsidR="002E1620">
        <w:t xml:space="preserve">díla </w:t>
      </w:r>
      <w:r w:rsidRPr="00E807A5">
        <w:t>nebo škod</w:t>
      </w:r>
      <w:r>
        <w:t xml:space="preserve"> na </w:t>
      </w:r>
      <w:r w:rsidR="002E1620">
        <w:t>díle</w:t>
      </w:r>
      <w:r w:rsidR="002E1620" w:rsidRPr="00E807A5">
        <w:t xml:space="preserve"> </w:t>
      </w:r>
      <w:r w:rsidRPr="00E807A5">
        <w:t xml:space="preserve">budou provedeny na náklady a riziko </w:t>
      </w:r>
      <w:r w:rsidR="002E1620">
        <w:t>zhotovitel</w:t>
      </w:r>
      <w:r w:rsidR="002E1620" w:rsidRPr="00E807A5">
        <w:t>e</w:t>
      </w:r>
      <w:r w:rsidRPr="00E807A5">
        <w:t>, jestliže a do té míry, do jaké lze dané práce přičíst:</w:t>
      </w:r>
    </w:p>
    <w:p w14:paraId="762BD086" w14:textId="213FAE01" w:rsidR="00032B4F" w:rsidRDefault="002E1620">
      <w:pPr>
        <w:pStyle w:val="Tetrovesmlouvy"/>
      </w:pPr>
      <w:r>
        <w:t>t</w:t>
      </w:r>
      <w:r w:rsidRPr="00E807A5">
        <w:t>echnologick</w:t>
      </w:r>
      <w:r>
        <w:t>ý</w:t>
      </w:r>
      <w:r w:rsidRPr="00E807A5">
        <w:t xml:space="preserve">m </w:t>
      </w:r>
      <w:r w:rsidR="00032B4F" w:rsidRPr="00E807A5">
        <w:t xml:space="preserve">zařízením, </w:t>
      </w:r>
      <w:r>
        <w:t>materiál</w:t>
      </w:r>
      <w:r w:rsidRPr="00E807A5">
        <w:t xml:space="preserve">ům </w:t>
      </w:r>
      <w:r w:rsidR="00032B4F" w:rsidRPr="00E807A5">
        <w:t xml:space="preserve">nebo odbornému provedení, které nejsou v souladu se </w:t>
      </w:r>
      <w:r>
        <w:t>s</w:t>
      </w:r>
      <w:r w:rsidRPr="00E807A5">
        <w:t>mlouvou</w:t>
      </w:r>
      <w:r w:rsidR="00032B4F">
        <w:t>;</w:t>
      </w:r>
    </w:p>
    <w:p w14:paraId="09EBA483" w14:textId="764EEC2F" w:rsidR="00032B4F" w:rsidRDefault="00032B4F">
      <w:pPr>
        <w:pStyle w:val="Tetrovesmlouvy"/>
      </w:pPr>
      <w:r w:rsidRPr="00E807A5">
        <w:lastRenderedPageBreak/>
        <w:t xml:space="preserve">nesprávnému provozování nebo údržbě, kterou lze připsat záležitostem, za něž nese odpovědnost </w:t>
      </w:r>
      <w:r w:rsidR="002E1620">
        <w:t>zhotovitel</w:t>
      </w:r>
      <w:r>
        <w:t>;</w:t>
      </w:r>
      <w:r w:rsidRPr="00E807A5">
        <w:t xml:space="preserve"> nebo</w:t>
      </w:r>
    </w:p>
    <w:p w14:paraId="3012E492" w14:textId="24F5DA68" w:rsidR="00032B4F" w:rsidRDefault="00032B4F">
      <w:pPr>
        <w:pStyle w:val="Tetrovesmlouvy"/>
      </w:pPr>
      <w:r w:rsidRPr="00E807A5">
        <w:t xml:space="preserve">tomu, že </w:t>
      </w:r>
      <w:r w:rsidR="002E1620">
        <w:t>zhotovitel</w:t>
      </w:r>
      <w:r w:rsidR="002E1620" w:rsidRPr="00E807A5">
        <w:t xml:space="preserve"> </w:t>
      </w:r>
      <w:r w:rsidRPr="00E807A5">
        <w:t>nesplnil jinou svou povinnost.</w:t>
      </w:r>
    </w:p>
    <w:p w14:paraId="5FD78A9B" w14:textId="5B530378" w:rsidR="00032B4F" w:rsidRPr="00E807A5" w:rsidRDefault="00032B4F" w:rsidP="00E807A5">
      <w:pPr>
        <w:pStyle w:val="Druhrovesmlouvy"/>
      </w:pPr>
      <w:r>
        <w:t>Objednatel</w:t>
      </w:r>
      <w:r w:rsidRPr="00E807A5">
        <w:t xml:space="preserve"> má v případě, že v míře, do níž </w:t>
      </w:r>
      <w:r w:rsidR="002E1620">
        <w:t>dílo</w:t>
      </w:r>
      <w:r w:rsidRPr="00E807A5">
        <w:t xml:space="preserve">, </w:t>
      </w:r>
      <w:r w:rsidR="00F76BB6">
        <w:t xml:space="preserve">jeho </w:t>
      </w:r>
      <w:r>
        <w:t>č</w:t>
      </w:r>
      <w:r w:rsidRPr="00E807A5">
        <w:t xml:space="preserve">ást nebo významná položka </w:t>
      </w:r>
      <w:r w:rsidR="002E1620">
        <w:t>t</w:t>
      </w:r>
      <w:r w:rsidR="002E1620" w:rsidRPr="00E807A5">
        <w:t xml:space="preserve">echnologického </w:t>
      </w:r>
      <w:r w:rsidRPr="00E807A5">
        <w:t xml:space="preserve">zařízení (podle okolností a po převzetí) nemohou být užívány k účelům, pro něž byly zamýšleny, z důvodů vadnosti či poškození, nárok na prodloužení </w:t>
      </w:r>
      <w:r>
        <w:t>z</w:t>
      </w:r>
      <w:r w:rsidRPr="00E807A5">
        <w:t xml:space="preserve">áruční </w:t>
      </w:r>
      <w:r w:rsidR="00F76BB6">
        <w:t>doby</w:t>
      </w:r>
      <w:r w:rsidRPr="00E807A5">
        <w:t xml:space="preserve"> na </w:t>
      </w:r>
      <w:r w:rsidR="002E1620">
        <w:t>dílo</w:t>
      </w:r>
      <w:r w:rsidR="002E1620" w:rsidRPr="00E807A5">
        <w:t xml:space="preserve"> </w:t>
      </w:r>
      <w:r w:rsidRPr="00E807A5">
        <w:t xml:space="preserve">nebo </w:t>
      </w:r>
      <w:r>
        <w:t>č</w:t>
      </w:r>
      <w:r w:rsidRPr="00E807A5">
        <w:t xml:space="preserve">ást </w:t>
      </w:r>
      <w:r w:rsidR="002E1620">
        <w:t>d</w:t>
      </w:r>
      <w:r w:rsidR="002E1620" w:rsidRPr="00E807A5">
        <w:t>íla</w:t>
      </w:r>
      <w:r w:rsidR="00F76BB6">
        <w:t>, a to o dobu, po kterou dílo, část díla nebo významná položka technologického zařízení nemohly být užívány k účelům, pro něž byly zamýšleny</w:t>
      </w:r>
      <w:r w:rsidRPr="00E807A5">
        <w:t>. Záruční doba však nemůže být prodloužena o více než dva roky.</w:t>
      </w:r>
    </w:p>
    <w:p w14:paraId="6AED46C8" w14:textId="55F1B63F" w:rsidR="00032B4F" w:rsidRPr="00E807A5" w:rsidRDefault="00032B4F" w:rsidP="00E807A5">
      <w:pPr>
        <w:pStyle w:val="Druhrovesmlouvy"/>
      </w:pPr>
      <w:r w:rsidRPr="00E807A5">
        <w:t xml:space="preserve">Jestliže dodávka a/nebo montáž </w:t>
      </w:r>
      <w:r w:rsidR="002E1620">
        <w:t>t</w:t>
      </w:r>
      <w:r w:rsidR="002E1620" w:rsidRPr="00E807A5">
        <w:t xml:space="preserve">echnologických </w:t>
      </w:r>
      <w:r w:rsidRPr="00E807A5">
        <w:t xml:space="preserve">zařízení a/nebo </w:t>
      </w:r>
      <w:r w:rsidR="002E1620">
        <w:t>materiál</w:t>
      </w:r>
      <w:r w:rsidR="002E1620" w:rsidRPr="00E807A5">
        <w:t xml:space="preserve">ů </w:t>
      </w:r>
      <w:r w:rsidRPr="00E807A5">
        <w:t xml:space="preserve">byla přerušena, pak se na vady či poškození, k nimž dojde více než dva roky poté, co by jinak vypršela </w:t>
      </w:r>
      <w:r>
        <w:t>z</w:t>
      </w:r>
      <w:r w:rsidRPr="00E807A5">
        <w:t xml:space="preserve">áruční doba na </w:t>
      </w:r>
      <w:r w:rsidR="002E1620">
        <w:t>t</w:t>
      </w:r>
      <w:r w:rsidR="002E1620" w:rsidRPr="00E807A5">
        <w:t xml:space="preserve">echnologická </w:t>
      </w:r>
      <w:r w:rsidRPr="00E807A5">
        <w:t xml:space="preserve">zařízení a/nebo </w:t>
      </w:r>
      <w:r w:rsidR="002E1620">
        <w:t>materiál</w:t>
      </w:r>
      <w:r w:rsidR="002E1620" w:rsidRPr="00E807A5">
        <w:t>y</w:t>
      </w:r>
      <w:r w:rsidRPr="00E807A5">
        <w:t xml:space="preserve">, ustanovení tohoto </w:t>
      </w:r>
      <w:r w:rsidR="000A777B">
        <w:t>článku</w:t>
      </w:r>
      <w:r w:rsidR="000A777B" w:rsidRPr="00E807A5">
        <w:t xml:space="preserve"> </w:t>
      </w:r>
      <w:r w:rsidRPr="00E807A5">
        <w:t xml:space="preserve">o povinnostech </w:t>
      </w:r>
      <w:r w:rsidR="002E1620">
        <w:t>zhotovitel</w:t>
      </w:r>
      <w:r w:rsidR="002E1620" w:rsidRPr="00E807A5">
        <w:t xml:space="preserve">e </w:t>
      </w:r>
      <w:r w:rsidRPr="00E807A5">
        <w:t>nevztahují.</w:t>
      </w:r>
    </w:p>
    <w:p w14:paraId="2BC144C5" w14:textId="10FFA925" w:rsidR="00032B4F" w:rsidRPr="00E807A5" w:rsidRDefault="00032B4F" w:rsidP="00E807A5">
      <w:pPr>
        <w:pStyle w:val="Druhrovesmlouvy"/>
      </w:pPr>
      <w:r w:rsidRPr="00E807A5">
        <w:t xml:space="preserve">Jestliže </w:t>
      </w:r>
      <w:r w:rsidR="002E1620">
        <w:t>zhotovitel</w:t>
      </w:r>
      <w:r w:rsidR="002E1620" w:rsidRPr="00E807A5">
        <w:t xml:space="preserve"> </w:t>
      </w:r>
      <w:r w:rsidRPr="00E807A5">
        <w:t xml:space="preserve">v přiměřené lhůtě neodstraní vadu nebo poškození, může být </w:t>
      </w:r>
      <w:r w:rsidR="002E1620">
        <w:t>objednatel</w:t>
      </w:r>
      <w:r w:rsidR="002E1620" w:rsidRPr="00E807A5">
        <w:t xml:space="preserve">em </w:t>
      </w:r>
      <w:r w:rsidRPr="00E807A5">
        <w:t xml:space="preserve">(nebo v jeho zastoupení) stanoven termín, v němž nebo do nějž je třeba vadu nebo poškození odstranit. </w:t>
      </w:r>
      <w:r>
        <w:t>Zhotovitel</w:t>
      </w:r>
      <w:r w:rsidRPr="00E807A5">
        <w:t>i bude tento termín přiměřeně v předstihu oznámen pokynem.</w:t>
      </w:r>
    </w:p>
    <w:p w14:paraId="3077F270" w14:textId="7F63FFC2" w:rsidR="00032B4F" w:rsidRPr="00E807A5" w:rsidRDefault="00032B4F" w:rsidP="00E807A5">
      <w:pPr>
        <w:pStyle w:val="Druhrovesmlouvy"/>
      </w:pPr>
      <w:r w:rsidRPr="00E807A5">
        <w:t xml:space="preserve">Pokud </w:t>
      </w:r>
      <w:r w:rsidR="002E1620">
        <w:t>zhotovitel</w:t>
      </w:r>
      <w:r w:rsidR="002E1620" w:rsidRPr="00E807A5">
        <w:t xml:space="preserve"> </w:t>
      </w:r>
      <w:r w:rsidRPr="00E807A5">
        <w:t xml:space="preserve">do tohoto oznámeného termínu vadu nebo poškození </w:t>
      </w:r>
      <w:r w:rsidR="002E1620">
        <w:t xml:space="preserve">díla </w:t>
      </w:r>
      <w:r w:rsidRPr="00E807A5">
        <w:t xml:space="preserve">neodstraní a tyto opravné práce měly přitom být provedeny na náklady </w:t>
      </w:r>
      <w:r w:rsidR="002E1620">
        <w:t>zhotovitel</w:t>
      </w:r>
      <w:r w:rsidR="002E1620" w:rsidRPr="00E807A5">
        <w:t>e</w:t>
      </w:r>
      <w:r w:rsidRPr="00E807A5">
        <w:t xml:space="preserve">, </w:t>
      </w:r>
      <w:r w:rsidR="002E1620">
        <w:t>objednatel</w:t>
      </w:r>
      <w:r w:rsidR="002E1620" w:rsidRPr="00E807A5">
        <w:t xml:space="preserve"> </w:t>
      </w:r>
      <w:r w:rsidRPr="00E807A5">
        <w:t>může (podle vlastní volby</w:t>
      </w:r>
      <w:r w:rsidR="000A777B">
        <w:t>)</w:t>
      </w:r>
      <w:r w:rsidRPr="00E807A5">
        <w:t>:</w:t>
      </w:r>
    </w:p>
    <w:p w14:paraId="049C875C" w14:textId="12F2F7D3" w:rsidR="00032B4F" w:rsidRDefault="00032B4F">
      <w:pPr>
        <w:pStyle w:val="Tetrovesmlouvy"/>
      </w:pPr>
      <w:r w:rsidRPr="00E807A5">
        <w:t xml:space="preserve">provést tyto práce odpovídajícím způsobem a na náklady </w:t>
      </w:r>
      <w:r w:rsidR="002E1620">
        <w:t>zhotovitel</w:t>
      </w:r>
      <w:r w:rsidR="002E1620" w:rsidRPr="00E807A5">
        <w:t xml:space="preserve">e </w:t>
      </w:r>
      <w:r w:rsidRPr="00E807A5">
        <w:t xml:space="preserve">sám nebo prostřednictvím jiných osob, ovšem </w:t>
      </w:r>
      <w:r w:rsidR="002E1620">
        <w:t>zhotovitel</w:t>
      </w:r>
      <w:r w:rsidR="002E1620" w:rsidRPr="00E807A5">
        <w:t xml:space="preserve"> </w:t>
      </w:r>
      <w:r w:rsidRPr="00E807A5">
        <w:t>za tyto práce neponese žádnou odpovědnost</w:t>
      </w:r>
      <w:r w:rsidR="0052177C">
        <w:t xml:space="preserve"> </w:t>
      </w:r>
      <w:r w:rsidRPr="00E807A5">
        <w:t>a</w:t>
      </w:r>
      <w:r w:rsidR="0052177C">
        <w:t xml:space="preserve"> </w:t>
      </w:r>
      <w:r w:rsidR="002E1620">
        <w:t>zhotovitel</w:t>
      </w:r>
      <w:r w:rsidR="002E1620" w:rsidRPr="00E807A5">
        <w:t xml:space="preserve"> </w:t>
      </w:r>
      <w:r w:rsidRPr="00E807A5">
        <w:t xml:space="preserve">uhradí </w:t>
      </w:r>
      <w:r w:rsidR="002E1620">
        <w:t>objednatel</w:t>
      </w:r>
      <w:r w:rsidR="002E1620" w:rsidRPr="00E807A5">
        <w:t xml:space="preserve">i </w:t>
      </w:r>
      <w:r w:rsidRPr="00E807A5">
        <w:t xml:space="preserve">náklady, které </w:t>
      </w:r>
      <w:r w:rsidR="002E1620">
        <w:t>objednatel</w:t>
      </w:r>
      <w:r w:rsidR="002E1620" w:rsidRPr="00E807A5">
        <w:t xml:space="preserve"> </w:t>
      </w:r>
      <w:r w:rsidRPr="00E807A5">
        <w:t>odůvodněně vynaložil na to, aby vadu nebo poškození odstranil;</w:t>
      </w:r>
    </w:p>
    <w:p w14:paraId="040191A4" w14:textId="70A99823" w:rsidR="00032B4F" w:rsidRDefault="00032B4F">
      <w:pPr>
        <w:pStyle w:val="Tetrovesmlouvy"/>
      </w:pPr>
      <w:r w:rsidRPr="00E807A5">
        <w:t xml:space="preserve">odsouhlasit přiměřené snížení </w:t>
      </w:r>
      <w:r w:rsidR="002E1620">
        <w:t>c</w:t>
      </w:r>
      <w:r w:rsidR="002E1620" w:rsidRPr="00E807A5">
        <w:t xml:space="preserve">eny </w:t>
      </w:r>
      <w:r w:rsidR="002E1620">
        <w:t>d</w:t>
      </w:r>
      <w:r w:rsidR="002E1620" w:rsidRPr="00E807A5">
        <w:t xml:space="preserve">íla </w:t>
      </w:r>
      <w:r w:rsidRPr="00E807A5">
        <w:t>nebo o něm rozhodnout; nebo</w:t>
      </w:r>
    </w:p>
    <w:p w14:paraId="4B3D036A" w14:textId="66DA4366" w:rsidR="00032B4F" w:rsidRDefault="00032B4F">
      <w:pPr>
        <w:pStyle w:val="Tetrovesmlouvy"/>
      </w:pPr>
      <w:r w:rsidRPr="00E807A5">
        <w:t xml:space="preserve">v případě, že vada nebo poškození zbavuje </w:t>
      </w:r>
      <w:r w:rsidR="007D6AFC">
        <w:t>objednatel</w:t>
      </w:r>
      <w:r w:rsidR="007D6AFC" w:rsidRPr="00E807A5">
        <w:t xml:space="preserve">e </w:t>
      </w:r>
      <w:r w:rsidRPr="00E807A5">
        <w:t xml:space="preserve">v zásadě veškerého prospěchu z </w:t>
      </w:r>
      <w:r w:rsidR="007D6AFC">
        <w:t>d</w:t>
      </w:r>
      <w:r w:rsidR="007D6AFC" w:rsidRPr="00E807A5">
        <w:t xml:space="preserve">íla </w:t>
      </w:r>
      <w:r w:rsidRPr="00E807A5">
        <w:t xml:space="preserve">nebo významné součásti </w:t>
      </w:r>
      <w:r w:rsidR="007D6AFC">
        <w:t>d</w:t>
      </w:r>
      <w:r w:rsidR="007D6AFC" w:rsidRPr="00E807A5">
        <w:t>íla</w:t>
      </w:r>
      <w:r w:rsidRPr="00E807A5">
        <w:t xml:space="preserve">, odstoupit od </w:t>
      </w:r>
      <w:r w:rsidR="007D6AFC">
        <w:t>s</w:t>
      </w:r>
      <w:r w:rsidR="007D6AFC" w:rsidRPr="00E807A5">
        <w:t xml:space="preserve">mlouvy </w:t>
      </w:r>
      <w:r w:rsidRPr="00E807A5">
        <w:t>jako celku nebo ve vztahu</w:t>
      </w:r>
      <w:r w:rsidR="0052177C">
        <w:t xml:space="preserve"> </w:t>
      </w:r>
      <w:r w:rsidRPr="00E807A5">
        <w:t xml:space="preserve">ke kterékoli takové významné části </w:t>
      </w:r>
      <w:r w:rsidR="007D6AFC">
        <w:t>d</w:t>
      </w:r>
      <w:r w:rsidR="007D6AFC" w:rsidRPr="00E807A5">
        <w:t>íla</w:t>
      </w:r>
      <w:r w:rsidRPr="00E807A5">
        <w:t xml:space="preserve">, kterou nelze začít zamýšleným způsobem užívat. Aniž by byla dotčena jakákoli jiná práva, ať už podle </w:t>
      </w:r>
      <w:r w:rsidR="007D6AFC">
        <w:t>s</w:t>
      </w:r>
      <w:r w:rsidR="007D6AFC" w:rsidRPr="00E807A5">
        <w:t xml:space="preserve">mlouvy </w:t>
      </w:r>
      <w:r w:rsidRPr="00E807A5">
        <w:t xml:space="preserve">nebo na jiném základě, bude mít </w:t>
      </w:r>
      <w:r w:rsidR="007D6AFC">
        <w:t>objednatel</w:t>
      </w:r>
      <w:r w:rsidR="007D6AFC" w:rsidRPr="00E807A5">
        <w:t xml:space="preserve"> </w:t>
      </w:r>
      <w:r w:rsidRPr="00E807A5">
        <w:t xml:space="preserve">následně nárok vymáhat veškeré částky zaplacené za </w:t>
      </w:r>
      <w:r w:rsidR="007D6AFC">
        <w:t>dílo</w:t>
      </w:r>
      <w:r w:rsidR="007D6AFC" w:rsidRPr="00E807A5">
        <w:t xml:space="preserve"> </w:t>
      </w:r>
      <w:r w:rsidRPr="00E807A5">
        <w:t xml:space="preserve">nebo danou součást </w:t>
      </w:r>
      <w:r w:rsidR="007D6AFC">
        <w:t>d</w:t>
      </w:r>
      <w:r w:rsidR="007D6AFC" w:rsidRPr="00E807A5">
        <w:t xml:space="preserve">íla </w:t>
      </w:r>
      <w:r w:rsidRPr="00E807A5">
        <w:t xml:space="preserve">(podle okolností) plus náklady na financování a na demontáž téhož, na úklid </w:t>
      </w:r>
      <w:r w:rsidR="007D6AFC">
        <w:t>staveniš</w:t>
      </w:r>
      <w:r w:rsidR="007D6AFC" w:rsidRPr="00E807A5">
        <w:t xml:space="preserve">tě </w:t>
      </w:r>
      <w:r w:rsidRPr="00E807A5">
        <w:t xml:space="preserve">a na vrácení </w:t>
      </w:r>
      <w:r w:rsidR="007D6AFC">
        <w:t>t</w:t>
      </w:r>
      <w:r w:rsidR="007D6AFC" w:rsidRPr="00E807A5">
        <w:t xml:space="preserve">echnologických </w:t>
      </w:r>
      <w:r w:rsidRPr="00E807A5">
        <w:t xml:space="preserve">zařízení a </w:t>
      </w:r>
      <w:r w:rsidR="007D6AFC">
        <w:t>materiál</w:t>
      </w:r>
      <w:r w:rsidR="007D6AFC" w:rsidRPr="00E807A5">
        <w:t xml:space="preserve">ů </w:t>
      </w:r>
      <w:r w:rsidR="007D6AFC">
        <w:t>zhotovitel</w:t>
      </w:r>
      <w:r w:rsidR="007D6AFC" w:rsidRPr="00E807A5">
        <w:t>i</w:t>
      </w:r>
      <w:r w:rsidRPr="00E807A5">
        <w:t>.</w:t>
      </w:r>
    </w:p>
    <w:p w14:paraId="7EB8D43E" w14:textId="295AE88E" w:rsidR="00032B4F" w:rsidRDefault="00032B4F" w:rsidP="00084571">
      <w:pPr>
        <w:pStyle w:val="Druhrovesmlouvy"/>
      </w:pPr>
      <w:r>
        <w:t xml:space="preserve">Jestliže nelze vadu nebo poškození rychle opravit na </w:t>
      </w:r>
      <w:r w:rsidR="001B71A1">
        <w:t xml:space="preserve">staveništi </w:t>
      </w:r>
      <w:r>
        <w:t xml:space="preserve">a </w:t>
      </w:r>
      <w:r w:rsidR="00F17562">
        <w:t xml:space="preserve">objednatel </w:t>
      </w:r>
      <w:r>
        <w:t xml:space="preserve">s tím bude souhlasit, může </w:t>
      </w:r>
      <w:r w:rsidR="00F17562">
        <w:t xml:space="preserve">zhotovitel </w:t>
      </w:r>
      <w:r>
        <w:t xml:space="preserve">za účelem opravy ze </w:t>
      </w:r>
      <w:r w:rsidR="00F17562">
        <w:t xml:space="preserve">staveniště </w:t>
      </w:r>
      <w:r>
        <w:t xml:space="preserve">odvézt vadné nebo poškozené položky </w:t>
      </w:r>
      <w:r w:rsidR="00F17562">
        <w:t xml:space="preserve">technologických </w:t>
      </w:r>
      <w:r>
        <w:t>zařízení.</w:t>
      </w:r>
    </w:p>
    <w:p w14:paraId="13B34D74" w14:textId="2729AC6F" w:rsidR="00032B4F" w:rsidRDefault="00032B4F" w:rsidP="00084571">
      <w:pPr>
        <w:pStyle w:val="Druhrovesmlouvy"/>
      </w:pPr>
      <w:r>
        <w:t xml:space="preserve">Pokud by odstraňování jakékoli vady nebo jakéhokoli poškození mohlo ovlivnit funkční vlastnosti </w:t>
      </w:r>
      <w:r w:rsidR="00F17562">
        <w:t>díla</w:t>
      </w:r>
      <w:r>
        <w:t xml:space="preserve">, </w:t>
      </w:r>
      <w:r w:rsidR="00F17562">
        <w:t xml:space="preserve">objednatel </w:t>
      </w:r>
      <w:r>
        <w:t xml:space="preserve">může požadovat opakování jakékoli ze zkoušek popsaných ve </w:t>
      </w:r>
      <w:r w:rsidR="00F17562">
        <w:t>smlouvě</w:t>
      </w:r>
      <w:r>
        <w:t xml:space="preserve">, včetně </w:t>
      </w:r>
      <w:r w:rsidR="00F17562">
        <w:t xml:space="preserve">přejímacích </w:t>
      </w:r>
      <w:r>
        <w:t>zkoušek a/nebo zkoušek po převzetí. Tento požadavek bude oznámen do 28 dní po odstranění této vady nebo tohoto poškození.</w:t>
      </w:r>
    </w:p>
    <w:p w14:paraId="60AF2997" w14:textId="77777777" w:rsidR="00032B4F" w:rsidRDefault="00032B4F" w:rsidP="00084571">
      <w:pPr>
        <w:pStyle w:val="Druhrovesmlouvy"/>
      </w:pPr>
      <w:r>
        <w:t>Pro tyto zkoušky budou platit stejné podmínky jako pro zkoušky předchozí, vyjma toho, že budou provedeny na náklady a riziko strany, která je odpovědná za náklady těchto opravných prací.</w:t>
      </w:r>
    </w:p>
    <w:p w14:paraId="3ADB6683" w14:textId="0B792AA8" w:rsidR="00032B4F" w:rsidRDefault="00032B4F" w:rsidP="00084571">
      <w:pPr>
        <w:pStyle w:val="Druhrovesmlouvy"/>
      </w:pPr>
      <w:r>
        <w:t xml:space="preserve">Dokud není vydáno potvrzení o splnění, bude mít </w:t>
      </w:r>
      <w:r w:rsidR="00F17562">
        <w:t xml:space="preserve">zhotovitel </w:t>
      </w:r>
      <w:r>
        <w:t>takové právo na přístup k </w:t>
      </w:r>
      <w:r w:rsidR="00F17562">
        <w:t>dílu</w:t>
      </w:r>
      <w:r>
        <w:t xml:space="preserve">, jaké je odůvodněně požadováno k tomu, aby bylo možno vyhovět požadavkům tohoto článku, vyjma toho, kdy by to mohlo odporovat přiměřeným bezpečnostním opatřením </w:t>
      </w:r>
      <w:r w:rsidR="00F17562">
        <w:t>objednatele</w:t>
      </w:r>
      <w:r>
        <w:t>.</w:t>
      </w:r>
    </w:p>
    <w:p w14:paraId="0DF89592" w14:textId="458D7477" w:rsidR="00032B4F" w:rsidRPr="00247E4B" w:rsidRDefault="00032B4F" w:rsidP="00247E4B">
      <w:pPr>
        <w:pStyle w:val="Druhrovesmlouvy"/>
      </w:pPr>
      <w:r w:rsidRPr="00247E4B">
        <w:lastRenderedPageBreak/>
        <w:t xml:space="preserve">Jestliže to po </w:t>
      </w:r>
      <w:r w:rsidR="00F17562">
        <w:t>zhotovitel</w:t>
      </w:r>
      <w:r w:rsidR="00F17562" w:rsidRPr="00247E4B">
        <w:t xml:space="preserve">i </w:t>
      </w:r>
      <w:r w:rsidRPr="00247E4B">
        <w:t xml:space="preserve">bude vyžadovat </w:t>
      </w:r>
      <w:r w:rsidR="00F17562">
        <w:t>objednatel</w:t>
      </w:r>
      <w:r w:rsidRPr="00247E4B">
        <w:t xml:space="preserve">, bude </w:t>
      </w:r>
      <w:r w:rsidR="00F17562">
        <w:t>zhotovitel</w:t>
      </w:r>
      <w:r w:rsidR="00F17562" w:rsidRPr="00247E4B">
        <w:t xml:space="preserve"> </w:t>
      </w:r>
      <w:r w:rsidRPr="00247E4B">
        <w:t xml:space="preserve">pod jeho vedením pátrat po příčině jakékoli vady. Pokud tato vada nemá být odstraněna na náklady </w:t>
      </w:r>
      <w:r w:rsidR="00F17562">
        <w:t>zhotovitel</w:t>
      </w:r>
      <w:r w:rsidR="00F17562" w:rsidRPr="00247E4B">
        <w:t>e</w:t>
      </w:r>
      <w:r w:rsidRPr="00247E4B">
        <w:t xml:space="preserve">, náklady tohoto pátrání plus přiměřený zisk, které budou zahrnuty do </w:t>
      </w:r>
      <w:r w:rsidR="00F17562">
        <w:t>c</w:t>
      </w:r>
      <w:r w:rsidR="00F17562" w:rsidRPr="00247E4B">
        <w:t xml:space="preserve">eny </w:t>
      </w:r>
      <w:r w:rsidR="00F17562">
        <w:t>d</w:t>
      </w:r>
      <w:r w:rsidR="00F17562" w:rsidRPr="00247E4B">
        <w:t>íla</w:t>
      </w:r>
      <w:r w:rsidRPr="00247E4B">
        <w:t xml:space="preserve">, odsouhlasí nebo o nich rozhodne </w:t>
      </w:r>
      <w:r w:rsidR="00F17562">
        <w:t>objednatel</w:t>
      </w:r>
      <w:r w:rsidRPr="00247E4B">
        <w:t>.</w:t>
      </w:r>
    </w:p>
    <w:p w14:paraId="148EBDAF" w14:textId="1D3E2E09" w:rsidR="00032B4F" w:rsidRDefault="00032B4F" w:rsidP="00247E4B">
      <w:pPr>
        <w:pStyle w:val="Druhrovesmlouvy"/>
      </w:pPr>
      <w:r>
        <w:t xml:space="preserve">Dokud </w:t>
      </w:r>
      <w:r w:rsidR="00F17562">
        <w:t xml:space="preserve">objednatel </w:t>
      </w:r>
      <w:r>
        <w:t xml:space="preserve">nevydá </w:t>
      </w:r>
      <w:r w:rsidR="00F17562">
        <w:t xml:space="preserve">zhotoviteli </w:t>
      </w:r>
      <w:r>
        <w:t xml:space="preserve">potvrzení o splnění </w:t>
      </w:r>
      <w:r w:rsidR="00F17562">
        <w:t xml:space="preserve">díla </w:t>
      </w:r>
      <w:r>
        <w:t xml:space="preserve">s uvedením data, ke kterému </w:t>
      </w:r>
      <w:r w:rsidR="00F17562">
        <w:t xml:space="preserve">zhotovitel </w:t>
      </w:r>
      <w:r>
        <w:t xml:space="preserve">splnil své povinnosti ze </w:t>
      </w:r>
      <w:r w:rsidR="00F17562">
        <w:t>smlouvy</w:t>
      </w:r>
      <w:r>
        <w:t xml:space="preserve">, nebude se mít za to, že </w:t>
      </w:r>
      <w:r w:rsidR="00F17562">
        <w:t xml:space="preserve">zhotovitel </w:t>
      </w:r>
      <w:r>
        <w:t>splnil své povinnosti.</w:t>
      </w:r>
    </w:p>
    <w:p w14:paraId="430FAC87" w14:textId="48137A32" w:rsidR="00032B4F" w:rsidRPr="00CB71B4" w:rsidRDefault="00032B4F" w:rsidP="00CB71B4">
      <w:pPr>
        <w:pStyle w:val="Druhrovesmlouvy"/>
      </w:pPr>
      <w:r w:rsidRPr="00CB71B4">
        <w:t xml:space="preserve">Objednatel </w:t>
      </w:r>
      <w:r w:rsidRPr="006C7D92">
        <w:t xml:space="preserve">vydá potvrzení o splnění </w:t>
      </w:r>
      <w:r w:rsidR="00F17562">
        <w:t>d</w:t>
      </w:r>
      <w:r w:rsidR="00F17562" w:rsidRPr="006C7D92">
        <w:t xml:space="preserve">íla </w:t>
      </w:r>
      <w:r w:rsidRPr="00CB71B4">
        <w:t xml:space="preserve">nejdříve poté, co </w:t>
      </w:r>
      <w:r w:rsidR="00F17562">
        <w:t>z</w:t>
      </w:r>
      <w:r w:rsidR="00F17562" w:rsidRPr="00CB71B4">
        <w:t xml:space="preserve">hotovitel </w:t>
      </w:r>
      <w:r w:rsidRPr="00CB71B4">
        <w:t xml:space="preserve">splní a vyzkouší celé </w:t>
      </w:r>
      <w:r w:rsidR="00F17562">
        <w:t>d</w:t>
      </w:r>
      <w:r w:rsidR="00F17562" w:rsidRPr="00CB71B4">
        <w:t>ílo</w:t>
      </w:r>
      <w:r w:rsidRPr="00CB71B4">
        <w:t xml:space="preserve">, včetně odstranění veškerých vad. Jestliže </w:t>
      </w:r>
      <w:r w:rsidR="00F17562">
        <w:t>o</w:t>
      </w:r>
      <w:r w:rsidR="00F17562" w:rsidRPr="00CB71B4">
        <w:t xml:space="preserve">bjednatel </w:t>
      </w:r>
      <w:r w:rsidRPr="00CB71B4">
        <w:t xml:space="preserve">v souladu s tím nevydá potvrzení o splnění má se za to, že potvrzení o splnění </w:t>
      </w:r>
      <w:r w:rsidR="00F17562">
        <w:t>d</w:t>
      </w:r>
      <w:r w:rsidR="00F17562" w:rsidRPr="00CB71B4">
        <w:t xml:space="preserve">íla </w:t>
      </w:r>
      <w:r w:rsidRPr="00CB71B4">
        <w:t xml:space="preserve">bylo vydáno ke dni následujícímu po datu, k němuž mělo být vydáno, tak jak stanoví tento odstavec, a bude se mít za to, že jediným dokladem o přijetí </w:t>
      </w:r>
      <w:r w:rsidR="00F17562">
        <w:t>d</w:t>
      </w:r>
      <w:r w:rsidR="00F17562" w:rsidRPr="00CB71B4">
        <w:t xml:space="preserve">íla </w:t>
      </w:r>
      <w:r w:rsidRPr="00CB71B4">
        <w:t xml:space="preserve">bude pouze potvrzení o splnění </w:t>
      </w:r>
      <w:r w:rsidR="00F17562">
        <w:t>d</w:t>
      </w:r>
      <w:r w:rsidR="00F17562" w:rsidRPr="00CB71B4">
        <w:t>íla</w:t>
      </w:r>
      <w:r w:rsidRPr="00CB71B4">
        <w:t>.</w:t>
      </w:r>
    </w:p>
    <w:p w14:paraId="4B5A9B99" w14:textId="249DD0FB" w:rsidR="00032B4F" w:rsidRDefault="00032B4F" w:rsidP="00247E4B">
      <w:pPr>
        <w:pStyle w:val="Druhrovesmlouvy"/>
      </w:pPr>
      <w:r>
        <w:t xml:space="preserve">Poté, co je vydáno potvrzení o splnění, zůstává každé ze </w:t>
      </w:r>
      <w:r w:rsidR="00F17562">
        <w:t xml:space="preserve">stran </w:t>
      </w:r>
      <w:r>
        <w:t xml:space="preserve">závazek plnění veškerých povinností, které v danou chvíli zůstávají nesplněné. Pro účely stanovení povahy a rozsahu nesplněných povinností se bude mít za to, že </w:t>
      </w:r>
      <w:r w:rsidR="00F17562">
        <w:t xml:space="preserve">smlouva </w:t>
      </w:r>
      <w:r>
        <w:t>zůstává v platnosti.</w:t>
      </w:r>
    </w:p>
    <w:p w14:paraId="6E100D47" w14:textId="561013A1" w:rsidR="00032B4F" w:rsidRPr="00CB71B4" w:rsidRDefault="00032B4F" w:rsidP="00CB71B4">
      <w:pPr>
        <w:pStyle w:val="Druhrovesmlouvy"/>
      </w:pPr>
      <w:r w:rsidRPr="00CB71B4">
        <w:t xml:space="preserve">Po obdržení potvrzení o splnění </w:t>
      </w:r>
      <w:r w:rsidR="00F17562">
        <w:t>z</w:t>
      </w:r>
      <w:r w:rsidR="00F17562" w:rsidRPr="00CB71B4">
        <w:t xml:space="preserve">hotovitel </w:t>
      </w:r>
      <w:r w:rsidRPr="00CB71B4">
        <w:t xml:space="preserve">ze </w:t>
      </w:r>
      <w:r w:rsidR="00F17562">
        <w:t>s</w:t>
      </w:r>
      <w:r w:rsidR="00F17562" w:rsidRPr="00CB71B4">
        <w:t xml:space="preserve">taveniště </w:t>
      </w:r>
      <w:r w:rsidRPr="00CB71B4">
        <w:t xml:space="preserve">odstraní veškeré zbývající </w:t>
      </w:r>
      <w:r w:rsidR="00F17562">
        <w:t>v</w:t>
      </w:r>
      <w:r w:rsidR="00F17562" w:rsidRPr="00CB71B4">
        <w:t xml:space="preserve">ybavení </w:t>
      </w:r>
      <w:r w:rsidR="00F17562">
        <w:t>z</w:t>
      </w:r>
      <w:r w:rsidR="00F17562" w:rsidRPr="00CB71B4">
        <w:t>hotovitele</w:t>
      </w:r>
      <w:r w:rsidRPr="00CB71B4">
        <w:t xml:space="preserve">, přebytečný </w:t>
      </w:r>
      <w:r w:rsidR="00F17562">
        <w:t>m</w:t>
      </w:r>
      <w:r w:rsidR="00F17562" w:rsidRPr="00CB71B4">
        <w:t>ateriál</w:t>
      </w:r>
      <w:r w:rsidRPr="00CB71B4">
        <w:t>, odpad</w:t>
      </w:r>
      <w:r w:rsidR="003D481C">
        <w:t xml:space="preserve"> a</w:t>
      </w:r>
      <w:r w:rsidRPr="00CB71B4">
        <w:t xml:space="preserve"> suť. Jestliže veškeré tyto položky nejsou odstraněny do 28 dní poté, co </w:t>
      </w:r>
      <w:r w:rsidR="00F17562">
        <w:t>o</w:t>
      </w:r>
      <w:r w:rsidR="00F17562" w:rsidRPr="00CB71B4">
        <w:t xml:space="preserve">bjednatel </w:t>
      </w:r>
      <w:r w:rsidRPr="00CB71B4">
        <w:t xml:space="preserve">vydá potvrzení o splnění, může </w:t>
      </w:r>
      <w:r w:rsidR="008A454B">
        <w:t>o</w:t>
      </w:r>
      <w:r w:rsidR="008A454B" w:rsidRPr="00CB71B4">
        <w:t xml:space="preserve">bjednatel </w:t>
      </w:r>
      <w:r w:rsidRPr="00CB71B4">
        <w:t>všechny zbývající položky prodat nebo s nimi jinak naložit. Objednateli vznikne nárok na úhradu nákladů, které vznikly v souvislosti s</w:t>
      </w:r>
      <w:r w:rsidR="008A454B">
        <w:t>,</w:t>
      </w:r>
      <w:r w:rsidRPr="00CB71B4">
        <w:t xml:space="preserve"> nebo je lze připsat tomuto prodeji nebo odstranění a rekultivaci </w:t>
      </w:r>
      <w:r w:rsidR="008A454B">
        <w:t>s</w:t>
      </w:r>
      <w:r w:rsidR="008A454B" w:rsidRPr="00CB71B4">
        <w:t>taveniště</w:t>
      </w:r>
      <w:r w:rsidRPr="00CB71B4">
        <w:t>.</w:t>
      </w:r>
    </w:p>
    <w:p w14:paraId="78DA4EAE" w14:textId="69F4604D" w:rsidR="00032B4F" w:rsidRDefault="00032B4F" w:rsidP="00BC47A5">
      <w:pPr>
        <w:pStyle w:val="Druhrovesmlouvy"/>
      </w:pPr>
      <w:r>
        <w:t xml:space="preserve">Jakýkoli peněžní zůstatek z prodeje bude </w:t>
      </w:r>
      <w:r w:rsidRPr="00BF3278">
        <w:t>vyplacen</w:t>
      </w:r>
      <w:r w:rsidR="003D481C" w:rsidRPr="00BF3278">
        <w:t xml:space="preserve"> </w:t>
      </w:r>
      <w:r w:rsidR="00683A8A" w:rsidRPr="00BF3278">
        <w:t>zhotoviteli</w:t>
      </w:r>
      <w:r w:rsidRPr="00BF3278">
        <w:t>. Je-l</w:t>
      </w:r>
      <w:r>
        <w:t xml:space="preserve">i těchto peněž méně, než kolik činí náklady </w:t>
      </w:r>
      <w:r w:rsidR="008A454B">
        <w:t>objednatele</w:t>
      </w:r>
      <w:r>
        <w:t xml:space="preserve">, tento rozdíl bude </w:t>
      </w:r>
      <w:r w:rsidR="008A454B">
        <w:t xml:space="preserve">objednateli </w:t>
      </w:r>
      <w:r>
        <w:t xml:space="preserve">zaplacen </w:t>
      </w:r>
      <w:r w:rsidR="008A454B">
        <w:t>zhotovitelem</w:t>
      </w:r>
      <w:r>
        <w:t>.</w:t>
      </w:r>
    </w:p>
    <w:p w14:paraId="6A096D02" w14:textId="77777777" w:rsidR="00032B4F" w:rsidRPr="0083011D" w:rsidRDefault="00032B4F" w:rsidP="00084571">
      <w:pPr>
        <w:pStyle w:val="PrvnrovesmlouvyNadpis"/>
      </w:pPr>
      <w:bookmarkStart w:id="80" w:name="_Toc333840980"/>
      <w:r w:rsidRPr="0083011D">
        <w:t>Odpovědnost za vady</w:t>
      </w:r>
      <w:r>
        <w:t xml:space="preserve"> a za odstranění škod</w:t>
      </w:r>
      <w:bookmarkEnd w:id="80"/>
    </w:p>
    <w:p w14:paraId="06A7D30D" w14:textId="0D3D1044" w:rsidR="00032B4F" w:rsidRPr="0083011D" w:rsidRDefault="00032B4F" w:rsidP="00FC52EE">
      <w:pPr>
        <w:pStyle w:val="Druhrovesmlouvy"/>
        <w:rPr>
          <w:b/>
          <w:bCs/>
          <w:i/>
          <w:iCs/>
        </w:rPr>
      </w:pPr>
      <w:r>
        <w:t>Zhotovitel</w:t>
      </w:r>
      <w:r w:rsidRPr="0083011D">
        <w:t xml:space="preserve"> odpovídá za to, že předmět plnění má a po stanovenou dobu bude mít vlastnosti stanovené obecně závaznými právními předpisy, ustanoveními státních</w:t>
      </w:r>
      <w:r>
        <w:t xml:space="preserve"> technických</w:t>
      </w:r>
      <w:r w:rsidRPr="0083011D">
        <w:t xml:space="preserve"> norem, </w:t>
      </w:r>
      <w:r w:rsidR="00884A00">
        <w:t>s</w:t>
      </w:r>
      <w:r w:rsidR="00884A00" w:rsidRPr="0083011D">
        <w:t>mlouvou</w:t>
      </w:r>
      <w:r w:rsidRPr="0083011D">
        <w:t xml:space="preserve">, opatřením státního nebo jiného oprávněného orgánu, popř. vlastnosti obvyklé a dále za to, že je kompletní a bez právních vad. </w:t>
      </w:r>
      <w:r>
        <w:t>Zhotovitel</w:t>
      </w:r>
      <w:r w:rsidRPr="0083011D">
        <w:t xml:space="preserve"> rovněž odpovídá za to, že se dodané množství shoduje s údaji v průvodních dokladech. </w:t>
      </w:r>
      <w:r w:rsidR="00C66E77">
        <w:t>Díla realizovaná na územní hlavního města Prahy</w:t>
      </w:r>
      <w:r w:rsidRPr="0083011D">
        <w:t xml:space="preserve"> musí odpovídat </w:t>
      </w:r>
      <w:r>
        <w:t>městským standardům</w:t>
      </w:r>
      <w:r w:rsidRPr="0083011D">
        <w:t xml:space="preserve"> a platným technickým normám.</w:t>
      </w:r>
    </w:p>
    <w:p w14:paraId="6F584DB8" w14:textId="44508371" w:rsidR="00032B4F" w:rsidRPr="0083011D" w:rsidRDefault="00032B4F" w:rsidP="00FC52EE">
      <w:pPr>
        <w:pStyle w:val="Druhrovesmlouvy"/>
        <w:rPr>
          <w:b/>
          <w:bCs/>
          <w:i/>
          <w:iCs/>
        </w:rPr>
      </w:pPr>
      <w:r>
        <w:t>Dílo</w:t>
      </w:r>
      <w:r w:rsidRPr="0083011D">
        <w:t xml:space="preserve"> je vadné, jestliže nemá vlastnosti stanovené v </w:t>
      </w:r>
      <w:r w:rsidRPr="006C7D92">
        <w:t>článku 22.1 těchto OP</w:t>
      </w:r>
      <w:r>
        <w:t>.</w:t>
      </w:r>
    </w:p>
    <w:p w14:paraId="29AA8E4C" w14:textId="7AA5C449" w:rsidR="00032B4F" w:rsidRPr="0083011D" w:rsidRDefault="00032B4F" w:rsidP="00FC52EE">
      <w:pPr>
        <w:pStyle w:val="Druhrovesmlouvy"/>
        <w:rPr>
          <w:b/>
          <w:bCs/>
          <w:i/>
          <w:iCs/>
        </w:rPr>
      </w:pPr>
      <w:r w:rsidRPr="0083011D">
        <w:t xml:space="preserve">Za vady </w:t>
      </w:r>
      <w:r w:rsidR="00884A00">
        <w:t>d</w:t>
      </w:r>
      <w:r w:rsidR="00884A00" w:rsidRPr="0083011D">
        <w:t>íla</w:t>
      </w:r>
      <w:r w:rsidRPr="0083011D">
        <w:t xml:space="preserve">, které se neprojevily při kontrole prací v průběhu zhotovení </w:t>
      </w:r>
      <w:r w:rsidR="00884A00">
        <w:t>d</w:t>
      </w:r>
      <w:r w:rsidR="00884A00" w:rsidRPr="0083011D">
        <w:t xml:space="preserve">íla </w:t>
      </w:r>
      <w:r w:rsidRPr="0083011D">
        <w:t xml:space="preserve">a projevily se až po převzetí </w:t>
      </w:r>
      <w:r w:rsidR="00884A00">
        <w:t>d</w:t>
      </w:r>
      <w:r w:rsidR="00884A00" w:rsidRPr="0083011D">
        <w:t xml:space="preserve">íla </w:t>
      </w:r>
      <w:r w:rsidR="00884A00">
        <w:t>objednatel</w:t>
      </w:r>
      <w:r w:rsidR="00884A00" w:rsidRPr="0083011D">
        <w:t>em</w:t>
      </w:r>
      <w:r w:rsidRPr="0083011D">
        <w:t xml:space="preserve">, odpovídá </w:t>
      </w:r>
      <w:r w:rsidR="00884A00">
        <w:t>zhotovitel</w:t>
      </w:r>
      <w:r w:rsidR="00884A00" w:rsidRPr="0083011D">
        <w:t xml:space="preserve"> </w:t>
      </w:r>
      <w:r w:rsidRPr="0083011D">
        <w:t>a je povinen takové vady bezodkladně na své náklady odstranit.</w:t>
      </w:r>
    </w:p>
    <w:p w14:paraId="0F21B63B" w14:textId="7FB4106E" w:rsidR="00032B4F" w:rsidRPr="0083011D" w:rsidRDefault="00032B4F" w:rsidP="00FC52EE">
      <w:pPr>
        <w:pStyle w:val="Druhrovesmlouvy"/>
        <w:rPr>
          <w:b/>
          <w:bCs/>
          <w:i/>
          <w:iCs/>
        </w:rPr>
      </w:pPr>
      <w:r w:rsidRPr="0083011D">
        <w:t xml:space="preserve">Drobné odchylky od projektové dokumentace, které nemění přijaté řešení ani nezvyšují </w:t>
      </w:r>
      <w:r w:rsidR="00884A00">
        <w:t>c</w:t>
      </w:r>
      <w:r w:rsidR="00884A00" w:rsidRPr="0083011D">
        <w:t xml:space="preserve">enu </w:t>
      </w:r>
      <w:r w:rsidR="00884A00">
        <w:t>díla</w:t>
      </w:r>
      <w:r w:rsidRPr="0083011D">
        <w:t>, nejsou vadami, jestliže byly dohodnuty alespoň souhlasným</w:t>
      </w:r>
      <w:r w:rsidR="0052177C">
        <w:t xml:space="preserve"> </w:t>
      </w:r>
      <w:r w:rsidRPr="0083011D">
        <w:t xml:space="preserve">zápisem </w:t>
      </w:r>
      <w:r w:rsidR="00884A00">
        <w:t xml:space="preserve">zástupce objednatele </w:t>
      </w:r>
      <w:r w:rsidR="000A777B">
        <w:t xml:space="preserve">a </w:t>
      </w:r>
      <w:r w:rsidR="00884A00">
        <w:t xml:space="preserve">zástupce zhotovitele </w:t>
      </w:r>
      <w:r w:rsidRPr="0083011D">
        <w:t xml:space="preserve">ve stavebním deníku. Tyto odchylky je </w:t>
      </w:r>
      <w:r w:rsidR="00884A00">
        <w:t>zhotovitel</w:t>
      </w:r>
      <w:r w:rsidR="00884A00" w:rsidRPr="0083011D">
        <w:t xml:space="preserve"> </w:t>
      </w:r>
      <w:r w:rsidRPr="0083011D">
        <w:t xml:space="preserve">povinen vyznačit v projektové dokumentaci. </w:t>
      </w:r>
    </w:p>
    <w:p w14:paraId="1B58A6E4" w14:textId="48E2BE83" w:rsidR="00032B4F" w:rsidRPr="0083011D" w:rsidRDefault="00032B4F" w:rsidP="00FC52EE">
      <w:pPr>
        <w:pStyle w:val="Druhrovesmlouvy"/>
        <w:rPr>
          <w:b/>
          <w:bCs/>
          <w:i/>
          <w:iCs/>
        </w:rPr>
      </w:pPr>
      <w:r w:rsidRPr="0083011D">
        <w:t xml:space="preserve">Pro posouzení odchylek vybudovaného </w:t>
      </w:r>
      <w:r w:rsidR="00884A00">
        <w:t>d</w:t>
      </w:r>
      <w:r w:rsidR="00884A00" w:rsidRPr="0083011D">
        <w:t xml:space="preserve">íla </w:t>
      </w:r>
      <w:r w:rsidRPr="0083011D">
        <w:t xml:space="preserve">je základním předpokladem pro jeho převzetí kladný výsledek zkoušky těsnosti a vyhovující tlaková zkouška. </w:t>
      </w:r>
      <w:r w:rsidR="00C66E77">
        <w:t>D</w:t>
      </w:r>
      <w:r w:rsidRPr="0083011D">
        <w:t xml:space="preserve">robné odchylky od projektové dokumentace, které se týkají směrového a výškového vedení potrubí, umístění armatur a přípojek musí být v průběhu prací odsouhlaseny odpovědným </w:t>
      </w:r>
      <w:r w:rsidR="00C66E77">
        <w:t>zástupcem</w:t>
      </w:r>
      <w:r w:rsidRPr="0083011D">
        <w:t xml:space="preserve"> </w:t>
      </w:r>
      <w:r w:rsidR="00884A00">
        <w:t>objednatel</w:t>
      </w:r>
      <w:r w:rsidR="00884A00" w:rsidRPr="0083011D">
        <w:t>e</w:t>
      </w:r>
      <w:r w:rsidRPr="0083011D">
        <w:t>.</w:t>
      </w:r>
    </w:p>
    <w:p w14:paraId="330727CF" w14:textId="245A2F0B" w:rsidR="00032B4F" w:rsidRPr="0083011D" w:rsidRDefault="00032B4F" w:rsidP="00FC52EE">
      <w:pPr>
        <w:pStyle w:val="Druhrovesmlouvy"/>
        <w:rPr>
          <w:b/>
          <w:bCs/>
          <w:i/>
          <w:iCs/>
        </w:rPr>
      </w:pPr>
      <w:r w:rsidRPr="0083011D">
        <w:t xml:space="preserve">Projeví-li se vada </w:t>
      </w:r>
      <w:r w:rsidR="00C66E77">
        <w:t xml:space="preserve">díla </w:t>
      </w:r>
      <w:r w:rsidRPr="0083011D">
        <w:t xml:space="preserve">v záruční době, má </w:t>
      </w:r>
      <w:r w:rsidR="00884A00">
        <w:t>objednatel</w:t>
      </w:r>
      <w:r w:rsidR="00884A00" w:rsidRPr="0083011D">
        <w:t xml:space="preserve"> </w:t>
      </w:r>
      <w:r w:rsidRPr="0083011D">
        <w:t>právo na dodatečné bezplatné odstranění vady nebo na přiměřenou slevu</w:t>
      </w:r>
      <w:r>
        <w:t xml:space="preserve"> z </w:t>
      </w:r>
      <w:r w:rsidR="00884A00">
        <w:t>ceny díla</w:t>
      </w:r>
      <w:r w:rsidRPr="0083011D">
        <w:t xml:space="preserve">. Smluvní strany se mohou též dohodnout, že </w:t>
      </w:r>
      <w:r w:rsidR="00884A00">
        <w:lastRenderedPageBreak/>
        <w:t>objednatel</w:t>
      </w:r>
      <w:r w:rsidR="00884A00" w:rsidRPr="0083011D">
        <w:t xml:space="preserve"> </w:t>
      </w:r>
      <w:r w:rsidRPr="0083011D">
        <w:t xml:space="preserve">na náklad </w:t>
      </w:r>
      <w:r w:rsidR="00884A00">
        <w:t>zhotovitel</w:t>
      </w:r>
      <w:r w:rsidR="00884A00" w:rsidRPr="0083011D">
        <w:t xml:space="preserve">e </w:t>
      </w:r>
      <w:r w:rsidRPr="0083011D">
        <w:t xml:space="preserve">vady sám odstraní nebo dá odstranit. Jestliže </w:t>
      </w:r>
      <w:r w:rsidR="00884A00">
        <w:t xml:space="preserve">je </w:t>
      </w:r>
      <w:r w:rsidRPr="0083011D">
        <w:t xml:space="preserve">však </w:t>
      </w:r>
      <w:r w:rsidR="00884A00">
        <w:t>zhotovitel</w:t>
      </w:r>
      <w:r w:rsidR="00884A00" w:rsidRPr="0083011D">
        <w:t xml:space="preserve"> </w:t>
      </w:r>
      <w:r w:rsidRPr="0083011D">
        <w:t xml:space="preserve">s odstraněním vad v prodlení, může </w:t>
      </w:r>
      <w:r w:rsidR="00884A00">
        <w:t>objednatel</w:t>
      </w:r>
      <w:r w:rsidR="00884A00" w:rsidRPr="0083011D">
        <w:t xml:space="preserve"> </w:t>
      </w:r>
      <w:r w:rsidRPr="0083011D">
        <w:t>požadovat přiměřenou slevu</w:t>
      </w:r>
      <w:r>
        <w:t xml:space="preserve"> z </w:t>
      </w:r>
      <w:r w:rsidR="00884A00">
        <w:t>ceny díla</w:t>
      </w:r>
      <w:r w:rsidRPr="0083011D">
        <w:t xml:space="preserve">, nebo bez souhlasu </w:t>
      </w:r>
      <w:r w:rsidR="00884A00">
        <w:t>z</w:t>
      </w:r>
      <w:r>
        <w:t>hotovitel</w:t>
      </w:r>
      <w:r w:rsidRPr="0083011D">
        <w:t xml:space="preserve">e na jeho náklad odstranit vady sám. V tomto případě je povinen o svém rozhodnutí </w:t>
      </w:r>
      <w:r w:rsidR="00884A00">
        <w:t>zhotovitel</w:t>
      </w:r>
      <w:r w:rsidR="00884A00" w:rsidRPr="0083011D">
        <w:t xml:space="preserve">e </w:t>
      </w:r>
      <w:r w:rsidRPr="0083011D">
        <w:t xml:space="preserve">bez zbytečného odkladu vyrozumět. </w:t>
      </w:r>
      <w:r>
        <w:t>Objednatel</w:t>
      </w:r>
      <w:r w:rsidRPr="0083011D">
        <w:t xml:space="preserve"> není povinen provádět zvláštní prohlídku </w:t>
      </w:r>
      <w:r w:rsidR="00884A00">
        <w:t>d</w:t>
      </w:r>
      <w:r w:rsidR="00884A00" w:rsidRPr="0083011D">
        <w:t>íla</w:t>
      </w:r>
      <w:r w:rsidRPr="0083011D">
        <w:t xml:space="preserve">. </w:t>
      </w:r>
    </w:p>
    <w:p w14:paraId="348F05C5" w14:textId="5999BA95" w:rsidR="00032B4F" w:rsidRPr="0083011D" w:rsidRDefault="00032B4F" w:rsidP="00FC52EE">
      <w:pPr>
        <w:pStyle w:val="Druhrovesmlouvy"/>
        <w:rPr>
          <w:b/>
          <w:bCs/>
          <w:i/>
          <w:iCs/>
        </w:rPr>
      </w:pPr>
      <w:r w:rsidRPr="0083011D">
        <w:t xml:space="preserve">Na žádost </w:t>
      </w:r>
      <w:r w:rsidR="00884A00">
        <w:t>objednatel</w:t>
      </w:r>
      <w:r w:rsidR="00884A00" w:rsidRPr="0083011D">
        <w:t xml:space="preserve">e </w:t>
      </w:r>
      <w:r w:rsidRPr="0083011D">
        <w:t xml:space="preserve">je </w:t>
      </w:r>
      <w:r w:rsidR="00884A00">
        <w:t>zhotovitel</w:t>
      </w:r>
      <w:r w:rsidR="00884A00" w:rsidRPr="0083011D">
        <w:t xml:space="preserve"> </w:t>
      </w:r>
      <w:r w:rsidRPr="0083011D">
        <w:t xml:space="preserve">povinen bez zbytečného odkladu vady </w:t>
      </w:r>
      <w:r w:rsidR="00884A00">
        <w:t>díla</w:t>
      </w:r>
      <w:r w:rsidR="00884A00" w:rsidRPr="0083011D">
        <w:t xml:space="preserve"> </w:t>
      </w:r>
      <w:r w:rsidRPr="0083011D">
        <w:t xml:space="preserve">odstranit, i když neuznává, že za vady odpovídá. Ve sporných případech nese náklady až do rozhodnutí o reklamaci prozatím </w:t>
      </w:r>
      <w:r w:rsidR="00884A00">
        <w:t>zhotovitel</w:t>
      </w:r>
      <w:r w:rsidRPr="0083011D">
        <w:t xml:space="preserve">. Pokud by v případě reklamace tzv. skrytých vad, zjištěných a reklamovaných v průběhu záruční </w:t>
      </w:r>
      <w:r w:rsidR="00C66E77">
        <w:t>doby</w:t>
      </w:r>
      <w:r w:rsidRPr="0083011D">
        <w:t xml:space="preserve">, nedošlo mezi </w:t>
      </w:r>
      <w:r w:rsidR="00884A00">
        <w:t>objednatel</w:t>
      </w:r>
      <w:r w:rsidR="00884A00" w:rsidRPr="0083011D">
        <w:t xml:space="preserve">em </w:t>
      </w:r>
      <w:r w:rsidRPr="0083011D">
        <w:t xml:space="preserve">a </w:t>
      </w:r>
      <w:r w:rsidR="00884A00">
        <w:t>zhotovitel</w:t>
      </w:r>
      <w:r w:rsidR="00884A00" w:rsidRPr="0083011D">
        <w:t xml:space="preserve">em </w:t>
      </w:r>
      <w:r w:rsidRPr="0083011D">
        <w:t xml:space="preserve">k dohodě o způsobu a času odstranění těchto vad, může </w:t>
      </w:r>
      <w:r w:rsidR="00884A00">
        <w:t>objednatel</w:t>
      </w:r>
      <w:r w:rsidR="00884A00" w:rsidRPr="0083011D">
        <w:t xml:space="preserve"> </w:t>
      </w:r>
      <w:r w:rsidRPr="0083011D">
        <w:t xml:space="preserve">vady odstranit sám či zadat jejich odstranění a náklady takto vzniklé vyúčtovat </w:t>
      </w:r>
      <w:r w:rsidR="00884A00">
        <w:t>zhotovitel</w:t>
      </w:r>
      <w:r w:rsidR="00884A00" w:rsidRPr="0083011D">
        <w:t>i</w:t>
      </w:r>
      <w:r w:rsidRPr="0083011D">
        <w:t xml:space="preserve">, který se zavazuje je uhradit. Havárie </w:t>
      </w:r>
      <w:r w:rsidR="00884A00">
        <w:t>d</w:t>
      </w:r>
      <w:r w:rsidR="00884A00" w:rsidRPr="0083011D">
        <w:t xml:space="preserve">íla </w:t>
      </w:r>
      <w:r w:rsidRPr="0083011D">
        <w:t xml:space="preserve">se </w:t>
      </w:r>
      <w:r w:rsidR="00884A00">
        <w:t>zhotovitel</w:t>
      </w:r>
      <w:r w:rsidR="00884A00" w:rsidRPr="0083011D">
        <w:t xml:space="preserve"> </w:t>
      </w:r>
      <w:r w:rsidRPr="0083011D">
        <w:t xml:space="preserve">zavazuje odstraňovat v součinnosti s provozovatelem </w:t>
      </w:r>
      <w:r w:rsidR="00884A00">
        <w:t>d</w:t>
      </w:r>
      <w:r w:rsidR="00884A00" w:rsidRPr="0083011D">
        <w:t>íla</w:t>
      </w:r>
      <w:r w:rsidRPr="0083011D">
        <w:t xml:space="preserve">. </w:t>
      </w:r>
    </w:p>
    <w:p w14:paraId="6DDD1AAC" w14:textId="1DBE86AA" w:rsidR="00032B4F" w:rsidRPr="0083011D" w:rsidRDefault="00032B4F" w:rsidP="00AE53AD">
      <w:pPr>
        <w:pStyle w:val="Druhrovesmlouvy"/>
        <w:rPr>
          <w:b/>
          <w:bCs/>
          <w:i/>
          <w:iCs/>
        </w:rPr>
      </w:pPr>
      <w:r w:rsidRPr="0083011D">
        <w:t xml:space="preserve">Objeví-li se v průběhu záruční </w:t>
      </w:r>
      <w:r w:rsidR="00C66E77">
        <w:t>doby</w:t>
      </w:r>
      <w:r w:rsidRPr="0083011D">
        <w:t xml:space="preserve"> skrytá vada na převzatém </w:t>
      </w:r>
      <w:r w:rsidR="00884A00">
        <w:t>t</w:t>
      </w:r>
      <w:r w:rsidR="00884A00" w:rsidRPr="0083011D">
        <w:t xml:space="preserve">echnologickém </w:t>
      </w:r>
      <w:r w:rsidRPr="0083011D">
        <w:t xml:space="preserve">zařízení, prodlužuje se záruční </w:t>
      </w:r>
      <w:r w:rsidR="00C66E77">
        <w:t>doba</w:t>
      </w:r>
      <w:r w:rsidRPr="0083011D">
        <w:t xml:space="preserve"> o dobu odstra</w:t>
      </w:r>
      <w:r w:rsidR="000A777B">
        <w:t>ňování</w:t>
      </w:r>
      <w:r w:rsidRPr="0083011D">
        <w:t xml:space="preserve"> této vady.</w:t>
      </w:r>
    </w:p>
    <w:p w14:paraId="56553CF5" w14:textId="5AFFF646" w:rsidR="00032B4F" w:rsidRPr="0083011D" w:rsidRDefault="00032B4F" w:rsidP="00FC52EE">
      <w:pPr>
        <w:pStyle w:val="Druhrovesmlouvy"/>
        <w:rPr>
          <w:b/>
          <w:bCs/>
          <w:i/>
          <w:iCs/>
        </w:rPr>
      </w:pPr>
      <w:r>
        <w:t>Zhotovitel</w:t>
      </w:r>
      <w:r w:rsidRPr="0083011D">
        <w:t xml:space="preserve"> je povinen </w:t>
      </w:r>
      <w:r w:rsidR="00884A00">
        <w:t>objednatel</w:t>
      </w:r>
      <w:r w:rsidR="00884A00" w:rsidRPr="0083011D">
        <w:t xml:space="preserve">i </w:t>
      </w:r>
      <w:r w:rsidRPr="0083011D">
        <w:t xml:space="preserve">uhradit vzniklou škodu. </w:t>
      </w:r>
    </w:p>
    <w:p w14:paraId="1F10623D" w14:textId="6BB15B81" w:rsidR="00032B4F" w:rsidRDefault="00032B4F" w:rsidP="007A7C9C">
      <w:pPr>
        <w:pStyle w:val="Druhrovesmlouvy"/>
      </w:pPr>
      <w:r>
        <w:t xml:space="preserve">Pokud dojde ke škodám na </w:t>
      </w:r>
      <w:r w:rsidR="00C66E77">
        <w:t>prováděném díle</w:t>
      </w:r>
      <w:r>
        <w:t xml:space="preserve"> nebo je</w:t>
      </w:r>
      <w:r w:rsidR="00C66E77">
        <w:t>ho</w:t>
      </w:r>
      <w:r>
        <w:t xml:space="preserve"> částech, </w:t>
      </w:r>
      <w:r w:rsidR="00884A00">
        <w:t xml:space="preserve">materiálu </w:t>
      </w:r>
      <w:r>
        <w:t xml:space="preserve">a </w:t>
      </w:r>
      <w:r w:rsidR="00884A00">
        <w:t xml:space="preserve">technologickém </w:t>
      </w:r>
      <w:r>
        <w:t xml:space="preserve">zařízení během období, ve kterém je </w:t>
      </w:r>
      <w:r w:rsidR="00884A00">
        <w:t xml:space="preserve">zhotovitel </w:t>
      </w:r>
      <w:r>
        <w:t xml:space="preserve">povinen o ně pečovat, a to z jakéhokoliv důvodu, musí </w:t>
      </w:r>
      <w:r w:rsidR="00884A00">
        <w:t xml:space="preserve">zhotovitel </w:t>
      </w:r>
      <w:r>
        <w:t xml:space="preserve">na vlastní náklady tyto škody odstranit. Zhotovitel je také odpovědný za všechny škody na prováděném </w:t>
      </w:r>
      <w:r w:rsidR="00884A00">
        <w:t xml:space="preserve">díle </w:t>
      </w:r>
      <w:r>
        <w:t>způsobené vlastním zaviněním v průběhu svých pracovních postupů, po dobu záruky a odpovědnosti za vady.</w:t>
      </w:r>
    </w:p>
    <w:p w14:paraId="529592D4" w14:textId="0BFA94B4" w:rsidR="00C0569C" w:rsidRPr="00587570" w:rsidRDefault="00C0569C" w:rsidP="00C0569C">
      <w:pPr>
        <w:pStyle w:val="Druhrovesmlouvy"/>
        <w:tabs>
          <w:tab w:val="num" w:pos="993"/>
        </w:tabs>
      </w:pPr>
      <w:r w:rsidRPr="00587570">
        <w:t xml:space="preserve">Zhotovitel odpovídá za použitý </w:t>
      </w:r>
      <w:r w:rsidR="00884A00">
        <w:t>m</w:t>
      </w:r>
      <w:r w:rsidR="00884A00" w:rsidRPr="00587570">
        <w:t>ateriál</w:t>
      </w:r>
      <w:r w:rsidR="00FF3CFF">
        <w:t>,</w:t>
      </w:r>
      <w:r w:rsidR="006352DC">
        <w:t xml:space="preserve"> </w:t>
      </w:r>
      <w:r w:rsidR="00C66E77">
        <w:t xml:space="preserve">dílenské </w:t>
      </w:r>
      <w:r w:rsidRPr="00587570">
        <w:t xml:space="preserve">provedení a za konstrukci dodaných </w:t>
      </w:r>
      <w:r w:rsidR="00884A00">
        <w:t>t</w:t>
      </w:r>
      <w:r w:rsidR="00884A00" w:rsidRPr="00587570">
        <w:t xml:space="preserve">echnologických </w:t>
      </w:r>
      <w:r w:rsidRPr="00587570">
        <w:t xml:space="preserve">zařízení (včetně náhradních dílů), za správné zpracování realizační dokumentace, za kvalitu a úplnost </w:t>
      </w:r>
      <w:r w:rsidR="00884A00">
        <w:t xml:space="preserve">díla </w:t>
      </w:r>
      <w:r w:rsidRPr="00587570">
        <w:t xml:space="preserve">a </w:t>
      </w:r>
      <w:r w:rsidR="001568B5">
        <w:t xml:space="preserve">jeho </w:t>
      </w:r>
      <w:r w:rsidR="006352DC">
        <w:t xml:space="preserve">funkčnost dle </w:t>
      </w:r>
      <w:r w:rsidR="00884A00">
        <w:t>smlouvy</w:t>
      </w:r>
      <w:r w:rsidRPr="00587570">
        <w:t>.</w:t>
      </w:r>
    </w:p>
    <w:p w14:paraId="4D865A6B" w14:textId="4552CF07" w:rsidR="00032B4F" w:rsidRDefault="000334E3" w:rsidP="000653FC">
      <w:pPr>
        <w:pStyle w:val="PrvnrovesmlouvyNadpis"/>
      </w:pPr>
      <w:bookmarkStart w:id="81" w:name="_Toc333405998"/>
      <w:bookmarkStart w:id="82" w:name="_Toc333840981"/>
      <w:r>
        <w:t xml:space="preserve">Záruční doba a </w:t>
      </w:r>
      <w:r w:rsidR="00032B4F">
        <w:t>garanční záruka</w:t>
      </w:r>
      <w:bookmarkEnd w:id="81"/>
      <w:bookmarkEnd w:id="82"/>
    </w:p>
    <w:p w14:paraId="4B9EB623" w14:textId="6B2E908E" w:rsidR="00032B4F" w:rsidRDefault="00032B4F" w:rsidP="009A6366">
      <w:pPr>
        <w:pStyle w:val="Druhrovesmlouvy"/>
        <w:tabs>
          <w:tab w:val="num" w:pos="993"/>
        </w:tabs>
      </w:pPr>
      <w:r w:rsidRPr="0083011D">
        <w:t xml:space="preserve">Záruční doba </w:t>
      </w:r>
      <w:r>
        <w:t xml:space="preserve">je stanovena </w:t>
      </w:r>
      <w:r w:rsidR="00884A00">
        <w:t>zhotovitelem</w:t>
      </w:r>
      <w:r>
        <w:t xml:space="preserve">, přičemž </w:t>
      </w:r>
      <w:r w:rsidRPr="0083011D">
        <w:t>u všech</w:t>
      </w:r>
      <w:r w:rsidR="0052177C">
        <w:t xml:space="preserve"> </w:t>
      </w:r>
      <w:r>
        <w:t>montážních prací a</w:t>
      </w:r>
      <w:r w:rsidRPr="00587570">
        <w:t xml:space="preserve"> stavebních prací </w:t>
      </w:r>
      <w:r w:rsidRPr="0083011D">
        <w:t xml:space="preserve">pro </w:t>
      </w:r>
      <w:r w:rsidR="00884A00">
        <w:t>objednatel</w:t>
      </w:r>
      <w:r w:rsidR="00884A00" w:rsidRPr="0083011D">
        <w:t xml:space="preserve">e </w:t>
      </w:r>
      <w:r>
        <w:t xml:space="preserve">je však vždy nejméně </w:t>
      </w:r>
      <w:r w:rsidRPr="0083011D">
        <w:t xml:space="preserve">60 měsíců, pokud nebylo </w:t>
      </w:r>
      <w:r>
        <w:t xml:space="preserve">ve </w:t>
      </w:r>
      <w:r w:rsidR="00884A00">
        <w:t xml:space="preserve">smlouvě </w:t>
      </w:r>
      <w:r>
        <w:t xml:space="preserve">písemně výslovně </w:t>
      </w:r>
      <w:r w:rsidRPr="0083011D">
        <w:t xml:space="preserve">dohodnuto jinak. </w:t>
      </w:r>
    </w:p>
    <w:p w14:paraId="22BE29F8" w14:textId="746C826E" w:rsidR="00032B4F" w:rsidRPr="00DE2D61" w:rsidRDefault="00032B4F" w:rsidP="009A6366">
      <w:pPr>
        <w:pStyle w:val="Druhrovesmlouvy"/>
        <w:tabs>
          <w:tab w:val="num" w:pos="993"/>
        </w:tabs>
      </w:pPr>
      <w:r w:rsidRPr="00587570">
        <w:t xml:space="preserve">Záruční doba u </w:t>
      </w:r>
      <w:r>
        <w:t xml:space="preserve">všech </w:t>
      </w:r>
      <w:r w:rsidR="00884A00">
        <w:t>t</w:t>
      </w:r>
      <w:r w:rsidR="00884A00" w:rsidRPr="00587570">
        <w:t xml:space="preserve">echnologických </w:t>
      </w:r>
      <w:r w:rsidRPr="00587570">
        <w:t xml:space="preserve">zařízení </w:t>
      </w:r>
      <w:r>
        <w:t xml:space="preserve">je stanovena </w:t>
      </w:r>
      <w:r w:rsidR="00884A00">
        <w:t>zhotovitelem</w:t>
      </w:r>
      <w:r>
        <w:t xml:space="preserve">, přičemž nemůže být kratší než </w:t>
      </w:r>
      <w:r w:rsidRPr="00587570">
        <w:t>záruční dob</w:t>
      </w:r>
      <w:r w:rsidR="002A17BC">
        <w:t>a</w:t>
      </w:r>
      <w:r w:rsidRPr="00587570">
        <w:t xml:space="preserve"> poskytovan</w:t>
      </w:r>
      <w:r>
        <w:t>á</w:t>
      </w:r>
      <w:r w:rsidR="0052177C">
        <w:t xml:space="preserve"> </w:t>
      </w:r>
      <w:r>
        <w:t>jejich</w:t>
      </w:r>
      <w:r w:rsidR="0052177C">
        <w:t xml:space="preserve"> </w:t>
      </w:r>
      <w:r w:rsidRPr="00587570">
        <w:t xml:space="preserve">výrobcem, u všech dodávek </w:t>
      </w:r>
      <w:r w:rsidR="00884A00">
        <w:t xml:space="preserve">technologických </w:t>
      </w:r>
      <w:r>
        <w:t xml:space="preserve">zařízení je však vždy </w:t>
      </w:r>
      <w:r w:rsidRPr="00587570">
        <w:t xml:space="preserve">minimálně 24 měsíců od data předání a převzetí </w:t>
      </w:r>
      <w:r w:rsidR="00884A00">
        <w:t>d</w:t>
      </w:r>
      <w:r w:rsidR="00884A00" w:rsidRPr="00587570">
        <w:t>íla</w:t>
      </w:r>
      <w:r w:rsidRPr="00587570">
        <w:t>.</w:t>
      </w:r>
    </w:p>
    <w:p w14:paraId="745CCCFB" w14:textId="32CC3802" w:rsidR="00032B4F" w:rsidRPr="0083011D" w:rsidRDefault="00032B4F" w:rsidP="009A6366">
      <w:pPr>
        <w:pStyle w:val="Druhrovesmlouvy"/>
        <w:rPr>
          <w:b/>
          <w:bCs/>
          <w:i/>
          <w:iCs/>
        </w:rPr>
      </w:pPr>
      <w:r w:rsidRPr="0083011D">
        <w:t xml:space="preserve">Záruční </w:t>
      </w:r>
      <w:r w:rsidR="00D06977">
        <w:t>doba</w:t>
      </w:r>
      <w:r w:rsidRPr="0083011D">
        <w:t xml:space="preserve"> počíná běžet dnem podpisu </w:t>
      </w:r>
      <w:r w:rsidR="00B91904">
        <w:t>p</w:t>
      </w:r>
      <w:r w:rsidR="00B91904" w:rsidRPr="0083011D">
        <w:t xml:space="preserve">rotokolu </w:t>
      </w:r>
      <w:r w:rsidRPr="0083011D">
        <w:t xml:space="preserve">o předání a převzetí </w:t>
      </w:r>
      <w:r w:rsidR="00B91904">
        <w:t>d</w:t>
      </w:r>
      <w:r w:rsidR="00B91904" w:rsidRPr="0083011D">
        <w:t>íla</w:t>
      </w:r>
      <w:r w:rsidRPr="0083011D">
        <w:t>.</w:t>
      </w:r>
    </w:p>
    <w:p w14:paraId="2730BABD" w14:textId="77C055F6" w:rsidR="00032B4F" w:rsidRPr="00587570" w:rsidRDefault="00032B4F" w:rsidP="009A6366">
      <w:pPr>
        <w:pStyle w:val="Druhrovesmlouvy"/>
        <w:tabs>
          <w:tab w:val="num" w:pos="993"/>
        </w:tabs>
        <w:rPr>
          <w:b/>
          <w:bCs/>
          <w:i/>
          <w:iCs/>
        </w:rPr>
      </w:pPr>
      <w:r w:rsidRPr="00587570">
        <w:t xml:space="preserve">Objednatel je oprávněn požadovat po </w:t>
      </w:r>
      <w:r w:rsidR="00B91904">
        <w:t>z</w:t>
      </w:r>
      <w:r w:rsidR="00B91904" w:rsidRPr="00587570">
        <w:t xml:space="preserve">hotoviteli </w:t>
      </w:r>
      <w:r w:rsidR="00B91904">
        <w:t>g</w:t>
      </w:r>
      <w:r w:rsidR="00B91904" w:rsidRPr="00587570">
        <w:t xml:space="preserve">aranční </w:t>
      </w:r>
      <w:r w:rsidRPr="00587570">
        <w:t xml:space="preserve">záruku </w:t>
      </w:r>
      <w:r>
        <w:t xml:space="preserve">ve </w:t>
      </w:r>
      <w:r w:rsidRPr="00587570">
        <w:t>form</w:t>
      </w:r>
      <w:r>
        <w:t>ě</w:t>
      </w:r>
      <w:r w:rsidRPr="00587570">
        <w:t xml:space="preserve"> bankovní záruky</w:t>
      </w:r>
      <w:r w:rsidR="005C3BAE">
        <w:t>,</w:t>
      </w:r>
      <w:r w:rsidRPr="00587570">
        <w:t xml:space="preserve"> </w:t>
      </w:r>
      <w:r w:rsidR="005C3BAE">
        <w:t xml:space="preserve">jejíž </w:t>
      </w:r>
      <w:r w:rsidRPr="00587570">
        <w:t xml:space="preserve">výše činí </w:t>
      </w:r>
      <w:r w:rsidR="00B91904">
        <w:t>5</w:t>
      </w:r>
      <w:r w:rsidR="00B91904" w:rsidRPr="00587570">
        <w:t xml:space="preserve"> %</w:t>
      </w:r>
      <w:r w:rsidRPr="00587570">
        <w:t xml:space="preserve"> z celkov</w:t>
      </w:r>
      <w:r w:rsidR="00B74488">
        <w:t>ě vyfakturované ceny</w:t>
      </w:r>
      <w:r w:rsidRPr="00587570">
        <w:t xml:space="preserve"> </w:t>
      </w:r>
      <w:r w:rsidR="00B91904">
        <w:t>d</w:t>
      </w:r>
      <w:r w:rsidR="00B91904" w:rsidRPr="00587570">
        <w:t xml:space="preserve">íla </w:t>
      </w:r>
      <w:r w:rsidRPr="00587570">
        <w:t>bez DPH.</w:t>
      </w:r>
    </w:p>
    <w:p w14:paraId="13789A63" w14:textId="093C84A8" w:rsidR="00032B4F" w:rsidRPr="00587570" w:rsidRDefault="00032B4F" w:rsidP="009A6366">
      <w:pPr>
        <w:pStyle w:val="Druhrovesmlouvy"/>
        <w:tabs>
          <w:tab w:val="num" w:pos="993"/>
        </w:tabs>
        <w:rPr>
          <w:b/>
          <w:bCs/>
          <w:i/>
          <w:iCs/>
        </w:rPr>
      </w:pPr>
      <w:r w:rsidRPr="00587570">
        <w:t xml:space="preserve">Zhotovitel se zavazuje předat </w:t>
      </w:r>
      <w:r w:rsidR="00B91904">
        <w:t>o</w:t>
      </w:r>
      <w:r w:rsidR="00B91904" w:rsidRPr="00587570">
        <w:t xml:space="preserve">bjednateli </w:t>
      </w:r>
      <w:r w:rsidRPr="00587570">
        <w:t xml:space="preserve">originál </w:t>
      </w:r>
      <w:r w:rsidR="00D06977">
        <w:t>záruční listiny</w:t>
      </w:r>
      <w:r w:rsidRPr="00587570">
        <w:t xml:space="preserve"> bankovní </w:t>
      </w:r>
      <w:r w:rsidR="00B91904">
        <w:t xml:space="preserve">garanční </w:t>
      </w:r>
      <w:r w:rsidRPr="00587570">
        <w:t xml:space="preserve">záruky sjednané ve prospěch </w:t>
      </w:r>
      <w:r w:rsidR="00B91904">
        <w:t>o</w:t>
      </w:r>
      <w:r w:rsidR="00B91904" w:rsidRPr="00587570">
        <w:t xml:space="preserve">bjednatele </w:t>
      </w:r>
      <w:r w:rsidRPr="00587570">
        <w:t>v dohodnuté výši</w:t>
      </w:r>
      <w:r w:rsidR="00B91904">
        <w:t>,</w:t>
      </w:r>
      <w:r w:rsidR="0052177C">
        <w:t xml:space="preserve"> </w:t>
      </w:r>
      <w:r w:rsidRPr="00587570">
        <w:t xml:space="preserve">a to nejpozději do 30 dnů od předání </w:t>
      </w:r>
      <w:r w:rsidR="00B91904">
        <w:t>d</w:t>
      </w:r>
      <w:r w:rsidR="00B91904" w:rsidRPr="00587570">
        <w:t xml:space="preserve">íla </w:t>
      </w:r>
      <w:r w:rsidR="00B91904">
        <w:t>z</w:t>
      </w:r>
      <w:r w:rsidR="00B91904" w:rsidRPr="00587570">
        <w:t xml:space="preserve">hotovitelem </w:t>
      </w:r>
      <w:r w:rsidRPr="00587570">
        <w:t xml:space="preserve">a jeho převzetí </w:t>
      </w:r>
      <w:r w:rsidR="00B91904">
        <w:t>o</w:t>
      </w:r>
      <w:r w:rsidR="00B91904" w:rsidRPr="00587570">
        <w:t>bjednatelem</w:t>
      </w:r>
      <w:r w:rsidRPr="00587570">
        <w:t>.</w:t>
      </w:r>
    </w:p>
    <w:p w14:paraId="14C78483" w14:textId="28AEAF5C" w:rsidR="00032B4F" w:rsidRPr="00587570" w:rsidRDefault="00032B4F" w:rsidP="009A6366">
      <w:pPr>
        <w:pStyle w:val="Druhrovesmlouvy"/>
        <w:tabs>
          <w:tab w:val="num" w:pos="993"/>
        </w:tabs>
      </w:pPr>
      <w:r>
        <w:t xml:space="preserve">Garanční </w:t>
      </w:r>
      <w:r w:rsidRPr="00587570">
        <w:t>záruka se sjednává na dobu trvání záruční doby dle ustanovení čl. 23.</w:t>
      </w:r>
      <w:r w:rsidR="000334E3">
        <w:t>1</w:t>
      </w:r>
      <w:r w:rsidRPr="00587570">
        <w:t xml:space="preserve"> </w:t>
      </w:r>
      <w:r>
        <w:t xml:space="preserve">těchto OP. </w:t>
      </w:r>
      <w:r w:rsidRPr="00587570">
        <w:t xml:space="preserve"> </w:t>
      </w:r>
    </w:p>
    <w:p w14:paraId="5A2DF25E" w14:textId="002E4471" w:rsidR="00032B4F" w:rsidRPr="006C7D92" w:rsidRDefault="00032B4F" w:rsidP="000653FC">
      <w:pPr>
        <w:pStyle w:val="Druhrovesmlouvy"/>
        <w:rPr>
          <w:b/>
          <w:bCs/>
          <w:i/>
          <w:iCs/>
        </w:rPr>
      </w:pPr>
      <w:bookmarkStart w:id="83" w:name="_Toc158009517"/>
      <w:r w:rsidRPr="006C7D92">
        <w:t xml:space="preserve">Bankovní </w:t>
      </w:r>
      <w:r w:rsidR="00B91904">
        <w:t>g</w:t>
      </w:r>
      <w:r w:rsidR="00B91904" w:rsidRPr="006C7D92">
        <w:t xml:space="preserve">aranční </w:t>
      </w:r>
      <w:r w:rsidRPr="006C7D92">
        <w:t xml:space="preserve">záruka se sjednává pro případ nesplnění povinnosti </w:t>
      </w:r>
      <w:r w:rsidR="00B91904">
        <w:t>z</w:t>
      </w:r>
      <w:r w:rsidR="00B91904" w:rsidRPr="006C7D92">
        <w:t xml:space="preserve">hotovitele </w:t>
      </w:r>
      <w:r w:rsidRPr="006C7D92">
        <w:t xml:space="preserve">plynoucí mu z odpovědnosti za vady, odpovědnosti za náhradu škody a povinnosti k úhradě smluvní pokuty dle ustanovení OP a </w:t>
      </w:r>
      <w:r w:rsidR="00B91904">
        <w:t>s</w:t>
      </w:r>
      <w:r w:rsidR="00B91904" w:rsidRPr="006C7D92">
        <w:t>mlouvy</w:t>
      </w:r>
      <w:r w:rsidRPr="006C7D92">
        <w:t xml:space="preserve">. Pokud </w:t>
      </w:r>
      <w:r w:rsidR="00B91904">
        <w:t>z</w:t>
      </w:r>
      <w:r w:rsidR="00B91904" w:rsidRPr="006C7D92">
        <w:t xml:space="preserve">hotovitel </w:t>
      </w:r>
      <w:r w:rsidRPr="006C7D92">
        <w:t xml:space="preserve">neodstraní vady v souladu s OP a </w:t>
      </w:r>
      <w:r w:rsidR="00B91904">
        <w:t>o</w:t>
      </w:r>
      <w:r w:rsidR="00B91904" w:rsidRPr="006C7D92">
        <w:t xml:space="preserve">bjednatel </w:t>
      </w:r>
      <w:r w:rsidRPr="006C7D92">
        <w:t xml:space="preserve">využije svého práva tyto vady na náklad </w:t>
      </w:r>
      <w:r w:rsidR="00B91904">
        <w:t>z</w:t>
      </w:r>
      <w:r w:rsidR="00B91904" w:rsidRPr="006C7D92">
        <w:t xml:space="preserve">hotovitele </w:t>
      </w:r>
      <w:r w:rsidRPr="006C7D92">
        <w:t xml:space="preserve">odstranit či nechat odstranit, je </w:t>
      </w:r>
      <w:r w:rsidR="00B91904">
        <w:t>o</w:t>
      </w:r>
      <w:r w:rsidR="00B91904" w:rsidRPr="006C7D92">
        <w:t xml:space="preserve">bjednatel </w:t>
      </w:r>
      <w:r w:rsidRPr="006C7D92">
        <w:t xml:space="preserve">oprávněn k čerpání bankovní </w:t>
      </w:r>
      <w:r w:rsidR="00B91904">
        <w:t>g</w:t>
      </w:r>
      <w:r w:rsidR="00B91904" w:rsidRPr="006C7D92">
        <w:t xml:space="preserve">aranční </w:t>
      </w:r>
      <w:r w:rsidRPr="006C7D92">
        <w:t xml:space="preserve">záruky do výše jím vynaložených nákladů na odstranění </w:t>
      </w:r>
      <w:r w:rsidRPr="006C7D92">
        <w:lastRenderedPageBreak/>
        <w:t xml:space="preserve">vad podložených fakturací. Objednatel je oprávněn k čerpání bankovní </w:t>
      </w:r>
      <w:r w:rsidR="00B91904">
        <w:t>g</w:t>
      </w:r>
      <w:r w:rsidR="00B91904" w:rsidRPr="006C7D92">
        <w:t xml:space="preserve">aranční </w:t>
      </w:r>
      <w:r w:rsidRPr="006C7D92">
        <w:t xml:space="preserve">záruky, pokud </w:t>
      </w:r>
      <w:r w:rsidR="00B91904">
        <w:t>z</w:t>
      </w:r>
      <w:r w:rsidR="00B91904" w:rsidRPr="006C7D92">
        <w:t xml:space="preserve">hotovitel </w:t>
      </w:r>
      <w:r w:rsidRPr="006C7D92">
        <w:t xml:space="preserve">neodstraní vady bez zbytečného odkladu na základě předchozí písemné výzvy </w:t>
      </w:r>
      <w:r w:rsidR="00B91904">
        <w:t>o</w:t>
      </w:r>
      <w:r w:rsidR="00B91904" w:rsidRPr="006C7D92">
        <w:t>bjednatele</w:t>
      </w:r>
      <w:r w:rsidRPr="006C7D92">
        <w:t xml:space="preserve">. Návrh znění bankovní </w:t>
      </w:r>
      <w:r w:rsidR="00B91904">
        <w:t>g</w:t>
      </w:r>
      <w:r w:rsidR="00B91904" w:rsidRPr="006C7D92">
        <w:t xml:space="preserve">aranční </w:t>
      </w:r>
      <w:r w:rsidRPr="006C7D92">
        <w:t xml:space="preserve">záruky v souladu s požadavky příslušné banky předloží </w:t>
      </w:r>
      <w:r w:rsidR="00B91904">
        <w:t>z</w:t>
      </w:r>
      <w:r w:rsidR="00B91904" w:rsidRPr="006C7D92">
        <w:t xml:space="preserve">hotovitel </w:t>
      </w:r>
      <w:r w:rsidR="00B91904">
        <w:t>o</w:t>
      </w:r>
      <w:r w:rsidR="00B91904" w:rsidRPr="006C7D92">
        <w:t xml:space="preserve">bjednateli </w:t>
      </w:r>
      <w:r w:rsidRPr="006C7D92">
        <w:t xml:space="preserve">minimálně 15 dní před předpokládaným dnem přejímky dokončeného </w:t>
      </w:r>
      <w:r w:rsidR="00B91904">
        <w:t>d</w:t>
      </w:r>
      <w:r w:rsidR="00B91904" w:rsidRPr="006C7D92">
        <w:t>íla</w:t>
      </w:r>
      <w:r w:rsidRPr="006C7D92">
        <w:t xml:space="preserve">. Konečné znění bankovní </w:t>
      </w:r>
      <w:r w:rsidR="00B91904">
        <w:t>g</w:t>
      </w:r>
      <w:r w:rsidR="00B91904" w:rsidRPr="006C7D92">
        <w:t xml:space="preserve">aranční </w:t>
      </w:r>
      <w:r w:rsidRPr="006C7D92">
        <w:t xml:space="preserve">záruky bude obsahem smluvního ujednání mezi </w:t>
      </w:r>
      <w:r w:rsidR="00B91904">
        <w:t>z</w:t>
      </w:r>
      <w:r w:rsidR="00B91904" w:rsidRPr="006C7D92">
        <w:t xml:space="preserve">hotovitelem </w:t>
      </w:r>
      <w:r w:rsidRPr="006C7D92">
        <w:t xml:space="preserve">a bankou. Bankovní </w:t>
      </w:r>
      <w:r w:rsidR="00B91904">
        <w:t>g</w:t>
      </w:r>
      <w:r w:rsidR="00B91904" w:rsidRPr="006C7D92">
        <w:t xml:space="preserve">aranční </w:t>
      </w:r>
      <w:r w:rsidRPr="006C7D92">
        <w:t xml:space="preserve">záruka, má-li být </w:t>
      </w:r>
      <w:r w:rsidR="00B91904">
        <w:t>o</w:t>
      </w:r>
      <w:r w:rsidR="00B91904" w:rsidRPr="006C7D92">
        <w:t xml:space="preserve">bjednatelem </w:t>
      </w:r>
      <w:r w:rsidRPr="006C7D92">
        <w:t>akceptována, musí však vždy obsahovat:</w:t>
      </w:r>
    </w:p>
    <w:p w14:paraId="2FB7D558" w14:textId="5E874D63" w:rsidR="00032B4F" w:rsidRPr="006C7D92" w:rsidRDefault="00032B4F">
      <w:pPr>
        <w:pStyle w:val="Tetrovesmlouvy"/>
        <w:rPr>
          <w:b/>
          <w:bCs/>
          <w:i/>
          <w:iCs/>
        </w:rPr>
      </w:pPr>
      <w:r w:rsidRPr="006C7D92">
        <w:t xml:space="preserve">základní identifikaci </w:t>
      </w:r>
      <w:r w:rsidR="00B91904">
        <w:t>o</w:t>
      </w:r>
      <w:r w:rsidR="00B91904" w:rsidRPr="006C7D92">
        <w:t xml:space="preserve">bjednatele </w:t>
      </w:r>
      <w:r w:rsidRPr="006C7D92">
        <w:t xml:space="preserve">a </w:t>
      </w:r>
      <w:r w:rsidR="00B91904">
        <w:t>z</w:t>
      </w:r>
      <w:r w:rsidR="00B91904" w:rsidRPr="006C7D92">
        <w:t>hotovitele</w:t>
      </w:r>
      <w:r w:rsidRPr="006C7D92">
        <w:t>;</w:t>
      </w:r>
    </w:p>
    <w:p w14:paraId="3A80589A" w14:textId="52C33AC1" w:rsidR="00032B4F" w:rsidRPr="006C7D92" w:rsidRDefault="00032B4F">
      <w:pPr>
        <w:pStyle w:val="Tetrovesmlouvy"/>
        <w:rPr>
          <w:b/>
          <w:bCs/>
          <w:i/>
          <w:iCs/>
        </w:rPr>
      </w:pPr>
      <w:r w:rsidRPr="006C7D92">
        <w:t xml:space="preserve">neodvolatelný závazek banky zaplatit bez námitek a bez zkoumání právního důvodu každou </w:t>
      </w:r>
      <w:r w:rsidR="00B91904">
        <w:t>o</w:t>
      </w:r>
      <w:r w:rsidR="00B91904" w:rsidRPr="006C7D92">
        <w:t xml:space="preserve">bjednatelem </w:t>
      </w:r>
      <w:r w:rsidRPr="006C7D92">
        <w:t xml:space="preserve">požadovanou částku až do celkové výše bankovní záruky na účet </w:t>
      </w:r>
      <w:r w:rsidR="00B91904">
        <w:t>o</w:t>
      </w:r>
      <w:r w:rsidR="00B91904" w:rsidRPr="006C7D92">
        <w:t>bjednatele</w:t>
      </w:r>
      <w:r w:rsidRPr="006C7D92">
        <w:t>, a to do sedmi pracovních dnů po obdržení řádně podepsané</w:t>
      </w:r>
      <w:r w:rsidR="00D06977">
        <w:t xml:space="preserve"> (podpisy musí být ověřeny bankou objednatele nebo úředně ověřené)</w:t>
      </w:r>
      <w:r w:rsidRPr="006C7D92">
        <w:t xml:space="preserve"> první písemné výzvy k plnění, která bude obsahovat písemné prohlášení </w:t>
      </w:r>
      <w:r w:rsidR="00B91904">
        <w:t>o</w:t>
      </w:r>
      <w:r w:rsidR="00B91904" w:rsidRPr="006C7D92">
        <w:t>bjednatele</w:t>
      </w:r>
      <w:r w:rsidRPr="006C7D92">
        <w:t xml:space="preserve">, že </w:t>
      </w:r>
      <w:r w:rsidR="00B91904">
        <w:t>z</w:t>
      </w:r>
      <w:r w:rsidR="00B91904" w:rsidRPr="006C7D92">
        <w:t xml:space="preserve">hotovitel </w:t>
      </w:r>
      <w:r w:rsidRPr="006C7D92">
        <w:t xml:space="preserve">nesplnil své závazky vyplývající z odpovědnosti za vady </w:t>
      </w:r>
      <w:r w:rsidR="00B91904">
        <w:t>d</w:t>
      </w:r>
      <w:r w:rsidR="00B91904" w:rsidRPr="006C7D92">
        <w:t>íla</w:t>
      </w:r>
      <w:r w:rsidR="00D06977">
        <w:t xml:space="preserve">, odpovědnosti za náhradu škody a povinnosti k úhradě smluvní pokuty </w:t>
      </w:r>
      <w:r w:rsidRPr="006C7D92">
        <w:t>dle</w:t>
      </w:r>
      <w:r w:rsidR="00D06977">
        <w:t xml:space="preserve"> těchto OP nebo</w:t>
      </w:r>
      <w:r w:rsidRPr="006C7D92">
        <w:t xml:space="preserve"> </w:t>
      </w:r>
      <w:r w:rsidR="00B91904">
        <w:t>s</w:t>
      </w:r>
      <w:r w:rsidR="00B91904" w:rsidRPr="006C7D92">
        <w:t xml:space="preserve">mlouvy </w:t>
      </w:r>
      <w:r w:rsidRPr="006C7D92">
        <w:t xml:space="preserve">vůči </w:t>
      </w:r>
      <w:r w:rsidR="00B91904">
        <w:t>o</w:t>
      </w:r>
      <w:r w:rsidR="00B91904" w:rsidRPr="006C7D92">
        <w:t>bjednateli</w:t>
      </w:r>
      <w:r w:rsidRPr="006C7D92">
        <w:t>;</w:t>
      </w:r>
    </w:p>
    <w:p w14:paraId="68D3D84C" w14:textId="01C767D7" w:rsidR="00032B4F" w:rsidRPr="006C7D92" w:rsidRDefault="00032B4F">
      <w:pPr>
        <w:pStyle w:val="Tetrovesmlouvy"/>
        <w:rPr>
          <w:b/>
          <w:bCs/>
          <w:i/>
          <w:iCs/>
        </w:rPr>
      </w:pPr>
      <w:r w:rsidRPr="006C7D92">
        <w:t xml:space="preserve">číslo </w:t>
      </w:r>
      <w:r w:rsidR="00B91904">
        <w:t>s</w:t>
      </w:r>
      <w:r w:rsidR="00B91904" w:rsidRPr="006C7D92">
        <w:t xml:space="preserve">mlouvy </w:t>
      </w:r>
      <w:r w:rsidRPr="006C7D92">
        <w:t xml:space="preserve">uzavřené mezi </w:t>
      </w:r>
      <w:r w:rsidR="00B91904">
        <w:t>o</w:t>
      </w:r>
      <w:r w:rsidR="00B91904" w:rsidRPr="006C7D92">
        <w:t xml:space="preserve">bjednatelem </w:t>
      </w:r>
      <w:r w:rsidRPr="006C7D92">
        <w:t xml:space="preserve">a </w:t>
      </w:r>
      <w:r w:rsidR="00B91904">
        <w:t>z</w:t>
      </w:r>
      <w:r w:rsidR="00B91904" w:rsidRPr="006C7D92">
        <w:t xml:space="preserve">hotovitelem </w:t>
      </w:r>
      <w:r w:rsidRPr="006C7D92">
        <w:t xml:space="preserve">a datum podpisu </w:t>
      </w:r>
      <w:r w:rsidR="00B91904">
        <w:t>s</w:t>
      </w:r>
      <w:r w:rsidR="00B91904" w:rsidRPr="006C7D92">
        <w:t>mlouvy</w:t>
      </w:r>
      <w:r w:rsidRPr="006C7D92">
        <w:t>; a</w:t>
      </w:r>
    </w:p>
    <w:p w14:paraId="221DB8F9" w14:textId="56DA4941" w:rsidR="00032B4F" w:rsidRPr="006C7D92" w:rsidRDefault="00032B4F">
      <w:pPr>
        <w:pStyle w:val="Tetrovesmlouvy"/>
        <w:rPr>
          <w:b/>
          <w:bCs/>
          <w:i/>
          <w:iCs/>
        </w:rPr>
      </w:pPr>
      <w:r w:rsidRPr="006C7D92">
        <w:t xml:space="preserve">určení doby platnosti bankovní </w:t>
      </w:r>
      <w:r w:rsidR="00D06977">
        <w:t xml:space="preserve">garanční </w:t>
      </w:r>
      <w:r w:rsidRPr="006C7D92">
        <w:t xml:space="preserve">záruky. </w:t>
      </w:r>
    </w:p>
    <w:p w14:paraId="694DE85E" w14:textId="209B2A8C" w:rsidR="00032B4F" w:rsidRPr="0083011D" w:rsidRDefault="00032B4F" w:rsidP="00A70184">
      <w:pPr>
        <w:pStyle w:val="Druhrovesmlouvy"/>
        <w:rPr>
          <w:b/>
          <w:bCs/>
          <w:i/>
          <w:iCs/>
        </w:rPr>
      </w:pPr>
      <w:r w:rsidRPr="0083011D">
        <w:t xml:space="preserve">V případě, že </w:t>
      </w:r>
      <w:r w:rsidR="00B91904">
        <w:t>objednatel</w:t>
      </w:r>
      <w:r w:rsidR="00B91904" w:rsidRPr="0083011D">
        <w:t xml:space="preserve"> </w:t>
      </w:r>
      <w:r w:rsidRPr="0083011D">
        <w:t xml:space="preserve">v souladu s ustanovením předchozího odstavce odstraní nebo nechá odstranit vady </w:t>
      </w:r>
      <w:r w:rsidR="00A174B9">
        <w:t xml:space="preserve">díla </w:t>
      </w:r>
      <w:r w:rsidRPr="0083011D">
        <w:t xml:space="preserve">na náklad </w:t>
      </w:r>
      <w:r w:rsidR="00A174B9">
        <w:t>zhotovitel</w:t>
      </w:r>
      <w:r w:rsidR="00A174B9" w:rsidRPr="0083011D">
        <w:t>e</w:t>
      </w:r>
      <w:r w:rsidRPr="0083011D">
        <w:t xml:space="preserve">, je oprávněn k čerpání částky z bankovní </w:t>
      </w:r>
      <w:r w:rsidR="00A174B9">
        <w:t xml:space="preserve">garanční </w:t>
      </w:r>
      <w:r w:rsidRPr="0083011D">
        <w:t xml:space="preserve">záruky odpovídající skutečně vynaloženým nákladům. Pokud náklady </w:t>
      </w:r>
      <w:r w:rsidR="00A174B9">
        <w:t>objednatel</w:t>
      </w:r>
      <w:r w:rsidR="00A174B9" w:rsidRPr="0083011D">
        <w:t>e</w:t>
      </w:r>
      <w:r w:rsidR="00A174B9">
        <w:t>,</w:t>
      </w:r>
      <w:r w:rsidR="00A174B9" w:rsidRPr="0083011D">
        <w:t xml:space="preserve"> </w:t>
      </w:r>
      <w:r w:rsidRPr="0083011D">
        <w:t xml:space="preserve">vynaložené na odstranění vad </w:t>
      </w:r>
      <w:r w:rsidR="00A174B9">
        <w:t xml:space="preserve">díla, </w:t>
      </w:r>
      <w:r w:rsidRPr="0083011D">
        <w:t xml:space="preserve">převýší výši bankovní </w:t>
      </w:r>
      <w:r w:rsidR="00A174B9">
        <w:t xml:space="preserve">garanční </w:t>
      </w:r>
      <w:r w:rsidRPr="0083011D">
        <w:t xml:space="preserve">záruky, </w:t>
      </w:r>
      <w:r w:rsidR="00D06977">
        <w:t xml:space="preserve">je </w:t>
      </w:r>
      <w:r w:rsidR="00A174B9">
        <w:t>zhotovitel</w:t>
      </w:r>
      <w:r w:rsidRPr="0083011D">
        <w:t xml:space="preserve"> povinen uhradit </w:t>
      </w:r>
      <w:r w:rsidR="00A174B9">
        <w:t>objednatel</w:t>
      </w:r>
      <w:r w:rsidR="00A174B9" w:rsidRPr="0083011D">
        <w:t xml:space="preserve">i </w:t>
      </w:r>
      <w:r w:rsidRPr="0083011D">
        <w:t>zbývající část nákladů</w:t>
      </w:r>
      <w:r>
        <w:t>,</w:t>
      </w:r>
      <w:r w:rsidRPr="0083011D">
        <w:t xml:space="preserve"> a to do 30 dnů ode dne doručení písemné výzvy </w:t>
      </w:r>
      <w:r w:rsidR="00A174B9">
        <w:t>objednatel</w:t>
      </w:r>
      <w:r w:rsidR="00A174B9" w:rsidRPr="0083011D">
        <w:t>e</w:t>
      </w:r>
      <w:r w:rsidRPr="0083011D">
        <w:t xml:space="preserve">.   </w:t>
      </w:r>
    </w:p>
    <w:p w14:paraId="6CD85C07" w14:textId="7DE21D1B" w:rsidR="00032B4F" w:rsidRPr="0083011D" w:rsidRDefault="00032B4F" w:rsidP="00A70184">
      <w:pPr>
        <w:pStyle w:val="Druhrovesmlouvy"/>
        <w:rPr>
          <w:b/>
          <w:bCs/>
          <w:i/>
          <w:iCs/>
        </w:rPr>
      </w:pPr>
      <w:r w:rsidRPr="0083011D">
        <w:t xml:space="preserve">Sjednáním bankovní </w:t>
      </w:r>
      <w:r w:rsidR="00A174B9">
        <w:t xml:space="preserve">garanční </w:t>
      </w:r>
      <w:r w:rsidRPr="0083011D">
        <w:t xml:space="preserve">záruky není dotčeno právo </w:t>
      </w:r>
      <w:r w:rsidR="00A174B9">
        <w:t>objednatel</w:t>
      </w:r>
      <w:r w:rsidR="00A174B9" w:rsidRPr="0083011D">
        <w:t xml:space="preserve">e </w:t>
      </w:r>
      <w:r w:rsidRPr="0083011D">
        <w:t xml:space="preserve">na úhradu vzniklé škody a smluvní pokuty </w:t>
      </w:r>
      <w:r w:rsidR="00A174B9">
        <w:t>zhotovitel</w:t>
      </w:r>
      <w:r w:rsidR="00A174B9" w:rsidRPr="0083011D">
        <w:t>em</w:t>
      </w:r>
      <w:r w:rsidRPr="0083011D">
        <w:t>.</w:t>
      </w:r>
    </w:p>
    <w:p w14:paraId="434F5860" w14:textId="46E94C0D" w:rsidR="00032B4F" w:rsidRPr="0083011D" w:rsidRDefault="00032B4F" w:rsidP="00A70184">
      <w:pPr>
        <w:pStyle w:val="Druhrovesmlouvy"/>
        <w:rPr>
          <w:b/>
          <w:bCs/>
          <w:i/>
          <w:iCs/>
        </w:rPr>
      </w:pPr>
      <w:r w:rsidRPr="0083011D">
        <w:t xml:space="preserve">Po uplynutí platnosti bankovní </w:t>
      </w:r>
      <w:r w:rsidR="00A174B9">
        <w:t xml:space="preserve">garanční </w:t>
      </w:r>
      <w:r w:rsidRPr="0083011D">
        <w:t xml:space="preserve">záruky </w:t>
      </w:r>
      <w:r w:rsidR="00A174B9">
        <w:t>objednatel</w:t>
      </w:r>
      <w:r w:rsidR="00A174B9" w:rsidRPr="0083011D">
        <w:t xml:space="preserve"> </w:t>
      </w:r>
      <w:r w:rsidRPr="0083011D">
        <w:t xml:space="preserve">protokolárně </w:t>
      </w:r>
      <w:r w:rsidR="00D06977">
        <w:t xml:space="preserve">vrátí </w:t>
      </w:r>
      <w:r w:rsidR="00A174B9">
        <w:t>zhotovitel</w:t>
      </w:r>
      <w:r w:rsidR="00A174B9" w:rsidRPr="0083011D">
        <w:t xml:space="preserve">i </w:t>
      </w:r>
      <w:r w:rsidR="00D06977">
        <w:t xml:space="preserve">originál záruční listiny </w:t>
      </w:r>
      <w:r w:rsidRPr="0083011D">
        <w:t xml:space="preserve">bankovní </w:t>
      </w:r>
      <w:r w:rsidR="00A174B9">
        <w:t xml:space="preserve">garanční </w:t>
      </w:r>
      <w:r w:rsidRPr="0083011D">
        <w:t>záruk</w:t>
      </w:r>
      <w:r w:rsidR="00D06977">
        <w:t>y</w:t>
      </w:r>
      <w:r>
        <w:t>,</w:t>
      </w:r>
      <w:r w:rsidRPr="0083011D">
        <w:t xml:space="preserve"> a to na základě písemné výzvy </w:t>
      </w:r>
      <w:r w:rsidR="00A174B9">
        <w:t>zhotovitel</w:t>
      </w:r>
      <w:r w:rsidR="00A174B9" w:rsidRPr="0083011D">
        <w:t>e</w:t>
      </w:r>
      <w:r w:rsidRPr="0083011D">
        <w:t>.</w:t>
      </w:r>
    </w:p>
    <w:p w14:paraId="55FE4100" w14:textId="77777777" w:rsidR="00032B4F" w:rsidRPr="0083011D" w:rsidRDefault="00032B4F" w:rsidP="00A70184">
      <w:pPr>
        <w:pStyle w:val="PrvnrovesmlouvyNadpis"/>
      </w:pPr>
      <w:bookmarkStart w:id="84" w:name="_Toc47411717"/>
      <w:bookmarkStart w:id="85" w:name="_Toc47411878"/>
      <w:bookmarkStart w:id="86" w:name="_Toc158009518"/>
      <w:bookmarkStart w:id="87" w:name="_Toc333405999"/>
      <w:bookmarkStart w:id="88" w:name="_Toc333840982"/>
      <w:bookmarkEnd w:id="83"/>
      <w:r w:rsidRPr="0083011D">
        <w:t>Smluvní pokuty</w:t>
      </w:r>
      <w:bookmarkEnd w:id="84"/>
      <w:bookmarkEnd w:id="85"/>
      <w:bookmarkEnd w:id="86"/>
      <w:bookmarkEnd w:id="87"/>
      <w:bookmarkEnd w:id="88"/>
    </w:p>
    <w:p w14:paraId="16108CF2" w14:textId="3A2C7BFA" w:rsidR="00032B4F" w:rsidRPr="0083011D" w:rsidRDefault="00032B4F" w:rsidP="00A70184">
      <w:pPr>
        <w:pStyle w:val="Druhrovesmlouvy"/>
        <w:rPr>
          <w:b/>
          <w:bCs/>
          <w:iCs/>
        </w:rPr>
      </w:pPr>
      <w:r w:rsidRPr="0083011D">
        <w:t xml:space="preserve">Nesplní-li </w:t>
      </w:r>
      <w:r w:rsidR="00A174B9">
        <w:t>zhotovitel</w:t>
      </w:r>
      <w:r w:rsidR="00A174B9" w:rsidRPr="0083011D">
        <w:t xml:space="preserve"> </w:t>
      </w:r>
      <w:r w:rsidRPr="0083011D">
        <w:t xml:space="preserve">řádně </w:t>
      </w:r>
      <w:r>
        <w:t xml:space="preserve">některou </w:t>
      </w:r>
      <w:r w:rsidRPr="0083011D">
        <w:t>svou povinnost</w:t>
      </w:r>
      <w:r>
        <w:t xml:space="preserve"> vyplývající ze </w:t>
      </w:r>
      <w:r w:rsidR="00A174B9">
        <w:t>smlouvy</w:t>
      </w:r>
      <w:r w:rsidR="00D06977">
        <w:t xml:space="preserve"> či těchto OP</w:t>
      </w:r>
      <w:r w:rsidRPr="0083011D">
        <w:t xml:space="preserve">, může </w:t>
      </w:r>
      <w:r w:rsidR="002A17BC">
        <w:t xml:space="preserve">na něm </w:t>
      </w:r>
      <w:r w:rsidR="00A174B9">
        <w:t>objednatel</w:t>
      </w:r>
      <w:r w:rsidR="00A174B9" w:rsidRPr="0083011D">
        <w:t xml:space="preserve"> </w:t>
      </w:r>
      <w:r w:rsidRPr="0083011D">
        <w:t xml:space="preserve">požadovat smluvní </w:t>
      </w:r>
      <w:r w:rsidRPr="00FA436F">
        <w:t>pokutu</w:t>
      </w:r>
      <w:r w:rsidR="0052177C" w:rsidRPr="00FA436F">
        <w:t xml:space="preserve"> </w:t>
      </w:r>
      <w:r w:rsidRPr="00FA436F">
        <w:t>ve výši 0,</w:t>
      </w:r>
      <w:r w:rsidR="002E67D3" w:rsidRPr="00FA436F">
        <w:t>0</w:t>
      </w:r>
      <w:r w:rsidRPr="00FA436F">
        <w:t>5</w:t>
      </w:r>
      <w:r w:rsidR="002A17BC" w:rsidRPr="00FA436F">
        <w:t xml:space="preserve"> </w:t>
      </w:r>
      <w:r w:rsidRPr="00FA436F">
        <w:t>% z </w:t>
      </w:r>
      <w:r w:rsidR="00A174B9" w:rsidRPr="00FA436F">
        <w:t xml:space="preserve">ceny díla </w:t>
      </w:r>
      <w:r w:rsidRPr="00FA436F">
        <w:t>bez</w:t>
      </w:r>
      <w:r w:rsidRPr="0083011D">
        <w:t xml:space="preserve"> DPH, není-li </w:t>
      </w:r>
      <w:r>
        <w:t xml:space="preserve">ve </w:t>
      </w:r>
      <w:r w:rsidR="00A174B9">
        <w:t xml:space="preserve">smlouvě </w:t>
      </w:r>
      <w:r>
        <w:t xml:space="preserve">nebo v těchto OP </w:t>
      </w:r>
      <w:r w:rsidRPr="0083011D">
        <w:t>stanoveno jinak.</w:t>
      </w:r>
    </w:p>
    <w:p w14:paraId="13FBE1A1" w14:textId="7A8568C3" w:rsidR="00032B4F" w:rsidRPr="0083011D" w:rsidRDefault="00032B4F" w:rsidP="00A70184">
      <w:pPr>
        <w:pStyle w:val="Druhrovesmlouvy"/>
        <w:rPr>
          <w:b/>
          <w:bCs/>
          <w:i/>
          <w:iCs/>
          <w:strike/>
        </w:rPr>
      </w:pPr>
      <w:r w:rsidRPr="0083011D">
        <w:t>Smluvní strana, které byly smluvní pokuty (majetkové sankce) vyúčtovány, je povinna do 30 dnů po obdržení vyúčtování smluvní pokuty (majetkové sankce) zaplatit.</w:t>
      </w:r>
    </w:p>
    <w:p w14:paraId="410B9C6E" w14:textId="212A1AB8" w:rsidR="00032B4F" w:rsidRPr="0083011D" w:rsidRDefault="00032B4F" w:rsidP="00A70184">
      <w:pPr>
        <w:pStyle w:val="Druhrovesmlouvy"/>
        <w:rPr>
          <w:b/>
          <w:bCs/>
          <w:i/>
          <w:iCs/>
        </w:rPr>
      </w:pPr>
      <w:r w:rsidRPr="0083011D">
        <w:t>Nedohod</w:t>
      </w:r>
      <w:r w:rsidR="00D06977">
        <w:t>n</w:t>
      </w:r>
      <w:r w:rsidRPr="0083011D">
        <w:t>ou-li smluvní strany něco jiného, povinnost splnit smluvní závazek nezaniká zaplacením smluvní pokuty.</w:t>
      </w:r>
      <w:r>
        <w:t xml:space="preserve"> Pokud nesplněný závazek některé smluvní strany, za jehož nesplnění byla druhou smluvní stranou uplatněna smluvní pokuta, nebude splněn ani v dodatečné lhůtě poskytnuté k tomu účelu, může poškozená smluvní strana uplatnit právo na sjednanou smluvní pokutu i opakovaně.</w:t>
      </w:r>
    </w:p>
    <w:p w14:paraId="757CF19D" w14:textId="69B345FA" w:rsidR="00032B4F" w:rsidRPr="00FA436F" w:rsidRDefault="00032B4F" w:rsidP="00A70184">
      <w:pPr>
        <w:pStyle w:val="Druhrovesmlouvy"/>
        <w:rPr>
          <w:b/>
          <w:bCs/>
          <w:i/>
          <w:iCs/>
        </w:rPr>
      </w:pPr>
      <w:r w:rsidRPr="0083011D">
        <w:t xml:space="preserve">Za prodlení s předáním dokončeného </w:t>
      </w:r>
      <w:r w:rsidR="00A174B9">
        <w:t>d</w:t>
      </w:r>
      <w:r w:rsidR="00A174B9" w:rsidRPr="0083011D">
        <w:t xml:space="preserve">íla </w:t>
      </w:r>
      <w:r w:rsidRPr="00FA436F">
        <w:t xml:space="preserve">zaplatí </w:t>
      </w:r>
      <w:r w:rsidR="00A174B9" w:rsidRPr="00FA436F">
        <w:t xml:space="preserve">zhotovitel </w:t>
      </w:r>
      <w:r w:rsidRPr="00FA436F">
        <w:t>smluvní pokutu ve výši 0,</w:t>
      </w:r>
      <w:r w:rsidR="00FA436F" w:rsidRPr="00FA436F">
        <w:t>0</w:t>
      </w:r>
      <w:r w:rsidRPr="00FA436F">
        <w:t xml:space="preserve">5 % z celkové </w:t>
      </w:r>
      <w:r w:rsidR="00A174B9" w:rsidRPr="00FA436F">
        <w:t xml:space="preserve">ceny díla </w:t>
      </w:r>
      <w:r w:rsidRPr="00FA436F">
        <w:t>bez DPH za každý započatý kalendářní den prodlení.</w:t>
      </w:r>
    </w:p>
    <w:p w14:paraId="4A9FD84B" w14:textId="38C5E8A0" w:rsidR="00FA436F" w:rsidRPr="0083011D" w:rsidRDefault="00FA436F" w:rsidP="00A70184">
      <w:pPr>
        <w:pStyle w:val="Druhrovesmlouvy"/>
        <w:rPr>
          <w:b/>
          <w:bCs/>
          <w:i/>
          <w:iCs/>
        </w:rPr>
      </w:pPr>
      <w:r w:rsidRPr="00FA436F">
        <w:t>Za prodlení s dokončením stavební připravenosti pro montáž/instalaci expozice dle článku 4.5 SOD zaplatí zhotovitel smluvní pokutu ve výši 0,05 % z celkové</w:t>
      </w:r>
      <w:r w:rsidRPr="0083011D">
        <w:t xml:space="preserve"> </w:t>
      </w:r>
      <w:r>
        <w:t>c</w:t>
      </w:r>
      <w:r w:rsidRPr="0083011D">
        <w:t xml:space="preserve">eny </w:t>
      </w:r>
      <w:r>
        <w:t>d</w:t>
      </w:r>
      <w:r w:rsidRPr="0083011D">
        <w:t>íla bez DPH za každý započatý kalendářní den prodlení</w:t>
      </w:r>
    </w:p>
    <w:p w14:paraId="554E0314" w14:textId="176B7068" w:rsidR="00032B4F" w:rsidRPr="0083011D" w:rsidRDefault="00032B4F" w:rsidP="00A70184">
      <w:pPr>
        <w:pStyle w:val="Druhrovesmlouvy"/>
        <w:rPr>
          <w:b/>
          <w:bCs/>
          <w:i/>
          <w:iCs/>
        </w:rPr>
      </w:pPr>
      <w:r w:rsidRPr="0083011D">
        <w:lastRenderedPageBreak/>
        <w:t xml:space="preserve">Neodstraní-li </w:t>
      </w:r>
      <w:r w:rsidR="00A174B9">
        <w:t>zhotovitel</w:t>
      </w:r>
      <w:r w:rsidR="00A174B9" w:rsidRPr="0083011D">
        <w:t xml:space="preserve"> </w:t>
      </w:r>
      <w:r w:rsidRPr="0083011D">
        <w:t xml:space="preserve">reklamovanou vadu do </w:t>
      </w:r>
      <w:r w:rsidR="00DA420A">
        <w:t>10</w:t>
      </w:r>
      <w:r w:rsidRPr="0083011D">
        <w:t xml:space="preserve"> dnů od </w:t>
      </w:r>
      <w:r w:rsidRPr="002A451E">
        <w:t xml:space="preserve">doručení oprávněné reklamace nebo v termínu dohodnutém v reklamačním řízení, zaplatí smluvní pokutu ve výši </w:t>
      </w:r>
      <w:r w:rsidR="002A17BC" w:rsidRPr="002A451E">
        <w:t>0,</w:t>
      </w:r>
      <w:r w:rsidR="00FA436F" w:rsidRPr="002A451E">
        <w:t>02</w:t>
      </w:r>
      <w:r w:rsidR="002A17BC" w:rsidRPr="002A451E">
        <w:t>5 %</w:t>
      </w:r>
      <w:r w:rsidRPr="002A451E">
        <w:t xml:space="preserve"> z </w:t>
      </w:r>
      <w:r w:rsidR="00A174B9" w:rsidRPr="002A451E">
        <w:t xml:space="preserve">ceny díla </w:t>
      </w:r>
      <w:r w:rsidRPr="002A451E">
        <w:t>bez DPH</w:t>
      </w:r>
      <w:r w:rsidR="0052177C" w:rsidRPr="002A451E">
        <w:t xml:space="preserve"> </w:t>
      </w:r>
      <w:r w:rsidRPr="002A451E">
        <w:t xml:space="preserve">za každou reklamovanou vadu a den prodlení. V případě prodlení </w:t>
      </w:r>
      <w:r w:rsidR="00A174B9" w:rsidRPr="002A451E">
        <w:t xml:space="preserve">zhotovitele </w:t>
      </w:r>
      <w:r w:rsidRPr="002A451E">
        <w:t xml:space="preserve">s odstraněním reklamovaných vad, má </w:t>
      </w:r>
      <w:r w:rsidR="00A174B9" w:rsidRPr="002A451E">
        <w:t xml:space="preserve">objednatel </w:t>
      </w:r>
      <w:r w:rsidRPr="002A451E">
        <w:t xml:space="preserve">vedle vyúčtování smluvní pokuty právo pověřit odstraněním reklamované vady třetí osoby. Náklady takto vzniklé uhradí </w:t>
      </w:r>
      <w:r w:rsidR="00A174B9" w:rsidRPr="002A451E">
        <w:t>zhotovitel</w:t>
      </w:r>
      <w:r w:rsidRPr="0083011D">
        <w:t>.</w:t>
      </w:r>
    </w:p>
    <w:p w14:paraId="2CD8F799" w14:textId="7DD88C8F" w:rsidR="00032B4F" w:rsidRPr="0083011D" w:rsidRDefault="00032B4F" w:rsidP="00A70184">
      <w:pPr>
        <w:pStyle w:val="Druhrovesmlouvy"/>
        <w:rPr>
          <w:b/>
          <w:bCs/>
          <w:i/>
          <w:iCs/>
        </w:rPr>
      </w:pPr>
      <w:r>
        <w:t>Objednatel</w:t>
      </w:r>
      <w:r w:rsidRPr="0083011D">
        <w:t xml:space="preserve"> je oprávněn smluvní pokutu, případně náhradu škody, na které mu v důsledku porušení závazků </w:t>
      </w:r>
      <w:r w:rsidR="00A174B9">
        <w:t>zhotovitel</w:t>
      </w:r>
      <w:r w:rsidR="00A174B9" w:rsidRPr="0083011D">
        <w:t xml:space="preserve">e </w:t>
      </w:r>
      <w:r w:rsidRPr="0083011D">
        <w:t xml:space="preserve">vznikl nárok, započíst do kterékoliv úhrady, která náleží </w:t>
      </w:r>
      <w:r w:rsidR="00A174B9">
        <w:t>zhotovitel</w:t>
      </w:r>
      <w:r w:rsidR="00A174B9" w:rsidRPr="0083011D">
        <w:t xml:space="preserve">i </w:t>
      </w:r>
      <w:r w:rsidRPr="0083011D">
        <w:t xml:space="preserve">dle příslušných ustanovení </w:t>
      </w:r>
      <w:r w:rsidR="00A174B9">
        <w:t>s</w:t>
      </w:r>
      <w:r w:rsidR="00A174B9" w:rsidRPr="0083011D">
        <w:t>mlouvy</w:t>
      </w:r>
      <w:r w:rsidRPr="0083011D">
        <w:t>.</w:t>
      </w:r>
    </w:p>
    <w:p w14:paraId="1A9F808D" w14:textId="63119E68" w:rsidR="00032B4F" w:rsidRPr="0083011D" w:rsidRDefault="00032B4F" w:rsidP="00A70184">
      <w:pPr>
        <w:pStyle w:val="Druhrovesmlouvy"/>
        <w:rPr>
          <w:b/>
          <w:bCs/>
          <w:i/>
          <w:iCs/>
        </w:rPr>
      </w:pPr>
      <w:r w:rsidRPr="0083011D">
        <w:t xml:space="preserve">Nezačne-li </w:t>
      </w:r>
      <w:r w:rsidR="00A174B9">
        <w:t>zhotovitel</w:t>
      </w:r>
      <w:r w:rsidR="00A174B9" w:rsidRPr="0083011D">
        <w:t xml:space="preserve"> </w:t>
      </w:r>
      <w:r w:rsidRPr="0083011D">
        <w:t xml:space="preserve">bez zbytečného odkladu odstraňovat vady </w:t>
      </w:r>
      <w:r w:rsidRPr="002A451E">
        <w:t>zjištěné po převzetí, které brání pokračovat ve zkušebním nebo řádném provozu, činí smluvní pokuta 0,</w:t>
      </w:r>
      <w:r w:rsidR="002A451E" w:rsidRPr="002A451E">
        <w:t>0</w:t>
      </w:r>
      <w:r w:rsidRPr="002A451E">
        <w:t>25 % z </w:t>
      </w:r>
      <w:r w:rsidR="0019615A" w:rsidRPr="002A451E">
        <w:t>ceny díla</w:t>
      </w:r>
      <w:r w:rsidR="0019615A" w:rsidRPr="0083011D">
        <w:t xml:space="preserve"> </w:t>
      </w:r>
      <w:r w:rsidRPr="0083011D">
        <w:t>za každý den prodlení.</w:t>
      </w:r>
    </w:p>
    <w:p w14:paraId="74135E23" w14:textId="60BD315D" w:rsidR="00032B4F" w:rsidRPr="0083011D" w:rsidRDefault="00032B4F" w:rsidP="00A70184">
      <w:pPr>
        <w:pStyle w:val="Druhrovesmlouvy"/>
        <w:rPr>
          <w:b/>
          <w:i/>
        </w:rPr>
      </w:pPr>
      <w:r w:rsidRPr="0083011D">
        <w:t xml:space="preserve">Jestliže </w:t>
      </w:r>
      <w:r w:rsidR="0019615A">
        <w:t>zhotovitel</w:t>
      </w:r>
      <w:r w:rsidR="0019615A" w:rsidRPr="0083011D">
        <w:t xml:space="preserve"> </w:t>
      </w:r>
      <w:r w:rsidRPr="0083011D">
        <w:t xml:space="preserve">přes konkrétní, zdůvodněné a včasné upozornění </w:t>
      </w:r>
      <w:r w:rsidR="0019615A">
        <w:t>objednatel</w:t>
      </w:r>
      <w:r w:rsidR="0019615A" w:rsidRPr="0083011D">
        <w:t>e</w:t>
      </w:r>
      <w:r w:rsidRPr="0083011D">
        <w:t xml:space="preserve">, že dodávka není řádně připravena, trvá na zahájení </w:t>
      </w:r>
      <w:r w:rsidR="00106321">
        <w:t>přejímacích zkoušek</w:t>
      </w:r>
      <w:r w:rsidRPr="0083011D">
        <w:t xml:space="preserve"> a při </w:t>
      </w:r>
      <w:r w:rsidR="0019615A">
        <w:t>přejímací</w:t>
      </w:r>
      <w:r w:rsidR="00106321">
        <w:t>ch</w:t>
      </w:r>
      <w:r w:rsidR="0019615A" w:rsidRPr="0083011D">
        <w:t xml:space="preserve"> </w:t>
      </w:r>
      <w:r w:rsidR="00106321">
        <w:t>zkouškách</w:t>
      </w:r>
      <w:r w:rsidRPr="0083011D">
        <w:t xml:space="preserve"> se zjistí, že dodávka </w:t>
      </w:r>
      <w:r w:rsidR="00106321">
        <w:t>zjevně</w:t>
      </w:r>
      <w:r w:rsidRPr="0083011D">
        <w:t xml:space="preserve"> nebyla </w:t>
      </w:r>
      <w:r w:rsidRPr="002A451E">
        <w:t xml:space="preserve">připravena k odevzdání a převzetí, je </w:t>
      </w:r>
      <w:r w:rsidR="0019615A" w:rsidRPr="002A451E">
        <w:t xml:space="preserve">objednatel </w:t>
      </w:r>
      <w:r w:rsidRPr="002A451E">
        <w:t xml:space="preserve">oprávněn požadovat po </w:t>
      </w:r>
      <w:r w:rsidR="0019615A" w:rsidRPr="002A451E">
        <w:t xml:space="preserve">zhotoviteli </w:t>
      </w:r>
      <w:r w:rsidRPr="002A451E">
        <w:t xml:space="preserve">smluvní pokutu ve výši </w:t>
      </w:r>
      <w:r w:rsidR="002A451E" w:rsidRPr="002A451E">
        <w:t>0,05</w:t>
      </w:r>
      <w:r w:rsidR="002A17BC" w:rsidRPr="002A451E">
        <w:t xml:space="preserve"> %</w:t>
      </w:r>
      <w:r w:rsidRPr="002A451E">
        <w:t xml:space="preserve"> z </w:t>
      </w:r>
      <w:r w:rsidR="0019615A" w:rsidRPr="002A451E">
        <w:t xml:space="preserve">ceny díla </w:t>
      </w:r>
      <w:r w:rsidRPr="002A451E">
        <w:t>bez DPH, a to</w:t>
      </w:r>
      <w:r w:rsidRPr="0083011D">
        <w:t xml:space="preserve"> i opakovaně. </w:t>
      </w:r>
    </w:p>
    <w:p w14:paraId="260F5868" w14:textId="1C1BCED5" w:rsidR="00032B4F" w:rsidRPr="0083011D" w:rsidRDefault="00032B4F" w:rsidP="00A70184">
      <w:pPr>
        <w:pStyle w:val="Druhrovesmlouvy"/>
        <w:rPr>
          <w:b/>
          <w:bCs/>
          <w:i/>
          <w:iCs/>
        </w:rPr>
      </w:pPr>
      <w:r w:rsidRPr="0083011D">
        <w:t xml:space="preserve">Pokud se </w:t>
      </w:r>
      <w:r w:rsidR="0019615A">
        <w:t>zhotovitel</w:t>
      </w:r>
      <w:r w:rsidR="0019615A" w:rsidRPr="0083011D">
        <w:t xml:space="preserve"> </w:t>
      </w:r>
      <w:r w:rsidRPr="0083011D">
        <w:t xml:space="preserve">bez řádné omluvy nezúčastní jednání o </w:t>
      </w:r>
      <w:r w:rsidR="00106321">
        <w:t>díle</w:t>
      </w:r>
      <w:r w:rsidRPr="0083011D">
        <w:t xml:space="preserve"> v rámci kontrolního dne, je </w:t>
      </w:r>
      <w:r w:rsidR="0019615A">
        <w:t>objednatel</w:t>
      </w:r>
      <w:r w:rsidR="0019615A" w:rsidRPr="0083011D">
        <w:t xml:space="preserve"> </w:t>
      </w:r>
      <w:r w:rsidRPr="0083011D">
        <w:t xml:space="preserve">oprávněn požadovat po </w:t>
      </w:r>
      <w:r w:rsidR="0019615A">
        <w:t>zhotovitel</w:t>
      </w:r>
      <w:r w:rsidR="0019615A" w:rsidRPr="0083011D">
        <w:t xml:space="preserve">i </w:t>
      </w:r>
      <w:r w:rsidRPr="0083011D">
        <w:t xml:space="preserve">smluvní pokutu ve výši </w:t>
      </w:r>
      <w:r w:rsidR="002A451E">
        <w:t>10 000,- Kč</w:t>
      </w:r>
      <w:r w:rsidR="002A17BC">
        <w:t>,</w:t>
      </w:r>
      <w:r w:rsidRPr="0083011D">
        <w:t xml:space="preserve"> a to i opakovaně.</w:t>
      </w:r>
    </w:p>
    <w:p w14:paraId="35BF52A4" w14:textId="516AE2AD" w:rsidR="00032B4F" w:rsidRPr="0083011D" w:rsidRDefault="00032B4F" w:rsidP="00A70184">
      <w:pPr>
        <w:pStyle w:val="Druhrovesmlouvy"/>
        <w:rPr>
          <w:b/>
          <w:bCs/>
          <w:i/>
          <w:iCs/>
        </w:rPr>
      </w:pPr>
      <w:r w:rsidRPr="0083011D">
        <w:t xml:space="preserve">V případě, že </w:t>
      </w:r>
      <w:r w:rsidR="0019615A">
        <w:t>zhotovitel</w:t>
      </w:r>
      <w:r w:rsidR="0019615A" w:rsidRPr="0083011D">
        <w:t xml:space="preserve"> </w:t>
      </w:r>
      <w:r w:rsidRPr="0083011D">
        <w:t xml:space="preserve">nepředá </w:t>
      </w:r>
      <w:r w:rsidR="0019615A">
        <w:t>objednatel</w:t>
      </w:r>
      <w:r w:rsidR="0019615A" w:rsidRPr="0083011D">
        <w:t xml:space="preserve">i </w:t>
      </w:r>
      <w:r w:rsidRPr="0083011D">
        <w:t>včas doklady</w:t>
      </w:r>
      <w:r w:rsidR="0052177C">
        <w:t xml:space="preserve"> </w:t>
      </w:r>
      <w:r w:rsidRPr="00587570">
        <w:t>potřebné</w:t>
      </w:r>
      <w:r>
        <w:t xml:space="preserve"> pro zhotovení nebo užívání </w:t>
      </w:r>
      <w:r w:rsidR="0019615A">
        <w:t>díla</w:t>
      </w:r>
      <w:r>
        <w:t xml:space="preserve">, a to ani v dodatečné lhůtě poskytnuté </w:t>
      </w:r>
      <w:r w:rsidRPr="00CD21C2">
        <w:t xml:space="preserve">mu k tomu </w:t>
      </w:r>
      <w:r w:rsidR="0019615A" w:rsidRPr="00CD21C2">
        <w:t>objednatelem</w:t>
      </w:r>
      <w:r w:rsidRPr="00CD21C2">
        <w:t xml:space="preserve">, je </w:t>
      </w:r>
      <w:r w:rsidR="0019615A" w:rsidRPr="00CD21C2">
        <w:t xml:space="preserve">objednatel </w:t>
      </w:r>
      <w:r w:rsidRPr="00CD21C2">
        <w:t xml:space="preserve">oprávněn požadovat po </w:t>
      </w:r>
      <w:r w:rsidR="0019615A" w:rsidRPr="00CD21C2">
        <w:t xml:space="preserve">zhotoviteli </w:t>
      </w:r>
      <w:r w:rsidRPr="00CD21C2">
        <w:t>smluvní pokutu ve výši 0,</w:t>
      </w:r>
      <w:r w:rsidR="00CD21C2" w:rsidRPr="00CD21C2">
        <w:t>0</w:t>
      </w:r>
      <w:r w:rsidRPr="00CD21C2">
        <w:t xml:space="preserve">25 % z celkové </w:t>
      </w:r>
      <w:r w:rsidR="0019615A" w:rsidRPr="00CD21C2">
        <w:t xml:space="preserve">ceny díla </w:t>
      </w:r>
      <w:r w:rsidRPr="00CD21C2">
        <w:t>bez DPH</w:t>
      </w:r>
      <w:r w:rsidR="0019615A">
        <w:t>,</w:t>
      </w:r>
      <w:r w:rsidRPr="0083011D">
        <w:t xml:space="preserve"> a to i opakovaně.</w:t>
      </w:r>
    </w:p>
    <w:p w14:paraId="07D234A6" w14:textId="0C86ED21" w:rsidR="00032B4F" w:rsidRPr="00AD17FD" w:rsidRDefault="00032B4F" w:rsidP="00A70184">
      <w:pPr>
        <w:pStyle w:val="Druhrovesmlouvy"/>
        <w:rPr>
          <w:b/>
          <w:bCs/>
          <w:i/>
          <w:iCs/>
        </w:rPr>
      </w:pPr>
      <w:r w:rsidRPr="0083011D">
        <w:t>V</w:t>
      </w:r>
      <w:r w:rsidR="0019615A">
        <w:t> </w:t>
      </w:r>
      <w:r w:rsidRPr="0083011D">
        <w:t xml:space="preserve">případě zadání prací </w:t>
      </w:r>
      <w:r w:rsidR="0019615A" w:rsidRPr="00CD21C2">
        <w:t xml:space="preserve">poddodavateli </w:t>
      </w:r>
      <w:r w:rsidRPr="00CD21C2">
        <w:t xml:space="preserve">bez souhlasu </w:t>
      </w:r>
      <w:r w:rsidR="0019615A" w:rsidRPr="00CD21C2">
        <w:t>objednatele</w:t>
      </w:r>
      <w:r w:rsidRPr="00CD21C2">
        <w:t xml:space="preserve">, je </w:t>
      </w:r>
      <w:r w:rsidR="0019615A" w:rsidRPr="00CD21C2">
        <w:t xml:space="preserve">objednatel </w:t>
      </w:r>
      <w:r w:rsidRPr="00CD21C2">
        <w:t xml:space="preserve">oprávněn požadovat po </w:t>
      </w:r>
      <w:r w:rsidR="0019615A" w:rsidRPr="00CD21C2">
        <w:t xml:space="preserve">zhotoviteli </w:t>
      </w:r>
      <w:r w:rsidRPr="00CD21C2">
        <w:t xml:space="preserve">smluvní pokutu ve výši </w:t>
      </w:r>
      <w:r w:rsidR="002A17BC" w:rsidRPr="00CD21C2">
        <w:t>0,</w:t>
      </w:r>
      <w:r w:rsidR="00CD21C2" w:rsidRPr="00CD21C2">
        <w:t>0</w:t>
      </w:r>
      <w:r w:rsidR="002A17BC" w:rsidRPr="00CD21C2">
        <w:t>5 %</w:t>
      </w:r>
      <w:r w:rsidRPr="00CD21C2">
        <w:t xml:space="preserve"> z</w:t>
      </w:r>
      <w:r w:rsidR="0019615A" w:rsidRPr="00CD21C2">
        <w:t xml:space="preserve"> ceny díla </w:t>
      </w:r>
      <w:r w:rsidRPr="00CD21C2">
        <w:t>bez DPH</w:t>
      </w:r>
      <w:r w:rsidR="002A17BC" w:rsidRPr="00CD21C2">
        <w:t>,</w:t>
      </w:r>
      <w:r w:rsidRPr="00CD21C2">
        <w:t xml:space="preserve"> a to i opakovaně</w:t>
      </w:r>
      <w:r w:rsidRPr="0083011D">
        <w:t>.</w:t>
      </w:r>
    </w:p>
    <w:p w14:paraId="2CE3B305" w14:textId="7F4271C9" w:rsidR="00F154BD" w:rsidRPr="0026722F" w:rsidRDefault="00F154BD" w:rsidP="00F154BD">
      <w:pPr>
        <w:pStyle w:val="Druhrovesmlouvy"/>
        <w:rPr>
          <w:b/>
          <w:bCs/>
          <w:i/>
          <w:iCs/>
        </w:rPr>
      </w:pPr>
      <w:r w:rsidRPr="0026722F">
        <w:t xml:space="preserve">Pokud </w:t>
      </w:r>
      <w:r w:rsidR="0019615A">
        <w:t>z</w:t>
      </w:r>
      <w:r w:rsidR="0019615A" w:rsidRPr="0026722F">
        <w:t xml:space="preserve">hotovitel </w:t>
      </w:r>
      <w:r w:rsidRPr="0026722F">
        <w:t xml:space="preserve">změní </w:t>
      </w:r>
      <w:r w:rsidR="002A17BC">
        <w:t>poddodavatele</w:t>
      </w:r>
      <w:r w:rsidR="0019615A" w:rsidRPr="0026722F">
        <w:t xml:space="preserve"> </w:t>
      </w:r>
      <w:r w:rsidRPr="0026722F">
        <w:t>uvedené v</w:t>
      </w:r>
      <w:r w:rsidR="0019615A">
        <w:t> s</w:t>
      </w:r>
      <w:r w:rsidR="0019615A" w:rsidRPr="0026722F">
        <w:t xml:space="preserve">eznamu </w:t>
      </w:r>
      <w:r w:rsidR="002A17BC">
        <w:t>poddodavatelů</w:t>
      </w:r>
      <w:r w:rsidR="00106321">
        <w:t xml:space="preserve"> dle smlouvy</w:t>
      </w:r>
      <w:r w:rsidRPr="0026722F">
        <w:t xml:space="preserve">, jejichž prostřednictvím prokazoval kvalifikaci při zadávání </w:t>
      </w:r>
      <w:r w:rsidR="0019615A" w:rsidRPr="00CD21C2">
        <w:t xml:space="preserve">veřejné </w:t>
      </w:r>
      <w:r w:rsidRPr="00CD21C2">
        <w:t xml:space="preserve">zakázky, bez předchozího písemného souhlasu </w:t>
      </w:r>
      <w:r w:rsidR="0019615A" w:rsidRPr="00CD21C2">
        <w:t>objednatele</w:t>
      </w:r>
      <w:r w:rsidRPr="00CD21C2">
        <w:t xml:space="preserve">, zaplatí </w:t>
      </w:r>
      <w:r w:rsidR="0019615A" w:rsidRPr="00CD21C2">
        <w:t xml:space="preserve">objednateli </w:t>
      </w:r>
      <w:r w:rsidRPr="00CD21C2">
        <w:t>smluvní pokutu ve výši 0,01 % z</w:t>
      </w:r>
      <w:r w:rsidR="00106321" w:rsidRPr="00CD21C2">
        <w:t xml:space="preserve"> celkové </w:t>
      </w:r>
      <w:r w:rsidRPr="00CD21C2">
        <w:t xml:space="preserve">ceny </w:t>
      </w:r>
      <w:r w:rsidR="0019615A" w:rsidRPr="00CD21C2">
        <w:t xml:space="preserve">díla </w:t>
      </w:r>
      <w:r w:rsidRPr="00CD21C2">
        <w:t>bez DPH za každý započatý den, ve kterém trvá porušení této pov</w:t>
      </w:r>
      <w:r w:rsidRPr="0026722F">
        <w:t xml:space="preserve">innosti </w:t>
      </w:r>
      <w:r w:rsidR="0019615A">
        <w:t>z</w:t>
      </w:r>
      <w:r w:rsidR="0019615A" w:rsidRPr="0026722F">
        <w:t>hotovitele</w:t>
      </w:r>
      <w:r w:rsidRPr="0026722F">
        <w:t xml:space="preserve">. </w:t>
      </w:r>
    </w:p>
    <w:p w14:paraId="263A7A54" w14:textId="275D0D3E" w:rsidR="00032B4F" w:rsidRPr="00C735CD" w:rsidRDefault="00032B4F" w:rsidP="00A70184">
      <w:pPr>
        <w:pStyle w:val="Druhrovesmlouvy"/>
        <w:rPr>
          <w:b/>
          <w:bCs/>
          <w:i/>
          <w:iCs/>
        </w:rPr>
      </w:pPr>
      <w:r w:rsidRPr="0083011D">
        <w:t>V</w:t>
      </w:r>
      <w:r w:rsidR="0019615A">
        <w:t> </w:t>
      </w:r>
      <w:r w:rsidRPr="0083011D">
        <w:t>případě opakovaného</w:t>
      </w:r>
      <w:r w:rsidR="00106321">
        <w:t xml:space="preserve"> (více než jednou)</w:t>
      </w:r>
      <w:r w:rsidRPr="0083011D">
        <w:t xml:space="preserve"> porušení povinností </w:t>
      </w:r>
      <w:r w:rsidR="0019615A">
        <w:t>zhotovitel</w:t>
      </w:r>
      <w:r w:rsidR="0019615A" w:rsidRPr="0083011D">
        <w:t xml:space="preserve">e </w:t>
      </w:r>
      <w:r w:rsidRPr="0083011D">
        <w:t>nebo nepřijetí požadovaných nápravných opatření v</w:t>
      </w:r>
      <w:r w:rsidR="0019615A">
        <w:t> </w:t>
      </w:r>
      <w:r w:rsidRPr="00C735CD">
        <w:t>daných lhůtách z</w:t>
      </w:r>
      <w:r w:rsidR="0019615A" w:rsidRPr="00C735CD">
        <w:t> </w:t>
      </w:r>
      <w:r w:rsidRPr="00C735CD">
        <w:t xml:space="preserve">hlediska BOZP a PO, je </w:t>
      </w:r>
      <w:r w:rsidR="0019615A" w:rsidRPr="00C735CD">
        <w:t xml:space="preserve">objednatel </w:t>
      </w:r>
      <w:r w:rsidRPr="00C735CD">
        <w:t xml:space="preserve">oprávněn požadovat smluvní pokutu ve výši </w:t>
      </w:r>
      <w:r w:rsidR="0019615A" w:rsidRPr="00C735CD">
        <w:t>0,</w:t>
      </w:r>
      <w:r w:rsidR="00C735CD" w:rsidRPr="00C735CD">
        <w:t>0</w:t>
      </w:r>
      <w:r w:rsidR="0019615A" w:rsidRPr="00C735CD">
        <w:t>5 %</w:t>
      </w:r>
      <w:r w:rsidRPr="00C735CD">
        <w:t xml:space="preserve"> z</w:t>
      </w:r>
      <w:r w:rsidR="00106321" w:rsidRPr="00C735CD">
        <w:t xml:space="preserve"> celkové </w:t>
      </w:r>
      <w:r w:rsidR="0019615A" w:rsidRPr="00C735CD">
        <w:t xml:space="preserve">ceny díla </w:t>
      </w:r>
      <w:r w:rsidRPr="00C735CD">
        <w:t>bez DPH</w:t>
      </w:r>
      <w:r w:rsidR="0019615A" w:rsidRPr="00C735CD">
        <w:t>,</w:t>
      </w:r>
      <w:r w:rsidRPr="00C735CD">
        <w:t xml:space="preserve"> a to i opakovaně.</w:t>
      </w:r>
    </w:p>
    <w:p w14:paraId="2C73C0EF" w14:textId="579D00DB" w:rsidR="00032B4F" w:rsidRPr="00C735CD" w:rsidRDefault="00032B4F" w:rsidP="00A70184">
      <w:pPr>
        <w:pStyle w:val="Druhrovesmlouvy"/>
        <w:rPr>
          <w:b/>
          <w:bCs/>
          <w:i/>
          <w:iCs/>
        </w:rPr>
      </w:pPr>
      <w:r w:rsidRPr="00C735CD">
        <w:t xml:space="preserve">Pokud </w:t>
      </w:r>
      <w:r w:rsidR="002A17BC" w:rsidRPr="00C735CD">
        <w:t>z</w:t>
      </w:r>
      <w:r w:rsidRPr="00C735CD">
        <w:t xml:space="preserve">hotovitel nepovede řádně stavební deník v souladu s OP, je </w:t>
      </w:r>
      <w:r w:rsidR="0019615A" w:rsidRPr="00C735CD">
        <w:t xml:space="preserve">objednatel </w:t>
      </w:r>
      <w:r w:rsidRPr="00C735CD">
        <w:t xml:space="preserve">oprávněn požadovat po </w:t>
      </w:r>
      <w:r w:rsidR="0019615A" w:rsidRPr="00C735CD">
        <w:t xml:space="preserve">zhotoviteli </w:t>
      </w:r>
      <w:r w:rsidRPr="00C735CD">
        <w:t xml:space="preserve">smluvní pokutu ve výši </w:t>
      </w:r>
      <w:r w:rsidR="0019615A" w:rsidRPr="00C735CD">
        <w:t>0,</w:t>
      </w:r>
      <w:r w:rsidR="00C735CD" w:rsidRPr="00C735CD">
        <w:t>0</w:t>
      </w:r>
      <w:r w:rsidR="0019615A" w:rsidRPr="00C735CD">
        <w:t>5 %</w:t>
      </w:r>
      <w:r w:rsidRPr="00C735CD">
        <w:t xml:space="preserve"> z</w:t>
      </w:r>
      <w:r w:rsidR="00106321" w:rsidRPr="00C735CD">
        <w:t xml:space="preserve"> celkové </w:t>
      </w:r>
      <w:r w:rsidR="0019615A" w:rsidRPr="00C735CD">
        <w:t xml:space="preserve">ceny díla </w:t>
      </w:r>
      <w:r w:rsidRPr="00C735CD">
        <w:t>bez DPH</w:t>
      </w:r>
      <w:r w:rsidR="0019615A" w:rsidRPr="00C735CD">
        <w:t>,</w:t>
      </w:r>
      <w:r w:rsidRPr="00C735CD">
        <w:t xml:space="preserve"> a to i opakovaně.</w:t>
      </w:r>
    </w:p>
    <w:p w14:paraId="7079ADAE" w14:textId="3C4D7335" w:rsidR="00AA56FF" w:rsidRPr="00AD17FD" w:rsidRDefault="00032B4F" w:rsidP="00A70184">
      <w:pPr>
        <w:pStyle w:val="Druhrovesmlouvy"/>
        <w:rPr>
          <w:b/>
          <w:bCs/>
          <w:i/>
          <w:iCs/>
        </w:rPr>
      </w:pPr>
      <w:r>
        <w:t xml:space="preserve">Pokud bude </w:t>
      </w:r>
      <w:r w:rsidR="0019615A">
        <w:t>objednatel</w:t>
      </w:r>
      <w:r w:rsidR="0019615A" w:rsidRPr="0083011D">
        <w:t xml:space="preserve"> </w:t>
      </w:r>
      <w:r w:rsidRPr="0083011D">
        <w:t xml:space="preserve">v prodlení s úhradou oprávněně vystaveného daňového dokladu, zaplatí </w:t>
      </w:r>
      <w:r w:rsidR="0019615A">
        <w:t>objednatel zhotovitel</w:t>
      </w:r>
      <w:r w:rsidR="0019615A" w:rsidRPr="0083011D">
        <w:t xml:space="preserve">i </w:t>
      </w:r>
      <w:r w:rsidRPr="0083011D">
        <w:t>úrok z prodlení ve výši 0,02 % z neuhrazené a splatné částky za každý kalendářní den prodlení.</w:t>
      </w:r>
      <w:r w:rsidR="00ED7D13">
        <w:t xml:space="preserve"> </w:t>
      </w:r>
      <w:r w:rsidR="00AA56FF" w:rsidRPr="0083011D">
        <w:t>V</w:t>
      </w:r>
      <w:r w:rsidR="00AA56FF">
        <w:t> </w:t>
      </w:r>
      <w:r w:rsidR="00AA56FF" w:rsidRPr="0083011D">
        <w:t>případě</w:t>
      </w:r>
      <w:r w:rsidR="00AA56FF">
        <w:t xml:space="preserve">, že </w:t>
      </w:r>
      <w:r w:rsidR="0019615A">
        <w:t xml:space="preserve">zhotovitel </w:t>
      </w:r>
      <w:r w:rsidR="00AA56FF">
        <w:t xml:space="preserve">nevystaví a </w:t>
      </w:r>
      <w:r w:rsidR="0019615A">
        <w:t xml:space="preserve">objednateli </w:t>
      </w:r>
      <w:r w:rsidR="00AA56FF">
        <w:t xml:space="preserve">nedoručí daňový </w:t>
      </w:r>
      <w:r w:rsidR="002A17BC">
        <w:t>doklad – fakturu</w:t>
      </w:r>
      <w:r w:rsidR="00AA56FF">
        <w:t xml:space="preserve"> ve lhůtě do </w:t>
      </w:r>
      <w:r w:rsidR="002A17BC">
        <w:t>20</w:t>
      </w:r>
      <w:r w:rsidR="00AA56FF">
        <w:t xml:space="preserve"> kalendářních dní od data, kdy byl </w:t>
      </w:r>
      <w:r w:rsidR="00660323">
        <w:t xml:space="preserve">zhotovitel </w:t>
      </w:r>
      <w:r w:rsidR="00AA56FF">
        <w:t xml:space="preserve">povinen ve smyslu </w:t>
      </w:r>
      <w:r w:rsidR="00660323">
        <w:t xml:space="preserve">článku 6.3 SOD </w:t>
      </w:r>
      <w:r w:rsidR="00AA56FF">
        <w:t xml:space="preserve">fakturovat, </w:t>
      </w:r>
      <w:r w:rsidR="00AA56FF" w:rsidRPr="0083011D">
        <w:t xml:space="preserve">je </w:t>
      </w:r>
      <w:r w:rsidR="0019615A">
        <w:t>objednatel</w:t>
      </w:r>
      <w:r w:rsidR="0019615A" w:rsidRPr="0083011D">
        <w:t xml:space="preserve"> </w:t>
      </w:r>
      <w:r w:rsidR="00AA56FF" w:rsidRPr="0083011D">
        <w:t xml:space="preserve">oprávněn požadovat </w:t>
      </w:r>
      <w:r w:rsidR="00FE3EE1">
        <w:t xml:space="preserve">po </w:t>
      </w:r>
      <w:r w:rsidR="0019615A">
        <w:t xml:space="preserve">zhotoviteli </w:t>
      </w:r>
      <w:r w:rsidR="00AA56FF" w:rsidRPr="0083011D">
        <w:t xml:space="preserve">smluvní pokutu ve výši </w:t>
      </w:r>
      <w:r w:rsidR="002A17BC">
        <w:t>1.000, -</w:t>
      </w:r>
      <w:r w:rsidR="00AA56FF">
        <w:t xml:space="preserve"> Kč za každý kalendářní den, po který byl v prodlení s plněním závazku řádně a včas fakturovat.</w:t>
      </w:r>
    </w:p>
    <w:p w14:paraId="5A9E2BAC" w14:textId="1DEB3347" w:rsidR="00032B4F" w:rsidRPr="000133A4" w:rsidRDefault="00032B4F" w:rsidP="00833E2E">
      <w:pPr>
        <w:pStyle w:val="Druhrovesmlouvy"/>
        <w:rPr>
          <w:b/>
          <w:bCs/>
          <w:i/>
          <w:iCs/>
        </w:rPr>
      </w:pPr>
      <w:r w:rsidRPr="0083011D">
        <w:t>Zaplacením smluvní pokuty nezaniká nárok příslušné smluvní strany na náhradu vzniklé škody</w:t>
      </w:r>
      <w:del w:id="89" w:author="Autor">
        <w:r w:rsidRPr="0083011D" w:rsidDel="00272A78">
          <w:delText>,</w:delText>
        </w:r>
      </w:del>
      <w:r w:rsidRPr="0083011D">
        <w:t xml:space="preserve"> </w:t>
      </w:r>
      <w:del w:id="90" w:author="Autor">
        <w:r w:rsidRPr="0083011D" w:rsidDel="00272A78">
          <w:delText xml:space="preserve">a to včetně škody </w:delText>
        </w:r>
      </w:del>
      <w:r w:rsidRPr="0083011D">
        <w:t>přesahující smluvní pokutu.</w:t>
      </w:r>
    </w:p>
    <w:p w14:paraId="00FE5BBA" w14:textId="2D956BB9" w:rsidR="00051EAF" w:rsidRPr="00C60761" w:rsidRDefault="00051EAF" w:rsidP="00833E2E">
      <w:pPr>
        <w:pStyle w:val="Druhrovesmlouvy"/>
        <w:rPr>
          <w:bCs/>
          <w:i/>
          <w:iCs/>
        </w:rPr>
      </w:pPr>
      <w:r w:rsidRPr="000133A4">
        <w:rPr>
          <w:snapToGrid w:val="0"/>
        </w:rPr>
        <w:lastRenderedPageBreak/>
        <w:t>V případě, kdy bude smluvní pokuta snížená soudem, zůstává zachováno právo na náhradu škody ve výši, v jaké škoda převyšuje částku určenou soudem jako přiměřenou</w:t>
      </w:r>
      <w:r w:rsidR="0019615A">
        <w:rPr>
          <w:snapToGrid w:val="0"/>
        </w:rPr>
        <w:t>,</w:t>
      </w:r>
      <w:r w:rsidRPr="000133A4">
        <w:rPr>
          <w:snapToGrid w:val="0"/>
        </w:rPr>
        <w:t xml:space="preserve"> a to bez jakéhokoliv dalšího omezení. Pokud jakýkoliv právní předpis stanoví pokutu (penále) pro porušení smluvní</w:t>
      </w:r>
      <w:r w:rsidR="00F66E2C">
        <w:rPr>
          <w:snapToGrid w:val="0"/>
        </w:rPr>
        <w:t>ch</w:t>
      </w:r>
      <w:r w:rsidRPr="000133A4">
        <w:rPr>
          <w:snapToGrid w:val="0"/>
        </w:rPr>
        <w:t xml:space="preserve"> povinností (kdykoliv během trvání smlouvy), pak nebude takovým </w:t>
      </w:r>
      <w:r w:rsidRPr="00997AFD">
        <w:rPr>
          <w:snapToGrid w:val="0"/>
        </w:rPr>
        <w:t>nárokem nijak dotčeno právo na náhradu škody ve výši, v jaké převyšuje penále stanovené zákonem.</w:t>
      </w:r>
    </w:p>
    <w:p w14:paraId="7260509A" w14:textId="77777777" w:rsidR="00032B4F" w:rsidRDefault="00032B4F" w:rsidP="000A04EE">
      <w:pPr>
        <w:pStyle w:val="PrvnrovesmlouvyNadpis"/>
      </w:pPr>
      <w:bookmarkStart w:id="91" w:name="_Toc333405992"/>
      <w:bookmarkStart w:id="92" w:name="_Toc333840983"/>
      <w:r w:rsidRPr="00997AFD">
        <w:t>Ukon</w:t>
      </w:r>
      <w:r>
        <w:t>čení smluvního vztahu</w:t>
      </w:r>
      <w:bookmarkEnd w:id="91"/>
      <w:bookmarkEnd w:id="92"/>
    </w:p>
    <w:p w14:paraId="74011888" w14:textId="77777777" w:rsidR="00032B4F" w:rsidRDefault="00032B4F" w:rsidP="000A04EE">
      <w:pPr>
        <w:pStyle w:val="Druhrovesmlouvy"/>
      </w:pPr>
      <w:r>
        <w:t>Smluvní vztah může být ukončen</w:t>
      </w:r>
    </w:p>
    <w:p w14:paraId="69170B85" w14:textId="77777777" w:rsidR="00032B4F" w:rsidRDefault="00032B4F">
      <w:pPr>
        <w:pStyle w:val="Tetrovesmlouvy"/>
      </w:pPr>
      <w:r>
        <w:t>písemnou dohodou smluvních stran;</w:t>
      </w:r>
    </w:p>
    <w:p w14:paraId="3421DFBC" w14:textId="0711EC1A" w:rsidR="00032B4F" w:rsidRDefault="00032B4F">
      <w:pPr>
        <w:pStyle w:val="Tetrovesmlouvy"/>
      </w:pPr>
      <w:r>
        <w:t xml:space="preserve">odstoupením od </w:t>
      </w:r>
      <w:r w:rsidR="00E16DD4">
        <w:t xml:space="preserve">smlouvy </w:t>
      </w:r>
      <w:r>
        <w:t>v souladu s</w:t>
      </w:r>
      <w:r w:rsidR="000A777B">
        <w:t xml:space="preserve"> občanským</w:t>
      </w:r>
      <w:r>
        <w:t xml:space="preserve"> zákon</w:t>
      </w:r>
      <w:r w:rsidR="000A777B">
        <w:t>íkem</w:t>
      </w:r>
      <w:r w:rsidR="00106321">
        <w:t>, v platném znění</w:t>
      </w:r>
      <w:r>
        <w:t>; nebo</w:t>
      </w:r>
    </w:p>
    <w:p w14:paraId="7059DE91" w14:textId="3D36C5FF" w:rsidR="009E6F6C" w:rsidRDefault="00032B4F">
      <w:pPr>
        <w:pStyle w:val="Tetrovesmlouvy"/>
      </w:pPr>
      <w:r>
        <w:t xml:space="preserve">odstoupením od </w:t>
      </w:r>
      <w:r w:rsidR="00E16DD4">
        <w:t xml:space="preserve">smlouvy </w:t>
      </w:r>
      <w:r>
        <w:t>v souladu s těmito OP</w:t>
      </w:r>
      <w:r w:rsidR="009E6F6C">
        <w:t>; nebo</w:t>
      </w:r>
    </w:p>
    <w:p w14:paraId="1290F0CA" w14:textId="02D3E92D" w:rsidR="00032B4F" w:rsidRDefault="009E6F6C">
      <w:pPr>
        <w:pStyle w:val="Tetrovesmlouvy"/>
      </w:pPr>
      <w:r>
        <w:t>řádným předáním a převzetím díla jako celku a uplynutím všech záručních dob</w:t>
      </w:r>
      <w:r w:rsidR="00032B4F">
        <w:t>.</w:t>
      </w:r>
    </w:p>
    <w:p w14:paraId="5D721F6B" w14:textId="155E9856" w:rsidR="00032B4F" w:rsidRPr="00E22AF0" w:rsidRDefault="00032B4F" w:rsidP="000A04EE">
      <w:pPr>
        <w:pStyle w:val="Druhrovesmlouvy"/>
      </w:pPr>
      <w:r>
        <w:t>Objednatel</w:t>
      </w:r>
      <w:r w:rsidRPr="00E22AF0">
        <w:t xml:space="preserve"> může odstoupit od </w:t>
      </w:r>
      <w:r w:rsidR="00E16DD4">
        <w:t>s</w:t>
      </w:r>
      <w:r w:rsidR="00E16DD4" w:rsidRPr="00E22AF0">
        <w:t>mlouvy</w:t>
      </w:r>
      <w:r w:rsidR="00E16DD4">
        <w:t xml:space="preserve"> </w:t>
      </w:r>
      <w:r w:rsidRPr="00E22AF0">
        <w:t xml:space="preserve">kdykoli v průběhu provádění </w:t>
      </w:r>
      <w:r w:rsidR="00E16DD4">
        <w:t>d</w:t>
      </w:r>
      <w:r w:rsidR="00E16DD4" w:rsidRPr="00E22AF0">
        <w:t xml:space="preserve">íla </w:t>
      </w:r>
      <w:r w:rsidRPr="00E22AF0">
        <w:t xml:space="preserve">okamžitě, jestliže </w:t>
      </w:r>
      <w:r w:rsidR="00E16DD4">
        <w:t>zhotovitel</w:t>
      </w:r>
      <w:r w:rsidRPr="00E22AF0">
        <w:t>:</w:t>
      </w:r>
    </w:p>
    <w:p w14:paraId="7E2C21E3" w14:textId="70FC810D" w:rsidR="00032B4F" w:rsidRDefault="00032B4F">
      <w:pPr>
        <w:pStyle w:val="Tetrovesmlouvy"/>
      </w:pPr>
      <w:r>
        <w:t xml:space="preserve">je v prodlení s plněním prací o více než dva týdny a přes písemné upozornění nevyvíjí odpovídající snahu o odstranění skluzu v plnění </w:t>
      </w:r>
      <w:r w:rsidR="00E16DD4">
        <w:t>díla</w:t>
      </w:r>
      <w:r>
        <w:t>;</w:t>
      </w:r>
    </w:p>
    <w:p w14:paraId="7E1CEF62" w14:textId="7956ABD0" w:rsidR="00032B4F" w:rsidRPr="00A0023E" w:rsidRDefault="00032B4F">
      <w:pPr>
        <w:pStyle w:val="Tetrovesmlouvy"/>
      </w:pPr>
      <w:r>
        <w:t xml:space="preserve">nedodrží či poruší </w:t>
      </w:r>
      <w:r w:rsidRPr="00A0023E">
        <w:t xml:space="preserve">ustanovení platné </w:t>
      </w:r>
      <w:r w:rsidR="00E16DD4" w:rsidRPr="00A0023E">
        <w:t>smlouvy</w:t>
      </w:r>
      <w:r w:rsidRPr="00A0023E">
        <w:t xml:space="preserve">, </w:t>
      </w:r>
      <w:r w:rsidR="00563BDA" w:rsidRPr="00A0023E">
        <w:t xml:space="preserve">těchto </w:t>
      </w:r>
      <w:r w:rsidRPr="00A0023E">
        <w:t xml:space="preserve">obchodních podmínek nebo těchto OP, a takové porušení nenapraví ani v dodatečné lhůtě, poskytnuté mu </w:t>
      </w:r>
      <w:r w:rsidR="00E16DD4" w:rsidRPr="00A0023E">
        <w:t xml:space="preserve">objednatelem </w:t>
      </w:r>
      <w:r w:rsidRPr="00A0023E">
        <w:t>za tímto účelem; nebo</w:t>
      </w:r>
    </w:p>
    <w:p w14:paraId="37186E6D" w14:textId="23CB1AAF" w:rsidR="00032B4F" w:rsidRDefault="00032B4F">
      <w:pPr>
        <w:pStyle w:val="Tetrovesmlouvy"/>
      </w:pPr>
      <w:r w:rsidRPr="00A0023E">
        <w:t xml:space="preserve">porušuje platné předpisy, normy a pokyny </w:t>
      </w:r>
      <w:r w:rsidR="00E16DD4" w:rsidRPr="00A0023E">
        <w:t>objednatele</w:t>
      </w:r>
      <w:r w:rsidR="00E16DD4">
        <w:t xml:space="preserve"> </w:t>
      </w:r>
      <w:r>
        <w:t xml:space="preserve">takovým způsobem, že je ohrožena kvalita prací, užitná hodnota </w:t>
      </w:r>
      <w:r w:rsidR="00E16DD4">
        <w:t>díla</w:t>
      </w:r>
      <w:r>
        <w:t xml:space="preserve">, bezpečnost života a zdraví a možnost vzniku věcných škod na majetku </w:t>
      </w:r>
      <w:r w:rsidR="00E16DD4">
        <w:t xml:space="preserve">objednatele </w:t>
      </w:r>
      <w:r>
        <w:t>a třetích osob a škod na životním prostředí.</w:t>
      </w:r>
    </w:p>
    <w:p w14:paraId="3DEBE91E" w14:textId="6F55489E" w:rsidR="00C25807" w:rsidRDefault="00C25807" w:rsidP="00987027">
      <w:pPr>
        <w:pStyle w:val="Druhrovesmlouvy"/>
      </w:pPr>
      <w:r>
        <w:t xml:space="preserve">Objednatel může závazek ze </w:t>
      </w:r>
      <w:r w:rsidR="00E16DD4">
        <w:t xml:space="preserve">smlouvy </w:t>
      </w:r>
      <w:r>
        <w:t xml:space="preserve">vypovědět nebo od ní odstoupit v případě, že v jejím plnění nelze pokračovat, aniž by byla porušena pravidla uvedená v § 222 zákona č. 134/2016 Sb., o zadávání veřejných zakázek. </w:t>
      </w:r>
    </w:p>
    <w:p w14:paraId="27756EBE" w14:textId="25B4A7FE" w:rsidR="00987027" w:rsidRDefault="00032B4F" w:rsidP="00987027">
      <w:pPr>
        <w:pStyle w:val="Druhrovesmlouvy"/>
      </w:pPr>
      <w:r>
        <w:t xml:space="preserve">Objednatel </w:t>
      </w:r>
      <w:r w:rsidR="004D4E5C">
        <w:t xml:space="preserve">může </w:t>
      </w:r>
      <w:r w:rsidR="00C25807">
        <w:t xml:space="preserve">závazek ze </w:t>
      </w:r>
      <w:r w:rsidR="00E16DD4">
        <w:t xml:space="preserve">smlouvy </w:t>
      </w:r>
      <w:r w:rsidR="004D4E5C">
        <w:t>vypovědět nebo od ní o</w:t>
      </w:r>
      <w:r w:rsidR="00EF50BB">
        <w:t>d</w:t>
      </w:r>
      <w:r w:rsidR="004D4E5C">
        <w:t>stoupit</w:t>
      </w:r>
      <w:r w:rsidR="00A54AB8">
        <w:t xml:space="preserve"> bezodkladně poté co zjistí, že neměla být uzavřena, neboť</w:t>
      </w:r>
      <w:r w:rsidR="00E16DD4">
        <w:t>:</w:t>
      </w:r>
      <w:r>
        <w:t xml:space="preserve"> </w:t>
      </w:r>
    </w:p>
    <w:p w14:paraId="7F0F1F4C" w14:textId="56FA2595" w:rsidR="00987027" w:rsidRDefault="00E16DD4" w:rsidP="00AD17FD">
      <w:pPr>
        <w:pStyle w:val="Tetrovesmlouvy"/>
      </w:pPr>
      <w:r>
        <w:t xml:space="preserve">zhotovitel </w:t>
      </w:r>
      <w:r w:rsidR="00987027">
        <w:t xml:space="preserve">měl být vyloučen z účasti v zadávacím/výběrovém řízení; </w:t>
      </w:r>
    </w:p>
    <w:p w14:paraId="0C3C5406" w14:textId="71D0EE98" w:rsidR="00987027" w:rsidRDefault="00E16DD4" w:rsidP="00AD17FD">
      <w:pPr>
        <w:pStyle w:val="Tetrovesmlouvy"/>
      </w:pPr>
      <w:r>
        <w:t xml:space="preserve">zhotovitel </w:t>
      </w:r>
      <w:r w:rsidR="00987027">
        <w:t xml:space="preserve">uvedl v </w:t>
      </w:r>
      <w:r>
        <w:t xml:space="preserve">nabídce </w:t>
      </w:r>
      <w:r w:rsidR="00987027">
        <w:t xml:space="preserve">informace nebo doklady, které neodpovídají skutečnosti a měly nebo mohly mít vliv na výsledek zadávacího/výběrového řízení na </w:t>
      </w:r>
      <w:r>
        <w:t xml:space="preserve">veřejnou </w:t>
      </w:r>
      <w:r w:rsidR="00987027">
        <w:t>zakázku</w:t>
      </w:r>
      <w:r w:rsidR="004D4E5C">
        <w:t>;</w:t>
      </w:r>
    </w:p>
    <w:p w14:paraId="44615528" w14:textId="0296F84D" w:rsidR="00987027" w:rsidRDefault="00E16DD4" w:rsidP="00AD17FD">
      <w:pPr>
        <w:pStyle w:val="Tetrovesmlouvy"/>
      </w:pPr>
      <w:r>
        <w:t xml:space="preserve">výběr zhotovitele </w:t>
      </w:r>
      <w:r w:rsidR="00987027">
        <w:t xml:space="preserve">souvisí se závažným porušením povinnosti členského státu ve smyslu čl. 258 </w:t>
      </w:r>
      <w:r>
        <w:t xml:space="preserve">smlouvy </w:t>
      </w:r>
      <w:r w:rsidR="00987027">
        <w:t xml:space="preserve">o fungování Evropské unie, o kterém rozhodl Soudní dvůr Evropské unie. </w:t>
      </w:r>
    </w:p>
    <w:p w14:paraId="2389B43A" w14:textId="04608D9F" w:rsidR="00032B4F" w:rsidRDefault="00032B4F" w:rsidP="000A04EE">
      <w:pPr>
        <w:pStyle w:val="Druhrovesmlouvy"/>
      </w:pPr>
      <w:r>
        <w:t xml:space="preserve">Zhotovitel může od </w:t>
      </w:r>
      <w:r w:rsidR="00E16DD4">
        <w:t xml:space="preserve">smlouvy </w:t>
      </w:r>
      <w:r>
        <w:t xml:space="preserve">odstoupit v případě, je-li </w:t>
      </w:r>
      <w:r w:rsidR="00E16DD4">
        <w:t xml:space="preserve">objednatel </w:t>
      </w:r>
      <w:r>
        <w:t xml:space="preserve">v prodlení se zaplacením dílčího daňového dokladu po dobu delší než dva kalendářní měsíce, nebo je-li </w:t>
      </w:r>
      <w:r w:rsidR="00E16DD4">
        <w:t xml:space="preserve">objednatel </w:t>
      </w:r>
      <w:r>
        <w:t xml:space="preserve">v prodlení s předáním prostoru </w:t>
      </w:r>
      <w:r w:rsidR="00E16DD4">
        <w:t xml:space="preserve">staveniště </w:t>
      </w:r>
      <w:r>
        <w:t>po dobu delší než dva kalendářní měsíce.</w:t>
      </w:r>
    </w:p>
    <w:p w14:paraId="74D3EC5C" w14:textId="5BB6EF61" w:rsidR="00032B4F" w:rsidRDefault="00032B4F" w:rsidP="000A04EE">
      <w:pPr>
        <w:pStyle w:val="Druhrovesmlouvy"/>
      </w:pPr>
      <w:r>
        <w:t xml:space="preserve">Jestliže je </w:t>
      </w:r>
      <w:r w:rsidR="00E16DD4">
        <w:t xml:space="preserve">smlouva </w:t>
      </w:r>
      <w:r>
        <w:t xml:space="preserve">ukončena předčasně tj. před dokončením </w:t>
      </w:r>
      <w:r w:rsidR="00E16DD4">
        <w:t>díla</w:t>
      </w:r>
      <w:r>
        <w:t xml:space="preserve">, smluvní strany protokolárně provedou inventarizaci veškerých plnění, prací a dodávek provedených k datu, kdy </w:t>
      </w:r>
      <w:r w:rsidR="00E16DD4">
        <w:t xml:space="preserve">byla smlouva </w:t>
      </w:r>
      <w:r>
        <w:lastRenderedPageBreak/>
        <w:t xml:space="preserve">ukončena. Závěrem této inventarizace smluvní strany odsouhlasí finanční hodnotu doposud provedeného plnění vypočtenou dle platných právních předpisů. Tak bude stanovena částka, kterou </w:t>
      </w:r>
      <w:r w:rsidRPr="00F66E2C">
        <w:t>dlužník uhradí věřiteli</w:t>
      </w:r>
      <w:r>
        <w:t>. Vyrovnání smluvních stran se provede v konečném daňovém dokladu.</w:t>
      </w:r>
    </w:p>
    <w:p w14:paraId="011F76B8" w14:textId="2A74E93C" w:rsidR="00032B4F" w:rsidRDefault="00032B4F" w:rsidP="000A04EE">
      <w:pPr>
        <w:pStyle w:val="Druhrovesmlouvy"/>
      </w:pPr>
      <w:r>
        <w:t xml:space="preserve">Odstoupení od </w:t>
      </w:r>
      <w:r w:rsidR="006D646A">
        <w:t xml:space="preserve">smlouvy </w:t>
      </w:r>
      <w:r>
        <w:t>musí být provedeno písemně a jeho účinky nastávají doručením druhé straně.</w:t>
      </w:r>
    </w:p>
    <w:p w14:paraId="2F1A1689" w14:textId="2C442ADD" w:rsidR="00032B4F" w:rsidRDefault="00032B4F" w:rsidP="000A04EE">
      <w:pPr>
        <w:pStyle w:val="Druhrovesmlouvy"/>
      </w:pPr>
      <w:r w:rsidRPr="00436295">
        <w:t xml:space="preserve">Na žádost </w:t>
      </w:r>
      <w:r w:rsidR="006D646A">
        <w:t>objednatel</w:t>
      </w:r>
      <w:r w:rsidR="006D646A" w:rsidRPr="00436295">
        <w:t xml:space="preserve">e </w:t>
      </w:r>
      <w:r w:rsidRPr="00436295">
        <w:t xml:space="preserve">je </w:t>
      </w:r>
      <w:r w:rsidR="006D646A">
        <w:t>zhotovitel</w:t>
      </w:r>
      <w:r w:rsidR="006D646A" w:rsidRPr="00436295">
        <w:t xml:space="preserve"> </w:t>
      </w:r>
      <w:r w:rsidRPr="00436295">
        <w:t xml:space="preserve">v případě ukončení </w:t>
      </w:r>
      <w:r w:rsidR="006D646A">
        <w:t>s</w:t>
      </w:r>
      <w:r w:rsidR="006D646A" w:rsidRPr="00436295">
        <w:t xml:space="preserve">mlouvy </w:t>
      </w:r>
      <w:r w:rsidRPr="00436295">
        <w:t xml:space="preserve">povinen postoupit </w:t>
      </w:r>
      <w:r w:rsidR="006D646A">
        <w:t>objednatel</w:t>
      </w:r>
      <w:r w:rsidR="006D646A" w:rsidRPr="00436295">
        <w:t xml:space="preserve">i </w:t>
      </w:r>
      <w:r w:rsidRPr="00436295">
        <w:t xml:space="preserve">za úplatu </w:t>
      </w:r>
      <w:r w:rsidR="000A777B">
        <w:t xml:space="preserve">ve výši ceny obvyklé </w:t>
      </w:r>
      <w:r w:rsidRPr="00436295">
        <w:t xml:space="preserve">věci, </w:t>
      </w:r>
      <w:r w:rsidR="006D646A">
        <w:t>materiál</w:t>
      </w:r>
      <w:r w:rsidR="006D646A" w:rsidRPr="00436295">
        <w:t xml:space="preserve">y </w:t>
      </w:r>
      <w:r w:rsidRPr="00436295">
        <w:t xml:space="preserve">nebo projekty, potřebné k dokončení </w:t>
      </w:r>
      <w:r w:rsidR="006D646A">
        <w:t>d</w:t>
      </w:r>
      <w:r w:rsidR="006D646A" w:rsidRPr="00436295">
        <w:t>íla</w:t>
      </w:r>
      <w:r w:rsidRPr="00436295">
        <w:t>.</w:t>
      </w:r>
    </w:p>
    <w:p w14:paraId="16DF4743" w14:textId="0D0A4526" w:rsidR="00032B4F" w:rsidRDefault="00032B4F" w:rsidP="00001878">
      <w:pPr>
        <w:pStyle w:val="PrvnrovesmlouvyNadpis"/>
        <w:rPr>
          <w:rFonts w:ascii="Arial" w:hAnsi="Arial"/>
        </w:rPr>
      </w:pPr>
      <w:bookmarkStart w:id="93" w:name="_Toc333840984"/>
      <w:bookmarkStart w:id="94" w:name="_Toc47414746"/>
      <w:bookmarkStart w:id="95" w:name="_Toc158009520"/>
      <w:bookmarkStart w:id="96" w:name="_Toc333406000"/>
      <w:r>
        <w:t>Odstoupení od smlouvy</w:t>
      </w:r>
      <w:bookmarkEnd w:id="93"/>
      <w:r>
        <w:t xml:space="preserve"> dle OP</w:t>
      </w:r>
    </w:p>
    <w:p w14:paraId="0EBD8AE1" w14:textId="7437BDBD" w:rsidR="00032B4F" w:rsidRDefault="00032B4F" w:rsidP="00001878">
      <w:pPr>
        <w:pStyle w:val="Druhrovesmlouvy"/>
      </w:pPr>
      <w:r>
        <w:t xml:space="preserve">Jestliže </w:t>
      </w:r>
      <w:r w:rsidR="006D646A">
        <w:t xml:space="preserve">zhotovitel </w:t>
      </w:r>
      <w:r>
        <w:t xml:space="preserve">nesplní některou povinnost podle </w:t>
      </w:r>
      <w:r w:rsidR="006D646A">
        <w:t>smlouvy</w:t>
      </w:r>
      <w:r>
        <w:t xml:space="preserve">, může jej </w:t>
      </w:r>
      <w:r w:rsidR="006D646A">
        <w:t xml:space="preserve">objednatel </w:t>
      </w:r>
      <w:r>
        <w:t>oznámením vyzvat k tomu, aby to</w:t>
      </w:r>
      <w:r w:rsidR="006D646A">
        <w:t>to</w:t>
      </w:r>
      <w:r>
        <w:t xml:space="preserve"> ve stanovené přiměřené lhůtě napravil a svůj závazek splnil.</w:t>
      </w:r>
    </w:p>
    <w:p w14:paraId="1885980B" w14:textId="6E53EE4E" w:rsidR="00032B4F" w:rsidRDefault="00032B4F" w:rsidP="00001878">
      <w:pPr>
        <w:pStyle w:val="Druhrovesmlouvy"/>
      </w:pPr>
      <w:r>
        <w:t xml:space="preserve">Objednatel bude mít právo odstoupit od </w:t>
      </w:r>
      <w:r w:rsidR="006D646A">
        <w:t>smlouvy</w:t>
      </w:r>
      <w:r>
        <w:t xml:space="preserve">, jestliže </w:t>
      </w:r>
      <w:r w:rsidR="006D646A">
        <w:t>zhotovitel</w:t>
      </w:r>
      <w:r>
        <w:t>:</w:t>
      </w:r>
    </w:p>
    <w:p w14:paraId="5DB9CD42" w14:textId="7A817E19" w:rsidR="00032B4F" w:rsidRDefault="00032B4F">
      <w:pPr>
        <w:pStyle w:val="Tetrovesmlouvy"/>
      </w:pPr>
      <w:r>
        <w:t xml:space="preserve">opustí </w:t>
      </w:r>
      <w:r w:rsidR="006D646A">
        <w:t xml:space="preserve">dílo </w:t>
      </w:r>
      <w:r>
        <w:t xml:space="preserve">nebo jinak očividně projeví úmysl nepokračovat v plnění svých povinností dle </w:t>
      </w:r>
      <w:r w:rsidR="006D646A">
        <w:t>smlouvy</w:t>
      </w:r>
      <w:r>
        <w:t xml:space="preserve">; </w:t>
      </w:r>
    </w:p>
    <w:p w14:paraId="3C043AF0" w14:textId="360B1461" w:rsidR="00032B4F" w:rsidRDefault="00032B4F">
      <w:pPr>
        <w:pStyle w:val="Tetrovesmlouvy"/>
      </w:pPr>
      <w:r>
        <w:t xml:space="preserve">bez odůvodněné omluvy nepokračuje v plnění </w:t>
      </w:r>
      <w:r w:rsidR="006D646A">
        <w:t>díla</w:t>
      </w:r>
      <w:r>
        <w:t xml:space="preserve">; </w:t>
      </w:r>
    </w:p>
    <w:p w14:paraId="20704CE2" w14:textId="77777777" w:rsidR="009E6F6C" w:rsidRDefault="00032B4F">
      <w:pPr>
        <w:pStyle w:val="Tetrovesmlouvy"/>
      </w:pPr>
      <w:r>
        <w:t>ocitne se v konkurzním řízení nebo v platební neschopnosti, jde do likvidace, je proti němu vydáno rozhodnutí o zahájení konkurzního řízení, jedná s věřiteli o vyrovnání dluhu nebo řízení jeho podnikání přebere správce konkurzní podstaty, pověřenec nebo správce jmenovaný ve prospěch věřitelů, nebo pokud dojde k jakémukoli opatření nebo události, která má podobný účinek jako kterékoli z uvedených opatření nebo událostí</w:t>
      </w:r>
      <w:r w:rsidR="009E6F6C">
        <w:t>; nebo</w:t>
      </w:r>
    </w:p>
    <w:p w14:paraId="70C54CCA" w14:textId="77777777" w:rsidR="0018144E" w:rsidRDefault="009E6F6C">
      <w:pPr>
        <w:pStyle w:val="Tetrovesmlouvy"/>
      </w:pPr>
      <w:r>
        <w:t>dá nebo nabídne (přímo či nepřímo) komukoli úplatek, dar, prémii, provizi nebo jinou cennou věc jako motivaci nebo odměnu:</w:t>
      </w:r>
    </w:p>
    <w:p w14:paraId="18ADAC62" w14:textId="59BAE838" w:rsidR="0018144E" w:rsidRDefault="0018144E" w:rsidP="0018144E">
      <w:pPr>
        <w:pStyle w:val="tvrtrovesmlouvy"/>
      </w:pPr>
      <w:r>
        <w:t>za jednání nebo zdržení se jednání ve vztahu ke smlouvě; nebo</w:t>
      </w:r>
    </w:p>
    <w:p w14:paraId="0955DA7D" w14:textId="6C89FE3F" w:rsidR="00032B4F" w:rsidRDefault="0018144E" w:rsidP="0018144E">
      <w:pPr>
        <w:pStyle w:val="tvrtrovesmlouvy"/>
        <w:tabs>
          <w:tab w:val="clear" w:pos="2127"/>
        </w:tabs>
        <w:ind w:left="2552" w:hanging="785"/>
      </w:pPr>
      <w:r>
        <w:t>za projevení či neprojevení přízně či nepřízně nějaké osobě v souvislosti se smlouvou, nebo pokud někdo z personálu zhotovitele, jeho zástupců či poddodavatelů (přímo nebo nepřímo) dá nebo nabídne nějaké osobě jakoukoli z forem motivace nebo odměny. Zákonné pobídky a odměny personálu zhotovitele však objednatele k odstoupení od smlouvy neopravňují.</w:t>
      </w:r>
      <w:r w:rsidR="00032B4F">
        <w:t xml:space="preserve"> </w:t>
      </w:r>
    </w:p>
    <w:p w14:paraId="3DABA3F5" w14:textId="5E0B7C93" w:rsidR="00032B4F" w:rsidRDefault="00032B4F" w:rsidP="00001878">
      <w:pPr>
        <w:pStyle w:val="Druhrovesmlouvy"/>
      </w:pPr>
      <w:r>
        <w:t xml:space="preserve">Nastane-li kterákoli z událostí nebo okolností uvedených v čl. 26.2 těchto OP, </w:t>
      </w:r>
      <w:r w:rsidR="006D646A">
        <w:t xml:space="preserve">objednatel </w:t>
      </w:r>
      <w:r>
        <w:t xml:space="preserve">může prostřednictvím oznámení se čtrnáctidenní lhůtou odstoupit od </w:t>
      </w:r>
      <w:r w:rsidR="006D646A">
        <w:t xml:space="preserve">smlouvy </w:t>
      </w:r>
      <w:r>
        <w:t xml:space="preserve">a vykázat </w:t>
      </w:r>
      <w:r w:rsidR="006D646A">
        <w:t xml:space="preserve">zhotovitele </w:t>
      </w:r>
      <w:r>
        <w:t xml:space="preserve">ze </w:t>
      </w:r>
      <w:r w:rsidR="006D646A">
        <w:t>staveniště</w:t>
      </w:r>
      <w:r>
        <w:t>.</w:t>
      </w:r>
    </w:p>
    <w:p w14:paraId="7CBDD0D5" w14:textId="5122C984" w:rsidR="00032B4F" w:rsidRDefault="00032B4F" w:rsidP="00001878">
      <w:pPr>
        <w:pStyle w:val="Druhrovesmlouvy"/>
      </w:pPr>
      <w:r>
        <w:t xml:space="preserve">Rozhodnutí </w:t>
      </w:r>
      <w:r w:rsidR="007908BE">
        <w:t xml:space="preserve">objednatele </w:t>
      </w:r>
      <w:r>
        <w:t xml:space="preserve">odstoupit od </w:t>
      </w:r>
      <w:r w:rsidR="007908BE">
        <w:t xml:space="preserve">smlouvy </w:t>
      </w:r>
      <w:r>
        <w:t xml:space="preserve">nemá vliv na žádné jiné právo, které mu vzniká uzavřením </w:t>
      </w:r>
      <w:r w:rsidR="007908BE">
        <w:t>smlouvy</w:t>
      </w:r>
      <w:r>
        <w:t>.</w:t>
      </w:r>
    </w:p>
    <w:p w14:paraId="19016BA0" w14:textId="66D28DD6" w:rsidR="00032B4F" w:rsidRDefault="00032B4F" w:rsidP="0085514C">
      <w:pPr>
        <w:pStyle w:val="Druhrovesmlouvy"/>
      </w:pPr>
      <w:r>
        <w:t xml:space="preserve">Zhotovitel </w:t>
      </w:r>
      <w:r w:rsidR="00D96BE7">
        <w:t>bez zbytečného odkladu</w:t>
      </w:r>
      <w:r w:rsidR="00A21640">
        <w:t xml:space="preserve"> </w:t>
      </w:r>
      <w:r w:rsidR="00D96BE7">
        <w:t xml:space="preserve">vyklidí </w:t>
      </w:r>
      <w:r w:rsidR="0018144E">
        <w:t xml:space="preserve">a opustí </w:t>
      </w:r>
      <w:r w:rsidR="007908BE">
        <w:t xml:space="preserve">staveniště </w:t>
      </w:r>
      <w:r>
        <w:t xml:space="preserve">a předá </w:t>
      </w:r>
      <w:r w:rsidR="007908BE">
        <w:t xml:space="preserve">objednateli </w:t>
      </w:r>
      <w:r>
        <w:t xml:space="preserve">veškeré oprávněně požadované části </w:t>
      </w:r>
      <w:r w:rsidR="007908BE">
        <w:t xml:space="preserve">vybavení </w:t>
      </w:r>
      <w:r>
        <w:t>a veškerou projektovou dokumentaci</w:t>
      </w:r>
      <w:r w:rsidR="007908BE">
        <w:t>.</w:t>
      </w:r>
      <w:r w:rsidR="00D96BE7">
        <w:t xml:space="preserve"> </w:t>
      </w:r>
      <w:r w:rsidR="007908BE">
        <w:t>Nevyklidí</w:t>
      </w:r>
      <w:r w:rsidR="00D96BE7">
        <w:t xml:space="preserve">-li </w:t>
      </w:r>
      <w:r w:rsidR="007908BE">
        <w:t xml:space="preserve">zhotovitel </w:t>
      </w:r>
      <w:r w:rsidR="00D96BE7">
        <w:t xml:space="preserve">bez zbytečného odkladu </w:t>
      </w:r>
      <w:r w:rsidR="007908BE">
        <w:t>staveniště</w:t>
      </w:r>
      <w:r w:rsidR="00D96BE7">
        <w:t xml:space="preserve">, zmocňuje tímto </w:t>
      </w:r>
      <w:r w:rsidR="007908BE">
        <w:t>objednatele</w:t>
      </w:r>
      <w:r w:rsidR="00D96BE7">
        <w:t xml:space="preserve">, aby zajistil vyklizení </w:t>
      </w:r>
      <w:r w:rsidR="007908BE">
        <w:t xml:space="preserve">staveniště </w:t>
      </w:r>
      <w:r w:rsidR="00D96BE7">
        <w:t xml:space="preserve">na účet a nebezpečí </w:t>
      </w:r>
      <w:r w:rsidR="007908BE">
        <w:t>zhotovitele</w:t>
      </w:r>
      <w:r w:rsidR="00D96BE7">
        <w:t>.</w:t>
      </w:r>
    </w:p>
    <w:p w14:paraId="668A907F" w14:textId="0A0F3631" w:rsidR="00032B4F" w:rsidRPr="00F66E2C" w:rsidRDefault="00032B4F" w:rsidP="0085514C">
      <w:pPr>
        <w:pStyle w:val="Druhrovesmlouvy"/>
      </w:pPr>
      <w:r w:rsidRPr="00F66E2C">
        <w:lastRenderedPageBreak/>
        <w:t xml:space="preserve">Po odstoupení od </w:t>
      </w:r>
      <w:r w:rsidR="007908BE" w:rsidRPr="00F66E2C">
        <w:t xml:space="preserve">smlouvy </w:t>
      </w:r>
      <w:r w:rsidRPr="00F66E2C">
        <w:t xml:space="preserve">může </w:t>
      </w:r>
      <w:r w:rsidR="007908BE" w:rsidRPr="00F66E2C">
        <w:t xml:space="preserve">objednatel dílo </w:t>
      </w:r>
      <w:r w:rsidRPr="00F66E2C">
        <w:t xml:space="preserve">dokončit sám a/nebo zajistit, aby tak učinily jiné osoby. </w:t>
      </w:r>
      <w:del w:id="97" w:author="Autor">
        <w:r w:rsidRPr="00F66E2C" w:rsidDel="00BC5A2D">
          <w:delText xml:space="preserve">Objednatel a tyto osoby mohou užívat veškeré vybavení, dokumentaci </w:delText>
        </w:r>
        <w:r w:rsidR="007908BE" w:rsidRPr="00F66E2C" w:rsidDel="00BC5A2D">
          <w:delText xml:space="preserve">zhotovitele </w:delText>
        </w:r>
        <w:r w:rsidRPr="00F66E2C" w:rsidDel="00BC5A2D">
          <w:delText xml:space="preserve">a další projektovou dokumentaci zhotovenou </w:delText>
        </w:r>
        <w:r w:rsidR="007908BE" w:rsidRPr="00F66E2C" w:rsidDel="00BC5A2D">
          <w:delText xml:space="preserve">zhotovitelem </w:delText>
        </w:r>
        <w:r w:rsidR="00F66E2C" w:rsidDel="00BC5A2D">
          <w:delText>(</w:delText>
        </w:r>
        <w:r w:rsidRPr="00F66E2C" w:rsidDel="00BC5A2D">
          <w:delText>nebo v jeho zastoupení</w:delText>
        </w:r>
        <w:r w:rsidR="00F66E2C" w:rsidDel="00BC5A2D">
          <w:delText>)</w:delText>
        </w:r>
        <w:r w:rsidRPr="00F66E2C" w:rsidDel="00BC5A2D">
          <w:delText>.</w:delText>
        </w:r>
      </w:del>
    </w:p>
    <w:p w14:paraId="6CD63AE4" w14:textId="00BF70FC" w:rsidR="00032B4F" w:rsidRDefault="00032B4F" w:rsidP="0085514C">
      <w:pPr>
        <w:pStyle w:val="Druhrovesmlouvy"/>
      </w:pPr>
      <w:r>
        <w:t xml:space="preserve">Objednatel poté učiní oznámení o tom, že </w:t>
      </w:r>
      <w:r w:rsidR="00991F93">
        <w:t xml:space="preserve">zhotoviteli </w:t>
      </w:r>
      <w:r>
        <w:t xml:space="preserve">bude na </w:t>
      </w:r>
      <w:r w:rsidR="00991F93">
        <w:t xml:space="preserve">staveništi </w:t>
      </w:r>
      <w:r>
        <w:t xml:space="preserve">nebo v jeho blízkosti vydáno </w:t>
      </w:r>
      <w:r w:rsidR="00991F93">
        <w:t xml:space="preserve">vybavení </w:t>
      </w:r>
      <w:r>
        <w:t xml:space="preserve">náležející </w:t>
      </w:r>
      <w:r w:rsidR="00991F93">
        <w:t>zhotoviteli</w:t>
      </w:r>
      <w:r>
        <w:t xml:space="preserve">. Zhotovitel se pak bez prodlení a na vlastní náklady a riziko postará o odstranění předávaného </w:t>
      </w:r>
      <w:r w:rsidR="00991F93">
        <w:t>vybavení</w:t>
      </w:r>
      <w:r>
        <w:t xml:space="preserve">. Jestliže je však </w:t>
      </w:r>
      <w:r w:rsidR="00991F93">
        <w:t xml:space="preserve">zhotovitel </w:t>
      </w:r>
      <w:r>
        <w:t xml:space="preserve">do té doby v prodlení s nějakou platbou splatnou ve prospěch </w:t>
      </w:r>
      <w:r w:rsidR="00991F93">
        <w:t>objednatele</w:t>
      </w:r>
      <w:r>
        <w:t xml:space="preserve">, může tyto položky </w:t>
      </w:r>
      <w:r w:rsidR="00991F93">
        <w:t xml:space="preserve">vybavení objednatel </w:t>
      </w:r>
      <w:r>
        <w:t xml:space="preserve">prodat a tím tuto platbu pokrýt. Jakýkoli zůstatek výtěžku tohoto prodeje pak bude vyplacen </w:t>
      </w:r>
      <w:r w:rsidR="00991F93">
        <w:t>zhotoviteli</w:t>
      </w:r>
      <w:r>
        <w:t>.</w:t>
      </w:r>
    </w:p>
    <w:p w14:paraId="719E261A" w14:textId="5AF152BB" w:rsidR="00032B4F" w:rsidRDefault="00032B4F" w:rsidP="0085514C">
      <w:pPr>
        <w:pStyle w:val="Druhrovesmlouvy"/>
      </w:pPr>
      <w:r>
        <w:t>Jakmile to bude možné</w:t>
      </w:r>
      <w:r w:rsidR="00991F93">
        <w:t>,</w:t>
      </w:r>
      <w:r>
        <w:t xml:space="preserve"> poté, co oznámení </w:t>
      </w:r>
      <w:r w:rsidR="00991F93">
        <w:t xml:space="preserve">objednatele </w:t>
      </w:r>
      <w:r>
        <w:t xml:space="preserve">o odstoupení od </w:t>
      </w:r>
      <w:r w:rsidR="00991F93">
        <w:t xml:space="preserve">smlouvy </w:t>
      </w:r>
      <w:r>
        <w:t xml:space="preserve">vstoupí v platnost, začne </w:t>
      </w:r>
      <w:r w:rsidR="00991F93">
        <w:t xml:space="preserve">objednatel </w:t>
      </w:r>
      <w:r>
        <w:t xml:space="preserve">postupovat tak, aby odsouhlasil </w:t>
      </w:r>
      <w:r w:rsidR="00991F93">
        <w:t xml:space="preserve">cenu díla </w:t>
      </w:r>
      <w:r w:rsidR="0035212A">
        <w:t xml:space="preserve">a vybavení zhotovitele </w:t>
      </w:r>
      <w:r>
        <w:t xml:space="preserve">a veškeré další částky splatné </w:t>
      </w:r>
      <w:r w:rsidR="00991F93">
        <w:t xml:space="preserve">zhotoviteli </w:t>
      </w:r>
      <w:r>
        <w:t xml:space="preserve">za práce provedené v souladu se </w:t>
      </w:r>
      <w:r w:rsidR="00991F93">
        <w:t>smlouvou</w:t>
      </w:r>
      <w:r>
        <w:t>, nebo o nich rozhodl.</w:t>
      </w:r>
    </w:p>
    <w:p w14:paraId="0E79AEF0" w14:textId="77777777" w:rsidR="0035212A" w:rsidRDefault="00032B4F" w:rsidP="00765F39">
      <w:pPr>
        <w:pStyle w:val="Druhrovesmlouvy"/>
      </w:pPr>
      <w:r>
        <w:t xml:space="preserve">Zhotovitel bude oprávněn odstoupit od </w:t>
      </w:r>
      <w:r w:rsidR="00991F93">
        <w:t>smlouvy</w:t>
      </w:r>
      <w:r>
        <w:t>, jestliže:</w:t>
      </w:r>
      <w:r w:rsidR="0035212A" w:rsidRPr="0035212A">
        <w:t xml:space="preserve"> </w:t>
      </w:r>
    </w:p>
    <w:p w14:paraId="0857780F" w14:textId="77777777" w:rsidR="0035212A" w:rsidRDefault="0035212A" w:rsidP="0035212A">
      <w:pPr>
        <w:pStyle w:val="Tetrovesmlouvy"/>
      </w:pPr>
      <w:r>
        <w:t>objednatel</w:t>
      </w:r>
      <w:r w:rsidRPr="00765F39">
        <w:t xml:space="preserve"> zásadním způsobem neplní své povinnosti ze </w:t>
      </w:r>
      <w:r>
        <w:t>s</w:t>
      </w:r>
      <w:r w:rsidRPr="00765F39">
        <w:t>mlouvy</w:t>
      </w:r>
      <w:r>
        <w:t>; nebo</w:t>
      </w:r>
    </w:p>
    <w:p w14:paraId="1EA58981" w14:textId="77777777" w:rsidR="0035212A" w:rsidRDefault="0035212A" w:rsidP="0035212A">
      <w:pPr>
        <w:pStyle w:val="Tetrovesmlouvy"/>
      </w:pPr>
      <w:r>
        <w:t>objednatel</w:t>
      </w:r>
      <w:r w:rsidRPr="00765F39">
        <w:t xml:space="preserve"> se ocitne se v konkurzním řízení nebo v platební neschopnosti, jde do likvidace, je proti němu vydáno rozhodnutí o zahájení konkurzního řízení, jedná s věřiteli o vyrovnání dluhu nebo řízení jeho podnikání přebere správce konkurzní podstaty, pověřenec nebo správce jmenovaný ve prospěch věřitelů, nebo pokud </w:t>
      </w:r>
      <w:r w:rsidRPr="00F66E2C">
        <w:t>dojde k jakémukoli opatření nebo události, která má podobný účinek jako kterékoli</w:t>
      </w:r>
      <w:r w:rsidRPr="00765F39">
        <w:t xml:space="preserve"> z uvedených opatření nebo událostí</w:t>
      </w:r>
      <w:r>
        <w:t>;</w:t>
      </w:r>
    </w:p>
    <w:p w14:paraId="44CD839D" w14:textId="79B6EEF6" w:rsidR="00032B4F" w:rsidRPr="00765F39" w:rsidRDefault="0035212A" w:rsidP="0035212A">
      <w:pPr>
        <w:pStyle w:val="Druhrovesmlouvy"/>
      </w:pPr>
      <w:r w:rsidRPr="00765F39">
        <w:t>Nastane-li kterákoli z událostí nebo okolností</w:t>
      </w:r>
      <w:r>
        <w:t xml:space="preserve"> uvedených v čl. 26.9 těchto OP</w:t>
      </w:r>
      <w:r w:rsidRPr="00765F39">
        <w:t xml:space="preserve">, </w:t>
      </w:r>
      <w:r>
        <w:t>zhotovitel</w:t>
      </w:r>
      <w:r w:rsidRPr="00765F39">
        <w:t xml:space="preserve"> může prostřednictvím oznámení okamžitě odstoupit od </w:t>
      </w:r>
      <w:r>
        <w:t>s</w:t>
      </w:r>
      <w:r w:rsidRPr="00765F39">
        <w:t xml:space="preserve">mlouvy. Rozhodnutím </w:t>
      </w:r>
      <w:r>
        <w:t>zhotovitel</w:t>
      </w:r>
      <w:r w:rsidRPr="00765F39">
        <w:t>e odstoupit</w:t>
      </w:r>
      <w:r w:rsidR="00264C04">
        <w:t xml:space="preserve"> </w:t>
      </w:r>
      <w:r w:rsidR="00032B4F" w:rsidRPr="00765F39">
        <w:t xml:space="preserve">od </w:t>
      </w:r>
      <w:r w:rsidR="00991F93">
        <w:t>s</w:t>
      </w:r>
      <w:r w:rsidR="00991F93" w:rsidRPr="00765F39">
        <w:t xml:space="preserve">mlouvy </w:t>
      </w:r>
      <w:r w:rsidR="00032B4F" w:rsidRPr="00765F39">
        <w:t xml:space="preserve">není dotčeno žádné jiné právo, které mu vzniká uzavřením </w:t>
      </w:r>
      <w:r w:rsidR="00991F93">
        <w:t>s</w:t>
      </w:r>
      <w:r w:rsidR="00991F93" w:rsidRPr="00765F39">
        <w:t xml:space="preserve">mlouvy </w:t>
      </w:r>
      <w:r w:rsidR="00032B4F" w:rsidRPr="00765F39">
        <w:t xml:space="preserve">nebo jinak. </w:t>
      </w:r>
    </w:p>
    <w:p w14:paraId="1B3EE931" w14:textId="2D86A4AF" w:rsidR="00032B4F" w:rsidRDefault="00032B4F" w:rsidP="00765F39">
      <w:pPr>
        <w:pStyle w:val="Druhrovesmlouvy"/>
      </w:pPr>
      <w:r>
        <w:t xml:space="preserve">Poté, co oznámení </w:t>
      </w:r>
      <w:r w:rsidR="00991F93">
        <w:t xml:space="preserve">zhotovitele </w:t>
      </w:r>
      <w:r>
        <w:t xml:space="preserve">o odstoupení od </w:t>
      </w:r>
      <w:r w:rsidR="00991F93">
        <w:t xml:space="preserve">smlouvy </w:t>
      </w:r>
      <w:r>
        <w:t xml:space="preserve">vstoupilo v platnost, </w:t>
      </w:r>
      <w:r w:rsidR="00991F93">
        <w:t xml:space="preserve">zhotovitel </w:t>
      </w:r>
      <w:r>
        <w:t xml:space="preserve">neprodleně: </w:t>
      </w:r>
    </w:p>
    <w:p w14:paraId="5784B765" w14:textId="4292FD6B" w:rsidR="00032B4F" w:rsidRDefault="00032B4F">
      <w:pPr>
        <w:pStyle w:val="Tetrovesmlouvy"/>
      </w:pPr>
      <w:r>
        <w:t xml:space="preserve">přestane provádět veškeré další práce, vyjma těch, k nimž dal </w:t>
      </w:r>
      <w:r w:rsidR="00991F93">
        <w:t xml:space="preserve">objednatel </w:t>
      </w:r>
      <w:r>
        <w:t xml:space="preserve">pokyn z důvodu ochrany života nebo majetku či bezpečnosti </w:t>
      </w:r>
      <w:r w:rsidR="00991F93">
        <w:t>díla</w:t>
      </w:r>
      <w:r>
        <w:t>;</w:t>
      </w:r>
    </w:p>
    <w:p w14:paraId="197C792E" w14:textId="49AC0A93" w:rsidR="00032B4F" w:rsidRDefault="00032B4F">
      <w:pPr>
        <w:pStyle w:val="Tetrovesmlouvy"/>
      </w:pPr>
      <w:r>
        <w:t xml:space="preserve">předá veškerou dokumentaci, </w:t>
      </w:r>
      <w:r w:rsidR="00991F93">
        <w:t xml:space="preserve">technologická </w:t>
      </w:r>
      <w:r>
        <w:t xml:space="preserve">zařízení, </w:t>
      </w:r>
      <w:r w:rsidR="00991F93">
        <w:t xml:space="preserve">materiály </w:t>
      </w:r>
      <w:r>
        <w:t>a další práce, za něž obdržel platbu; a</w:t>
      </w:r>
    </w:p>
    <w:p w14:paraId="5741AB3B" w14:textId="37A020D4" w:rsidR="00032B4F" w:rsidRDefault="00032B4F">
      <w:pPr>
        <w:pStyle w:val="Tetrovesmlouvy"/>
      </w:pPr>
      <w:r>
        <w:t xml:space="preserve">odstraní ze </w:t>
      </w:r>
      <w:r w:rsidR="00991F93">
        <w:t xml:space="preserve">staveniště </w:t>
      </w:r>
      <w:r>
        <w:t xml:space="preserve">veškeré další nepotřebné </w:t>
      </w:r>
      <w:r w:rsidR="00991F93">
        <w:t>vybavení</w:t>
      </w:r>
      <w:r>
        <w:t xml:space="preserve">, vyjma toho, které je nezbytné k zajištění bezpečnosti, a opustí </w:t>
      </w:r>
      <w:r w:rsidR="00991F93">
        <w:t>staveniště</w:t>
      </w:r>
      <w:r>
        <w:t>.</w:t>
      </w:r>
    </w:p>
    <w:p w14:paraId="0D52E841" w14:textId="43826705" w:rsidR="00032B4F" w:rsidRDefault="00032B4F" w:rsidP="00765F39">
      <w:pPr>
        <w:pStyle w:val="Druhrovesmlouvy"/>
      </w:pPr>
      <w:r>
        <w:t xml:space="preserve">Poté, co oznámení </w:t>
      </w:r>
      <w:r w:rsidR="00991F93">
        <w:t xml:space="preserve">zhotovitele </w:t>
      </w:r>
      <w:r>
        <w:t xml:space="preserve">o odstoupení od </w:t>
      </w:r>
      <w:r w:rsidR="00991F93">
        <w:t xml:space="preserve">smlouvy </w:t>
      </w:r>
      <w:r>
        <w:t xml:space="preserve">vstoupí v platnost, </w:t>
      </w:r>
      <w:r w:rsidR="00991F93">
        <w:t xml:space="preserve">objednatel </w:t>
      </w:r>
      <w:r>
        <w:t>neprodleně:</w:t>
      </w:r>
    </w:p>
    <w:p w14:paraId="09DC1EDA" w14:textId="19406849" w:rsidR="00032B4F" w:rsidRDefault="00032B4F">
      <w:pPr>
        <w:pStyle w:val="Tetrovesmlouvy"/>
      </w:pPr>
      <w:r>
        <w:t xml:space="preserve">zaplatí </w:t>
      </w:r>
      <w:r w:rsidR="00991F93">
        <w:t xml:space="preserve">zhotoviteli </w:t>
      </w:r>
      <w:r>
        <w:t xml:space="preserve">splatné částky za veškeré vykonané práce, jež jsou ve </w:t>
      </w:r>
      <w:r w:rsidR="00991F93">
        <w:t xml:space="preserve">smlouvě </w:t>
      </w:r>
      <w:r>
        <w:t xml:space="preserve">oceněny, náklady na </w:t>
      </w:r>
      <w:r w:rsidR="00991F93">
        <w:t xml:space="preserve">technologická </w:t>
      </w:r>
      <w:r>
        <w:t xml:space="preserve">zařízení a </w:t>
      </w:r>
      <w:r w:rsidR="00991F93">
        <w:t>materiály</w:t>
      </w:r>
      <w:r>
        <w:t xml:space="preserve">, které byly za účelem plnění </w:t>
      </w:r>
      <w:r w:rsidR="00991F93">
        <w:t xml:space="preserve">díla </w:t>
      </w:r>
      <w:r>
        <w:t xml:space="preserve">objednány a dodány </w:t>
      </w:r>
      <w:r w:rsidR="00991F93">
        <w:t xml:space="preserve">zhotoviteli </w:t>
      </w:r>
      <w:r>
        <w:t xml:space="preserve">nebo jejichž dodávku je </w:t>
      </w:r>
      <w:r w:rsidR="00991F93">
        <w:t xml:space="preserve">zhotovitel </w:t>
      </w:r>
      <w:r>
        <w:t xml:space="preserve">povinen přijmout, veškeré další náklady nebo závazky, které </w:t>
      </w:r>
      <w:r w:rsidR="00CB508E">
        <w:t xml:space="preserve">zhotoviteli </w:t>
      </w:r>
      <w:r>
        <w:t xml:space="preserve">přiměřeným způsobem za daných okolností vznikly v souvislosti s jím očekávaným dokončením </w:t>
      </w:r>
      <w:r w:rsidR="00CB508E">
        <w:t>díla</w:t>
      </w:r>
      <w:r>
        <w:t xml:space="preserve">, náklady na odstranění </w:t>
      </w:r>
      <w:r w:rsidR="00CB508E">
        <w:t xml:space="preserve">vybavení zhotovitele </w:t>
      </w:r>
      <w:r>
        <w:t xml:space="preserve">ze </w:t>
      </w:r>
      <w:r w:rsidR="00CB508E">
        <w:t xml:space="preserve">staveniště </w:t>
      </w:r>
      <w:r>
        <w:t xml:space="preserve">a jejich navrácení na pracoviště </w:t>
      </w:r>
      <w:r w:rsidR="00CB508E">
        <w:t xml:space="preserve">zhotovitele </w:t>
      </w:r>
      <w:r>
        <w:t xml:space="preserve">a náklady na repatriaci </w:t>
      </w:r>
      <w:r w:rsidR="00CB508E">
        <w:t xml:space="preserve">personálu zhotovitele zaměstnaného na realizaci díla </w:t>
      </w:r>
      <w:r>
        <w:t xml:space="preserve">k datu odstoupení od </w:t>
      </w:r>
      <w:r w:rsidR="00CB508E">
        <w:t>smlouvy</w:t>
      </w:r>
      <w:r>
        <w:t>; a</w:t>
      </w:r>
    </w:p>
    <w:p w14:paraId="5C983DDA" w14:textId="1B37BAF0" w:rsidR="00032B4F" w:rsidRDefault="00032B4F">
      <w:pPr>
        <w:pStyle w:val="Tetrovesmlouvy"/>
      </w:pPr>
      <w:r>
        <w:t xml:space="preserve">uhradí </w:t>
      </w:r>
      <w:r w:rsidR="00CB508E">
        <w:t xml:space="preserve">zhotoviteli </w:t>
      </w:r>
      <w:r>
        <w:t>veškerý ušlý zisk nebo jinou škodu, kter</w:t>
      </w:r>
      <w:r w:rsidR="00264C04">
        <w:t>á</w:t>
      </w:r>
      <w:r>
        <w:t xml:space="preserve"> </w:t>
      </w:r>
      <w:r w:rsidR="00CB508E">
        <w:t xml:space="preserve">zhotoviteli </w:t>
      </w:r>
      <w:r>
        <w:t>vznikl</w:t>
      </w:r>
      <w:r w:rsidR="00264C04">
        <w:t>a</w:t>
      </w:r>
      <w:r>
        <w:t xml:space="preserve"> v důsledku tohoto odstoupení.</w:t>
      </w:r>
    </w:p>
    <w:p w14:paraId="1303953D" w14:textId="0B81138A" w:rsidR="00264C04" w:rsidRDefault="00264C04" w:rsidP="00264C04">
      <w:pPr>
        <w:pStyle w:val="Druhrovesmlouvy"/>
      </w:pPr>
      <w:r>
        <w:lastRenderedPageBreak/>
        <w:t>K</w:t>
      </w:r>
      <w:r w:rsidRPr="00264C04">
        <w:t>terákoliv ze stran je oprávněna od smlouvy o dílo odstoupit i v případě, že do šesti kalendářních měsíců od jejího uzavření nedojde v souladu s čl. 7.1 větou druhou ze strany objednatele k informování o splnění podmínek specifikovaných v čl. 1.3.</w:t>
      </w:r>
    </w:p>
    <w:p w14:paraId="71D74875" w14:textId="4B3C1BB9" w:rsidR="00264C04" w:rsidRPr="00264C04" w:rsidRDefault="00264C04" w:rsidP="00264C04">
      <w:pPr>
        <w:pStyle w:val="Druhrovesmlouvy"/>
      </w:pPr>
      <w:r>
        <w:t xml:space="preserve">Ustanovení těchto OP týkající se odstoupení se přiměřeně použijí také pro případ její výpovědi. </w:t>
      </w:r>
    </w:p>
    <w:p w14:paraId="5789B7EC" w14:textId="77777777" w:rsidR="00032B4F" w:rsidRPr="0083011D" w:rsidRDefault="00032B4F" w:rsidP="00A514A8">
      <w:pPr>
        <w:pStyle w:val="PrvnrovesmlouvyNadpis"/>
      </w:pPr>
      <w:bookmarkStart w:id="98" w:name="_Toc333840985"/>
      <w:r w:rsidRPr="0083011D">
        <w:t>POJIŠTĚNÍ</w:t>
      </w:r>
      <w:bookmarkEnd w:id="94"/>
      <w:bookmarkEnd w:id="95"/>
      <w:bookmarkEnd w:id="96"/>
      <w:bookmarkEnd w:id="98"/>
    </w:p>
    <w:p w14:paraId="5961CFDE" w14:textId="53F41AB7" w:rsidR="00032B4F" w:rsidRPr="0083011D" w:rsidRDefault="00032B4F" w:rsidP="00A514A8">
      <w:pPr>
        <w:pStyle w:val="Druhrovesmlouvy"/>
      </w:pPr>
      <w:r w:rsidRPr="0083011D">
        <w:t xml:space="preserve">Před </w:t>
      </w:r>
      <w:r>
        <w:t xml:space="preserve">nebo bez zbytečného odkladu po </w:t>
      </w:r>
      <w:r w:rsidR="00D96BE7">
        <w:t xml:space="preserve">uzavření </w:t>
      </w:r>
      <w:r w:rsidR="00CB508E">
        <w:t>s</w:t>
      </w:r>
      <w:r w:rsidR="00CB508E" w:rsidRPr="0083011D">
        <w:t xml:space="preserve">mlouvy </w:t>
      </w:r>
      <w:r w:rsidRPr="0083011D">
        <w:t xml:space="preserve">je </w:t>
      </w:r>
      <w:r w:rsidR="00CB508E">
        <w:t>zhotovitel</w:t>
      </w:r>
      <w:r w:rsidR="00CB508E" w:rsidRPr="0083011D">
        <w:t xml:space="preserve"> </w:t>
      </w:r>
      <w:r w:rsidRPr="0083011D">
        <w:t xml:space="preserve">povinen prokázat, že je </w:t>
      </w:r>
      <w:r>
        <w:t xml:space="preserve">náležitě </w:t>
      </w:r>
      <w:r w:rsidRPr="0083011D">
        <w:t xml:space="preserve">pojištěn proti všem rizikům souvisejícím s prováděním </w:t>
      </w:r>
      <w:r w:rsidR="00CB508E">
        <w:t>d</w:t>
      </w:r>
      <w:r w:rsidR="00CB508E" w:rsidRPr="0083011D">
        <w:t xml:space="preserve">íla </w:t>
      </w:r>
      <w:r w:rsidRPr="0083011D">
        <w:t>a mimořádným</w:t>
      </w:r>
      <w:r w:rsidR="00A0023E">
        <w:t>i</w:t>
      </w:r>
      <w:r w:rsidRPr="0083011D">
        <w:t xml:space="preserve"> událost</w:t>
      </w:r>
      <w:r w:rsidR="00A0023E">
        <w:t>i</w:t>
      </w:r>
      <w:r w:rsidRPr="0083011D">
        <w:t>.</w:t>
      </w:r>
    </w:p>
    <w:p w14:paraId="2C99048B" w14:textId="1BCEB24C" w:rsidR="00032B4F" w:rsidRPr="0083011D" w:rsidRDefault="00A0023E" w:rsidP="0013631E">
      <w:pPr>
        <w:pStyle w:val="Druhrovesmlouvy"/>
      </w:pPr>
      <w:r>
        <w:t xml:space="preserve">Zhotovitel je povinen uzavřít pojištění majetku (stavebně montážní pojištění), vč. krytí všech stavebních a živelných rizik, </w:t>
      </w:r>
      <w:r w:rsidRPr="00DB6A7E">
        <w:rPr>
          <w:b/>
          <w:bCs/>
          <w:u w:val="single"/>
        </w:rPr>
        <w:t xml:space="preserve">s pojistnou částkou nejméně ve výši </w:t>
      </w:r>
      <w:r w:rsidR="00204D17">
        <w:rPr>
          <w:b/>
          <w:bCs/>
          <w:u w:val="single"/>
        </w:rPr>
        <w:t>odpovídající výši jeho</w:t>
      </w:r>
      <w:r w:rsidRPr="00DB6A7E">
        <w:rPr>
          <w:b/>
          <w:bCs/>
          <w:u w:val="single"/>
        </w:rPr>
        <w:t xml:space="preserve"> nabídkové ceny</w:t>
      </w:r>
      <w:r>
        <w:t>, a to</w:t>
      </w:r>
      <w:r w:rsidR="00044256">
        <w:t>to</w:t>
      </w:r>
      <w:r>
        <w:t xml:space="preserve"> </w:t>
      </w:r>
      <w:r w:rsidR="00044256">
        <w:t xml:space="preserve">pojištění musí být platné (tj. zhotovitel je povinen mít jej sjednáno) </w:t>
      </w:r>
      <w:r>
        <w:t xml:space="preserve">po celou dobu provádění díla. </w:t>
      </w:r>
      <w:r w:rsidR="00032B4F" w:rsidRPr="0083011D">
        <w:t xml:space="preserve">Pojištění bude sjednáno </w:t>
      </w:r>
      <w:r>
        <w:t xml:space="preserve">zejména </w:t>
      </w:r>
      <w:r w:rsidR="00032B4F" w:rsidRPr="0083011D">
        <w:t xml:space="preserve">pro případ škody vzniklé na pojištěných věcech jejich ztrátou, zničením nebo poškozením a škody vzniklé třetím osobám v souvislosti s činností nebo vztahem pojištěného, vyplývajícím ze stavebně montážních rizik budovaného </w:t>
      </w:r>
      <w:r w:rsidR="00CB508E">
        <w:t>d</w:t>
      </w:r>
      <w:r w:rsidR="00CB508E" w:rsidRPr="0083011D">
        <w:t>íla</w:t>
      </w:r>
      <w:r w:rsidR="00032B4F" w:rsidRPr="0083011D">
        <w:t>,</w:t>
      </w:r>
      <w:r w:rsidR="00586F86">
        <w:t xml:space="preserve"> jakož i pro případ škody na zdraví osob přítomných na </w:t>
      </w:r>
      <w:r w:rsidR="00CB508E">
        <w:t xml:space="preserve">staveništi </w:t>
      </w:r>
      <w:r w:rsidR="00586F86">
        <w:t>či v jeho bezprostředním okolí,</w:t>
      </w:r>
      <w:r w:rsidR="00032B4F" w:rsidRPr="0083011D">
        <w:t xml:space="preserve"> pokud pojištěný za škodu odpovídá v důsledku svého jednání nebo vztahu z doby trvání pojištění. Pojištění je dále sjednáno pro případ poškození nebo zničení pojištěné věci (</w:t>
      </w:r>
      <w:r w:rsidR="00CB508E">
        <w:t>d</w:t>
      </w:r>
      <w:r w:rsidR="00CB508E" w:rsidRPr="0083011D">
        <w:t>íla</w:t>
      </w:r>
      <w:r w:rsidR="00032B4F" w:rsidRPr="0083011D">
        <w:t>):</w:t>
      </w:r>
    </w:p>
    <w:p w14:paraId="05500FC2" w14:textId="77777777" w:rsidR="00032B4F" w:rsidRDefault="00032B4F">
      <w:pPr>
        <w:pStyle w:val="Tetrovesmlouvy"/>
      </w:pPr>
      <w:r w:rsidRPr="00A514A8">
        <w:t>požárem, záplavou, povodní, vichřicí, krupobitím, výbuchem</w:t>
      </w:r>
      <w:r>
        <w:t>;</w:t>
      </w:r>
    </w:p>
    <w:p w14:paraId="6B792EFC" w14:textId="77777777" w:rsidR="00586F86" w:rsidRDefault="00586F86">
      <w:pPr>
        <w:pStyle w:val="Tetrovesmlouvy"/>
      </w:pPr>
      <w:r>
        <w:t>trestnou činností;</w:t>
      </w:r>
    </w:p>
    <w:p w14:paraId="230C6B84" w14:textId="77777777" w:rsidR="00032B4F" w:rsidRDefault="00032B4F">
      <w:pPr>
        <w:pStyle w:val="Tetrovesmlouvy"/>
      </w:pPr>
      <w:r w:rsidRPr="00A514A8">
        <w:t>sesuvem půdy, zemětřesením, tíhou sněhu nebo námrazy</w:t>
      </w:r>
      <w:r>
        <w:t>; a</w:t>
      </w:r>
    </w:p>
    <w:p w14:paraId="2E856512" w14:textId="77777777" w:rsidR="00032B4F" w:rsidRDefault="00032B4F">
      <w:pPr>
        <w:pStyle w:val="Tetrovesmlouvy"/>
      </w:pPr>
      <w:r w:rsidRPr="00A514A8">
        <w:t>pádem stromů, stožárů a jiných předmětů (věcí), nejsou-li součástí poškozené věci</w:t>
      </w:r>
      <w:r w:rsidR="0052177C">
        <w:t xml:space="preserve"> </w:t>
      </w:r>
      <w:r w:rsidRPr="00A514A8">
        <w:t>a</w:t>
      </w:r>
      <w:r w:rsidR="0052177C">
        <w:t xml:space="preserve"> </w:t>
      </w:r>
      <w:r w:rsidRPr="00A514A8">
        <w:t>nejsou-li součástí téhož souboru jako poškozená věc.</w:t>
      </w:r>
    </w:p>
    <w:p w14:paraId="4E832D45" w14:textId="31E57D7B" w:rsidR="00032B4F" w:rsidRDefault="00032B4F" w:rsidP="00A0023E">
      <w:pPr>
        <w:pStyle w:val="Druhrovesmlouvy"/>
        <w:numPr>
          <w:ilvl w:val="0"/>
          <w:numId w:val="0"/>
        </w:numPr>
        <w:ind w:left="567"/>
      </w:pPr>
      <w:r w:rsidRPr="00A514A8">
        <w:t>Z</w:t>
      </w:r>
      <w:r w:rsidR="00CB508E">
        <w:t> </w:t>
      </w:r>
      <w:r w:rsidRPr="00A514A8">
        <w:t>uzavřené pojistné smlouvy</w:t>
      </w:r>
      <w:r>
        <w:t xml:space="preserve"> musí</w:t>
      </w:r>
      <w:r w:rsidRPr="00A514A8">
        <w:t xml:space="preserve"> vyplýv</w:t>
      </w:r>
      <w:r>
        <w:t>at</w:t>
      </w:r>
      <w:r w:rsidRPr="00A514A8">
        <w:t>, že pojištění kryje případné škody vzniklé na stávající nemovitosti, na narůstajícím nemovitém majetku v</w:t>
      </w:r>
      <w:r w:rsidR="00CB508E">
        <w:t> </w:t>
      </w:r>
      <w:r w:rsidRPr="00A514A8">
        <w:t xml:space="preserve">průběhu realizace </w:t>
      </w:r>
      <w:r w:rsidR="00264C04">
        <w:t>díla</w:t>
      </w:r>
      <w:r w:rsidRPr="00A514A8">
        <w:t xml:space="preserve"> (rekonstrukce), škody vyplývající z</w:t>
      </w:r>
      <w:r w:rsidR="00CB508E">
        <w:t> </w:t>
      </w:r>
      <w:r w:rsidR="00CB508E" w:rsidRPr="00F66E2C">
        <w:t>živelných</w:t>
      </w:r>
      <w:r w:rsidRPr="00A514A8">
        <w:t xml:space="preserve"> pohrom a škody</w:t>
      </w:r>
      <w:r w:rsidR="0052177C">
        <w:t xml:space="preserve"> </w:t>
      </w:r>
      <w:r w:rsidRPr="00A514A8">
        <w:t xml:space="preserve">vzniklé v důsledku činnosti </w:t>
      </w:r>
      <w:r w:rsidR="00FA7A89">
        <w:t xml:space="preserve">zhotovitele </w:t>
      </w:r>
      <w:r w:rsidRPr="00A514A8">
        <w:t>na majetku a zdraví třetích osob.</w:t>
      </w:r>
    </w:p>
    <w:p w14:paraId="581497FC" w14:textId="4B69470E" w:rsidR="006325D0" w:rsidRDefault="00A0023E" w:rsidP="00A0023E">
      <w:pPr>
        <w:pStyle w:val="Druhrovesmlouvy"/>
      </w:pPr>
      <w:r>
        <w:t>Kopie příslušn</w:t>
      </w:r>
      <w:r w:rsidR="00DB6A7E">
        <w:t>é</w:t>
      </w:r>
      <w:r>
        <w:t xml:space="preserve"> pojistn</w:t>
      </w:r>
      <w:r w:rsidR="00DB6A7E">
        <w:t>é</w:t>
      </w:r>
      <w:r>
        <w:t xml:space="preserve"> sml</w:t>
      </w:r>
      <w:r w:rsidR="00DB6A7E">
        <w:t>o</w:t>
      </w:r>
      <w:r>
        <w:t>uv</w:t>
      </w:r>
      <w:r w:rsidR="00DB6A7E">
        <w:t>y</w:t>
      </w:r>
      <w:r>
        <w:t>, popř. certifikát pojišťovny o jej</w:t>
      </w:r>
      <w:r w:rsidR="00DB6A7E">
        <w:t>ím</w:t>
      </w:r>
      <w:r>
        <w:t xml:space="preserve"> uzavření, předloží zhotovitel </w:t>
      </w:r>
      <w:r w:rsidR="005338A6">
        <w:t xml:space="preserve">objednateli </w:t>
      </w:r>
      <w:r>
        <w:t>nejpozději tři dny před podpisem SOD</w:t>
      </w:r>
      <w:r w:rsidR="006325D0">
        <w:t xml:space="preserve">. </w:t>
      </w:r>
    </w:p>
    <w:p w14:paraId="41721DA8" w14:textId="01F7856F" w:rsidR="00A0023E" w:rsidRPr="0083011D" w:rsidRDefault="006325D0" w:rsidP="00A0023E">
      <w:pPr>
        <w:pStyle w:val="Druhrovesmlouvy"/>
      </w:pPr>
      <w:r>
        <w:t>V případě, že zhotovitel kopii pojistné smlouvy/certifikátu, nepředloží, je objednatel oprávněn neuzavřít SOD, resp. v případě, že SOD již bude uzavřena, je oprávněn od ní odstoupit.</w:t>
      </w:r>
    </w:p>
    <w:p w14:paraId="196C7FB8" w14:textId="77777777" w:rsidR="00032B4F" w:rsidRPr="0083011D" w:rsidRDefault="00032B4F" w:rsidP="00E56948">
      <w:pPr>
        <w:pStyle w:val="PrvnrovesmlouvyNadpis"/>
      </w:pPr>
      <w:bookmarkStart w:id="99" w:name="_Toc158009521"/>
      <w:bookmarkStart w:id="100" w:name="_Toc333406001"/>
      <w:bookmarkStart w:id="101" w:name="_Toc333840986"/>
      <w:r w:rsidRPr="0083011D">
        <w:t>OSTATNÍ UJEDNÁNÍ</w:t>
      </w:r>
      <w:bookmarkEnd w:id="99"/>
      <w:bookmarkEnd w:id="100"/>
      <w:bookmarkEnd w:id="101"/>
    </w:p>
    <w:p w14:paraId="726C6C8A" w14:textId="61EBB32A" w:rsidR="00032B4F" w:rsidRDefault="00032B4F" w:rsidP="00E56948">
      <w:pPr>
        <w:pStyle w:val="Druhrovesmlouvy"/>
      </w:pPr>
      <w:r>
        <w:t>Zhotovitel</w:t>
      </w:r>
      <w:r w:rsidRPr="0083011D">
        <w:t xml:space="preserve"> je povinen průběžně odstraňovat na své náklady podle postupu prací – výkopek, suť, odpady, obaly</w:t>
      </w:r>
      <w:r w:rsidR="00FA7A89">
        <w:t>, demontovaná zařízení</w:t>
      </w:r>
      <w:r w:rsidRPr="0083011D">
        <w:t xml:space="preserve"> apod., kter</w:t>
      </w:r>
      <w:r w:rsidR="00FA7A89">
        <w:t>á</w:t>
      </w:r>
      <w:r w:rsidRPr="0083011D">
        <w:t xml:space="preserve"> pocházejí z</w:t>
      </w:r>
      <w:r w:rsidR="00FA7A89">
        <w:t> jeho pracovní činnosti</w:t>
      </w:r>
      <w:r w:rsidRPr="0083011D">
        <w:t xml:space="preserve">. Tyto </w:t>
      </w:r>
      <w:r w:rsidR="00CB508E">
        <w:t>materiál</w:t>
      </w:r>
      <w:r w:rsidR="00CB508E" w:rsidRPr="0083011D">
        <w:t xml:space="preserve">y </w:t>
      </w:r>
      <w:r w:rsidRPr="0083011D">
        <w:t xml:space="preserve">budou skladovány vhodným způsobem nezatěžujícím životní prostředí. V případě nedodržení těchto povinností provede úklid na žádost </w:t>
      </w:r>
      <w:r w:rsidR="00CB508E">
        <w:t>objednatel</w:t>
      </w:r>
      <w:r w:rsidR="00CB508E" w:rsidRPr="0083011D">
        <w:t xml:space="preserve">e </w:t>
      </w:r>
      <w:r w:rsidRPr="0083011D">
        <w:t xml:space="preserve">a na náklady </w:t>
      </w:r>
      <w:r w:rsidR="00CB508E">
        <w:t>zhotovitel</w:t>
      </w:r>
      <w:r w:rsidR="00CB508E" w:rsidRPr="0083011D">
        <w:t xml:space="preserve">e </w:t>
      </w:r>
      <w:r w:rsidRPr="0083011D">
        <w:t>specializovaná firma.</w:t>
      </w:r>
    </w:p>
    <w:p w14:paraId="448CDAE6" w14:textId="5C00530F" w:rsidR="00500440" w:rsidRPr="0083011D" w:rsidRDefault="00500440" w:rsidP="00E56948">
      <w:pPr>
        <w:pStyle w:val="Druhrovesmlouvy"/>
      </w:pPr>
      <w:r>
        <w:t>Smluvní strany prohlašují, že si tyto OP detailně prostudovaly a že neobsahují ujednání, která by nemohla kterákoliv ze smluvních stran rozumně očekávat.</w:t>
      </w:r>
    </w:p>
    <w:p w14:paraId="6AB691A1" w14:textId="0A7DBE4A" w:rsidR="00032B4F" w:rsidRPr="0083011D" w:rsidRDefault="00032B4F" w:rsidP="00E56948">
      <w:pPr>
        <w:pStyle w:val="Druhrovesmlouvy"/>
      </w:pPr>
      <w:r>
        <w:t>Zhotovitel</w:t>
      </w:r>
      <w:r w:rsidRPr="0083011D">
        <w:t xml:space="preserve"> je povinen zabezpečit čistotu komunikací na příjezdových trasách, vjezdech a výjezdech stavby dle požadavků příslušných správců komunikací</w:t>
      </w:r>
      <w:r w:rsidR="00FA7A89">
        <w:t xml:space="preserve"> i uvnitř areálu nebo budovy</w:t>
      </w:r>
      <w:r w:rsidRPr="0083011D">
        <w:t>.</w:t>
      </w:r>
    </w:p>
    <w:p w14:paraId="78FDB2CA" w14:textId="43F4D44B" w:rsidR="00032B4F" w:rsidRPr="00E56948" w:rsidRDefault="00032B4F" w:rsidP="00E56948">
      <w:pPr>
        <w:pStyle w:val="Druhrovesmlouvy"/>
      </w:pPr>
      <w:bookmarkStart w:id="102" w:name="_Toc47414750"/>
      <w:bookmarkEnd w:id="102"/>
      <w:r>
        <w:lastRenderedPageBreak/>
        <w:t>Zhotovitel</w:t>
      </w:r>
      <w:r w:rsidRPr="00E56948">
        <w:t xml:space="preserve"> je povinen provádět předepsané zkoušky </w:t>
      </w:r>
      <w:r w:rsidR="00CB508E">
        <w:t>materiál</w:t>
      </w:r>
      <w:r w:rsidR="00CB508E" w:rsidRPr="00E56948">
        <w:t>ů</w:t>
      </w:r>
      <w:r w:rsidRPr="00E56948">
        <w:t>, kter</w:t>
      </w:r>
      <w:r>
        <w:t>é</w:t>
      </w:r>
      <w:r w:rsidRPr="00E56948">
        <w:t xml:space="preserve"> užívá na stavbě, nebo touto činností pověřit odpovědnou osobu nebo firmu, která má oprávnění k těmto pracím.</w:t>
      </w:r>
    </w:p>
    <w:p w14:paraId="37C0DF67" w14:textId="1F4B0E2B" w:rsidR="00032B4F" w:rsidRPr="0083011D" w:rsidRDefault="00FA7A89" w:rsidP="00E56948">
      <w:pPr>
        <w:pStyle w:val="Druhrovesmlouvy"/>
      </w:pPr>
      <w:r>
        <w:t>Pokud bude prostor pro realizaci předmětu díla zasahovat do veřejného prostranství, tzn. nebude jen v uzavřeném areálu, bude tento prostor kromě ohraničení staveniště opatřen tabulí, na níž bude uvedeno</w:t>
      </w:r>
      <w:r w:rsidR="00032B4F" w:rsidRPr="0083011D">
        <w:t>:</w:t>
      </w:r>
    </w:p>
    <w:p w14:paraId="7D473B2C" w14:textId="77777777" w:rsidR="00032B4F" w:rsidRDefault="00032B4F">
      <w:pPr>
        <w:pStyle w:val="Tetrovesmlouvy"/>
      </w:pPr>
      <w:r w:rsidRPr="0083011D">
        <w:t>označení stavebníka</w:t>
      </w:r>
      <w:r>
        <w:t>;</w:t>
      </w:r>
    </w:p>
    <w:p w14:paraId="30B5EF23" w14:textId="77777777" w:rsidR="00032B4F" w:rsidRDefault="00032B4F">
      <w:pPr>
        <w:pStyle w:val="Tetrovesmlouvy"/>
      </w:pPr>
      <w:r w:rsidRPr="0083011D">
        <w:t>název stavby</w:t>
      </w:r>
      <w:r>
        <w:t>;</w:t>
      </w:r>
    </w:p>
    <w:p w14:paraId="4EA3D7C6" w14:textId="77777777" w:rsidR="00032B4F" w:rsidRDefault="00032B4F">
      <w:pPr>
        <w:pStyle w:val="Tetrovesmlouvy"/>
      </w:pPr>
      <w:r w:rsidRPr="0083011D">
        <w:t>datum zahájení/ukončení</w:t>
      </w:r>
      <w:r>
        <w:t>;</w:t>
      </w:r>
    </w:p>
    <w:p w14:paraId="7E999A65" w14:textId="77777777" w:rsidR="00032B4F" w:rsidRDefault="00032B4F">
      <w:pPr>
        <w:pStyle w:val="Tetrovesmlouvy"/>
      </w:pPr>
      <w:r w:rsidRPr="0083011D">
        <w:t>datum a číslo stavebního povolení</w:t>
      </w:r>
      <w:r>
        <w:t>; a</w:t>
      </w:r>
    </w:p>
    <w:p w14:paraId="65C5223B" w14:textId="6DBEDB00" w:rsidR="00032B4F" w:rsidRDefault="00032B4F">
      <w:pPr>
        <w:pStyle w:val="Tetrovesmlouvy"/>
      </w:pPr>
      <w:r w:rsidRPr="0083011D">
        <w:t>spojení na stavebníka</w:t>
      </w:r>
      <w:r w:rsidR="00FA7A89">
        <w:t xml:space="preserve">, zhotovitele, popř. </w:t>
      </w:r>
      <w:r w:rsidRPr="0083011D">
        <w:t>projektanta.</w:t>
      </w:r>
    </w:p>
    <w:p w14:paraId="56BF0FEB" w14:textId="098BEC28" w:rsidR="00032B4F" w:rsidRPr="0083011D" w:rsidRDefault="00032B4F" w:rsidP="00E56948">
      <w:pPr>
        <w:pStyle w:val="Zkladntext"/>
        <w:ind w:left="567" w:firstLine="11"/>
        <w:jc w:val="left"/>
      </w:pPr>
      <w:r w:rsidRPr="0083011D">
        <w:t xml:space="preserve">Umístění a forma tabule bude určena </w:t>
      </w:r>
      <w:r w:rsidR="00391B03">
        <w:t>objednatel</w:t>
      </w:r>
      <w:r w:rsidR="00391B03" w:rsidRPr="0083011D">
        <w:t>em</w:t>
      </w:r>
      <w:r w:rsidR="00FA7A89">
        <w:t xml:space="preserve"> dle konkrétní situace</w:t>
      </w:r>
      <w:r w:rsidRPr="0083011D">
        <w:t>.</w:t>
      </w:r>
    </w:p>
    <w:p w14:paraId="7AD28614" w14:textId="7DD492DC" w:rsidR="00032B4F" w:rsidRPr="0026722F" w:rsidRDefault="00032B4F" w:rsidP="00E56948">
      <w:pPr>
        <w:pStyle w:val="Druhrovesmlouvy"/>
      </w:pPr>
      <w:r w:rsidRPr="0026722F">
        <w:t xml:space="preserve">Je-li součástí </w:t>
      </w:r>
      <w:r w:rsidR="00391B03">
        <w:t>d</w:t>
      </w:r>
      <w:r w:rsidR="00391B03" w:rsidRPr="0026722F">
        <w:t xml:space="preserve">íla </w:t>
      </w:r>
      <w:r w:rsidRPr="0026722F">
        <w:t>likvidace původního zařízení</w:t>
      </w:r>
      <w:r w:rsidR="00FA7A89">
        <w:t xml:space="preserve"> (dlouhodobého hmotného majetku)</w:t>
      </w:r>
      <w:r w:rsidRPr="0026722F">
        <w:t xml:space="preserve">, je </w:t>
      </w:r>
      <w:r w:rsidR="00391B03">
        <w:t>z</w:t>
      </w:r>
      <w:r w:rsidR="00391B03" w:rsidRPr="0026722F">
        <w:t xml:space="preserve">hotovitel </w:t>
      </w:r>
      <w:r w:rsidRPr="0026722F">
        <w:t xml:space="preserve">povinen </w:t>
      </w:r>
      <w:r w:rsidR="00FA7A89">
        <w:t>případné výnosy</w:t>
      </w:r>
      <w:r w:rsidRPr="0026722F">
        <w:t xml:space="preserve"> z jeho </w:t>
      </w:r>
      <w:r w:rsidR="00FA7A89">
        <w:t>likvidace</w:t>
      </w:r>
      <w:r w:rsidRPr="0026722F">
        <w:t xml:space="preserve"> poukázat na účet vlastníka původního zařízení.</w:t>
      </w:r>
    </w:p>
    <w:p w14:paraId="796EBA0D" w14:textId="1F4178DD" w:rsidR="00032B4F" w:rsidRDefault="00032B4F" w:rsidP="00E56948">
      <w:pPr>
        <w:pStyle w:val="Druhrovesmlouvy"/>
      </w:pPr>
      <w:r w:rsidRPr="0083011D">
        <w:t xml:space="preserve">Žádná ze smluvních stran není oprávněna postoupit práva a závazky z uzavřené </w:t>
      </w:r>
      <w:r w:rsidR="00391B03">
        <w:t>s</w:t>
      </w:r>
      <w:r w:rsidR="00391B03" w:rsidRPr="0083011D">
        <w:t xml:space="preserve">mlouvy </w:t>
      </w:r>
      <w:r w:rsidRPr="0083011D">
        <w:t>třetí osobě bez výslovného písemného souhlasu druhé smluvní strany.</w:t>
      </w:r>
    </w:p>
    <w:p w14:paraId="27E4909E" w14:textId="0000E9F3" w:rsidR="00D96BE7" w:rsidRDefault="00D96BE7" w:rsidP="00E56948">
      <w:pPr>
        <w:pStyle w:val="Druhrovesmlouvy"/>
      </w:pPr>
      <w:r>
        <w:t>Smlouva</w:t>
      </w:r>
      <w:r w:rsidR="00391B03">
        <w:t xml:space="preserve"> </w:t>
      </w:r>
      <w:r>
        <w:t>může být měněna pouze písemně. Objednatel může namítnout neplatnost jejího dodatku či změny z důvodu nedodržení formy kdykoliv, a to i když již bylo započato s plněním.</w:t>
      </w:r>
    </w:p>
    <w:p w14:paraId="068CB5AC" w14:textId="20B45424" w:rsidR="00D96BE7" w:rsidRDefault="00D96BE7" w:rsidP="00E56948">
      <w:pPr>
        <w:pStyle w:val="Druhrovesmlouvy"/>
      </w:pPr>
      <w:r>
        <w:t xml:space="preserve">Práva vyplývající ze </w:t>
      </w:r>
      <w:r w:rsidR="00391B03">
        <w:t xml:space="preserve">smlouvy </w:t>
      </w:r>
      <w:r>
        <w:t>či jejího porušení se promlčují ve lhůtě 4 let ode dne, kdy právo moh</w:t>
      </w:r>
      <w:r w:rsidR="008C017E">
        <w:t>l</w:t>
      </w:r>
      <w:r>
        <w:t>o být uplatněno poprvé.</w:t>
      </w:r>
    </w:p>
    <w:p w14:paraId="5F224AC5" w14:textId="1675AA2A" w:rsidR="00D96BE7" w:rsidRDefault="00391B03" w:rsidP="00E56948">
      <w:pPr>
        <w:pStyle w:val="Druhrovesmlouvy"/>
      </w:pPr>
      <w:r>
        <w:t xml:space="preserve">Smlouva </w:t>
      </w:r>
      <w:r w:rsidR="00FA7A89">
        <w:t>společně s jejími přílohami a těmito OP</w:t>
      </w:r>
      <w:r>
        <w:t xml:space="preserve"> </w:t>
      </w:r>
      <w:r w:rsidR="00D96BE7">
        <w:t>obsahuje úplné ujednání o předmětu smlouvy a všech náležitostech, které strany měly a chtěly ve smlouvě ujednat, a které považují za důležité pro závaznost smlouvy. Žádn</w:t>
      </w:r>
      <w:r w:rsidR="008C017E">
        <w:t>ý</w:t>
      </w:r>
      <w:r w:rsidR="00D96BE7">
        <w:t xml:space="preserve"> projev stran učiněný p</w:t>
      </w:r>
      <w:r w:rsidR="008C017E">
        <w:t>o uzavření smlouvy nesmí být vykládán v rozporu s výslovnými ustanoveními smlouvy</w:t>
      </w:r>
      <w:r w:rsidR="006D046A">
        <w:t xml:space="preserve"> či těmito OP</w:t>
      </w:r>
      <w:r w:rsidR="008C017E">
        <w:t xml:space="preserve"> a nezakládá žádný závazek žádné ze stran.</w:t>
      </w:r>
      <w:r w:rsidR="00D96BE7">
        <w:t xml:space="preserve"> </w:t>
      </w:r>
    </w:p>
    <w:p w14:paraId="419B45C0" w14:textId="65103927" w:rsidR="008C017E" w:rsidRDefault="008C017E" w:rsidP="005F507C">
      <w:pPr>
        <w:pStyle w:val="Druhrovesmlouvy"/>
      </w:pPr>
      <w:r w:rsidRPr="008C017E">
        <w:t>Strany se dohodly, že závazek zaplatit smluvní pokutu nevylučuje právo na náhradu škody ve výši, v jaké převyšuje smluvní pokutu.</w:t>
      </w:r>
      <w:r>
        <w:t xml:space="preserve"> </w:t>
      </w:r>
      <w:r w:rsidRPr="008C017E">
        <w:t>V případě, kdy bude smluvní pokuta snížená soudem, zůstává zachováno právo na náhradu škody ve výši, v jaké škoda převyšuje částku určenou soudem jako přiměřenou</w:t>
      </w:r>
      <w:r w:rsidR="00391B03">
        <w:t>,</w:t>
      </w:r>
      <w:r w:rsidRPr="008C017E">
        <w:t xml:space="preserve"> a to bez jakéhokoliv dalšího omezení.</w:t>
      </w:r>
      <w:r>
        <w:t xml:space="preserve"> </w:t>
      </w:r>
      <w:r w:rsidRPr="008C017E">
        <w:t>Pokud jakýkoliv právní předpis stanoví pokutu (penále) pro porušení smluvní povinností (kdykoliv během trvání smlouvy), pak nebude takovým nárokem nijak dotčeno právo na náhradu škody ve výši, v jaké převyšuje penále stanovené zákonem</w:t>
      </w:r>
      <w:r>
        <w:t>.</w:t>
      </w:r>
    </w:p>
    <w:p w14:paraId="7CCFBCF3" w14:textId="19799B5C" w:rsidR="005F507C" w:rsidRDefault="005F507C" w:rsidP="005F507C">
      <w:pPr>
        <w:pStyle w:val="Druhrovesmlouvy"/>
      </w:pPr>
      <w:r>
        <w:t>Strany vylučují aplikaci následujících ustanovení občanského zákoníku na smlouvu: § 557, §</w:t>
      </w:r>
      <w:r w:rsidR="006D046A">
        <w:t> </w:t>
      </w:r>
      <w:r>
        <w:t>1799</w:t>
      </w:r>
      <w:r w:rsidR="006D046A">
        <w:t>,</w:t>
      </w:r>
      <w:r>
        <w:t xml:space="preserve"> § 1800, § 1805 odst. 2.</w:t>
      </w:r>
    </w:p>
    <w:p w14:paraId="4890AD30" w14:textId="1B4591DD" w:rsidR="00FA192A" w:rsidRDefault="00FA192A" w:rsidP="005F507C">
      <w:pPr>
        <w:pStyle w:val="Druhrovesmlouvy"/>
      </w:pPr>
      <w:r>
        <w:t xml:space="preserve">Pro vyloučení pochybností se ujednává, že ke splnění peněžitého dluhu podle </w:t>
      </w:r>
      <w:r w:rsidR="002C1DC6">
        <w:t>s</w:t>
      </w:r>
      <w:r>
        <w:t>mlouvy</w:t>
      </w:r>
      <w:r w:rsidR="00391B03">
        <w:t xml:space="preserve"> </w:t>
      </w:r>
      <w:r>
        <w:t>nelze použít směnku.</w:t>
      </w:r>
    </w:p>
    <w:p w14:paraId="7150EE77" w14:textId="07BD4CE4" w:rsidR="00032B4F" w:rsidRPr="0083011D" w:rsidRDefault="00032B4F" w:rsidP="00E56948">
      <w:pPr>
        <w:pStyle w:val="Druhrovesmlouvy"/>
      </w:pPr>
      <w:r w:rsidRPr="0083011D">
        <w:t xml:space="preserve">Smluvní strany výslovně souhlasí s tím, aby uzavřená </w:t>
      </w:r>
      <w:r w:rsidR="00391B03" w:rsidRPr="008E7918">
        <w:t xml:space="preserve">smlouva </w:t>
      </w:r>
      <w:r w:rsidRPr="008E7918">
        <w:t>byla uvedena na</w:t>
      </w:r>
      <w:r w:rsidRPr="0083011D">
        <w:t xml:space="preserve"> profilu zadavatele</w:t>
      </w:r>
      <w:r w:rsidR="00D5175B">
        <w:t>.</w:t>
      </w:r>
    </w:p>
    <w:p w14:paraId="7A2E844D" w14:textId="23676141" w:rsidR="00032B4F" w:rsidRPr="003305BF" w:rsidRDefault="00032B4F" w:rsidP="007F0D3F">
      <w:pPr>
        <w:pStyle w:val="Druhrovesmlouvy"/>
      </w:pPr>
      <w:r w:rsidRPr="0083011D">
        <w:lastRenderedPageBreak/>
        <w:t xml:space="preserve">Případný spor mezi smluvními stranami, který se nepodaří vyřešit vzájemnou dohodou, bude řešen u </w:t>
      </w:r>
      <w:r>
        <w:t xml:space="preserve">věcně </w:t>
      </w:r>
      <w:r w:rsidRPr="0083011D">
        <w:t xml:space="preserve">příslušného soudu </w:t>
      </w:r>
      <w:r>
        <w:t xml:space="preserve">s místní příslušností dle sídla </w:t>
      </w:r>
      <w:r w:rsidR="00391B03">
        <w:t xml:space="preserve">objednatele </w:t>
      </w:r>
      <w:r w:rsidRPr="0083011D">
        <w:t>v souladu s právními předpisy České republiky.</w:t>
      </w:r>
    </w:p>
    <w:sectPr w:rsidR="00032B4F" w:rsidRPr="003305BF" w:rsidSect="007420AF">
      <w:footerReference w:type="default" r:id="rId8"/>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D1DE5" w14:textId="77777777" w:rsidR="007420AF" w:rsidRDefault="007420AF" w:rsidP="00FA7B21">
      <w:pPr>
        <w:spacing w:after="0"/>
      </w:pPr>
      <w:r>
        <w:separator/>
      </w:r>
    </w:p>
  </w:endnote>
  <w:endnote w:type="continuationSeparator" w:id="0">
    <w:p w14:paraId="0AF7B360" w14:textId="77777777" w:rsidR="007420AF" w:rsidRDefault="007420AF" w:rsidP="00FA7B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Light">
    <w:charset w:val="00"/>
    <w:family w:val="swiss"/>
    <w:pitch w:val="variable"/>
    <w:sig w:usb0="600002F7" w:usb1="02000001" w:usb2="0000000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32622" w14:textId="2A7D5FF7" w:rsidR="00086ABA" w:rsidRDefault="003A207E" w:rsidP="003A207E">
    <w:pPr>
      <w:pStyle w:val="Zpat"/>
      <w:jc w:val="right"/>
    </w:pPr>
    <w:r>
      <w:rPr>
        <w:sz w:val="14"/>
        <w:szCs w:val="14"/>
      </w:rPr>
      <w:tab/>
    </w:r>
    <w:r w:rsidR="005F0B58">
      <w:rPr>
        <w:sz w:val="14"/>
        <w:szCs w:val="14"/>
      </w:rPr>
      <w:tab/>
    </w:r>
    <w:r w:rsidR="00086ABA">
      <w:fldChar w:fldCharType="begin"/>
    </w:r>
    <w:r w:rsidR="00086ABA">
      <w:instrText xml:space="preserve"> PAGE   \* MERGEFORMAT </w:instrText>
    </w:r>
    <w:r w:rsidR="00086ABA">
      <w:fldChar w:fldCharType="separate"/>
    </w:r>
    <w:r w:rsidR="00086ABA">
      <w:rPr>
        <w:noProof/>
      </w:rPr>
      <w:t>45</w:t>
    </w:r>
    <w:r w:rsidR="00086ABA">
      <w:rPr>
        <w:noProof/>
      </w:rPr>
      <w:fldChar w:fldCharType="end"/>
    </w:r>
    <w:r w:rsidR="00086ABA">
      <w:t>/</w:t>
    </w:r>
    <w:r w:rsidR="00086ABA">
      <w:rPr>
        <w:noProof/>
      </w:rPr>
      <w:fldChar w:fldCharType="begin"/>
    </w:r>
    <w:r w:rsidR="00086ABA">
      <w:rPr>
        <w:noProof/>
      </w:rPr>
      <w:instrText xml:space="preserve"> NUMPAGES   \* MERGEFORMAT </w:instrText>
    </w:r>
    <w:r w:rsidR="00086ABA">
      <w:rPr>
        <w:noProof/>
      </w:rPr>
      <w:fldChar w:fldCharType="separate"/>
    </w:r>
    <w:r w:rsidR="00086ABA">
      <w:rPr>
        <w:noProof/>
      </w:rPr>
      <w:t>45</w:t>
    </w:r>
    <w:r w:rsidR="00086AB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F4B48" w14:textId="77777777" w:rsidR="007420AF" w:rsidRDefault="007420AF" w:rsidP="00FA7B21">
      <w:pPr>
        <w:spacing w:after="0"/>
      </w:pPr>
      <w:r>
        <w:separator/>
      </w:r>
    </w:p>
  </w:footnote>
  <w:footnote w:type="continuationSeparator" w:id="0">
    <w:p w14:paraId="4E7D783D" w14:textId="77777777" w:rsidR="007420AF" w:rsidRDefault="007420AF" w:rsidP="00FA7B2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CA4"/>
    <w:multiLevelType w:val="multilevel"/>
    <w:tmpl w:val="A920A22A"/>
    <w:lvl w:ilvl="0">
      <w:start w:val="1"/>
      <w:numFmt w:val="decimal"/>
      <w:pStyle w:val="Seznam123"/>
      <w:lvlText w:val="%1)"/>
      <w:lvlJc w:val="left"/>
      <w:pPr>
        <w:tabs>
          <w:tab w:val="num" w:pos="1134"/>
        </w:tabs>
        <w:ind w:left="1134" w:hanging="567"/>
      </w:pPr>
      <w:rPr>
        <w:rFonts w:ascii="Times New Roman" w:hAnsi="Times New Roman" w:cs="Times New Roman" w:hint="default"/>
        <w:b w:val="0"/>
        <w:bCs w:val="0"/>
        <w:i w:val="0"/>
        <w:iCs w:val="0"/>
        <w:caps w:val="0"/>
        <w:smallCaps w:val="0"/>
        <w:strike w:val="0"/>
        <w:dstrike w:val="0"/>
        <w:vanish w:val="0"/>
        <w:spacing w:val="0"/>
        <w:kern w:val="0"/>
        <w:position w:val="0"/>
        <w:u w:val="none"/>
        <w:vertAlign w:val="baseline"/>
      </w:rPr>
    </w:lvl>
    <w:lvl w:ilvl="1">
      <w:start w:val="1"/>
      <w:numFmt w:val="lowerLetter"/>
      <w:lvlText w:val="%2."/>
      <w:lvlJc w:val="left"/>
      <w:pPr>
        <w:tabs>
          <w:tab w:val="num" w:pos="1701"/>
        </w:tabs>
        <w:ind w:left="1418" w:hanging="284"/>
      </w:pPr>
      <w:rPr>
        <w:rFonts w:cs="Times New Roman" w:hint="default"/>
      </w:rPr>
    </w:lvl>
    <w:lvl w:ilvl="2">
      <w:start w:val="1"/>
      <w:numFmt w:val="lowerRoman"/>
      <w:lvlText w:val="%3."/>
      <w:lvlJc w:val="right"/>
      <w:pPr>
        <w:ind w:left="1701"/>
      </w:pPr>
      <w:rPr>
        <w:rFonts w:cs="Times New Roman" w:hint="default"/>
      </w:rPr>
    </w:lvl>
    <w:lvl w:ilvl="3">
      <w:start w:val="1"/>
      <w:numFmt w:val="decimal"/>
      <w:lvlText w:val="%4."/>
      <w:lvlJc w:val="left"/>
      <w:pPr>
        <w:ind w:left="2268"/>
      </w:pPr>
      <w:rPr>
        <w:rFonts w:cs="Times New Roman" w:hint="default"/>
      </w:rPr>
    </w:lvl>
    <w:lvl w:ilvl="4">
      <w:start w:val="1"/>
      <w:numFmt w:val="lowerLetter"/>
      <w:lvlText w:val="%5."/>
      <w:lvlJc w:val="left"/>
      <w:pPr>
        <w:ind w:left="2835"/>
      </w:pPr>
      <w:rPr>
        <w:rFonts w:cs="Times New Roman" w:hint="default"/>
      </w:rPr>
    </w:lvl>
    <w:lvl w:ilvl="5">
      <w:start w:val="1"/>
      <w:numFmt w:val="lowerRoman"/>
      <w:lvlText w:val="%6."/>
      <w:lvlJc w:val="right"/>
      <w:pPr>
        <w:ind w:left="3402"/>
      </w:pPr>
      <w:rPr>
        <w:rFonts w:cs="Times New Roman" w:hint="default"/>
      </w:rPr>
    </w:lvl>
    <w:lvl w:ilvl="6">
      <w:start w:val="1"/>
      <w:numFmt w:val="decimal"/>
      <w:lvlText w:val="%7."/>
      <w:lvlJc w:val="left"/>
      <w:pPr>
        <w:ind w:left="3969"/>
      </w:pPr>
      <w:rPr>
        <w:rFonts w:cs="Times New Roman" w:hint="default"/>
      </w:rPr>
    </w:lvl>
    <w:lvl w:ilvl="7">
      <w:start w:val="1"/>
      <w:numFmt w:val="lowerLetter"/>
      <w:lvlText w:val="%8."/>
      <w:lvlJc w:val="left"/>
      <w:pPr>
        <w:ind w:left="4536"/>
      </w:pPr>
      <w:rPr>
        <w:rFonts w:cs="Times New Roman" w:hint="default"/>
      </w:rPr>
    </w:lvl>
    <w:lvl w:ilvl="8">
      <w:start w:val="1"/>
      <w:numFmt w:val="lowerRoman"/>
      <w:lvlText w:val="%9."/>
      <w:lvlJc w:val="right"/>
      <w:pPr>
        <w:ind w:left="5103"/>
      </w:pPr>
      <w:rPr>
        <w:rFonts w:cs="Times New Roman" w:hint="default"/>
      </w:rPr>
    </w:lvl>
  </w:abstractNum>
  <w:abstractNum w:abstractNumId="1" w15:restartNumberingAfterBreak="0">
    <w:nsid w:val="085F6262"/>
    <w:multiLevelType w:val="hybridMultilevel"/>
    <w:tmpl w:val="E73446CC"/>
    <w:lvl w:ilvl="0" w:tplc="4F82B4EA">
      <w:start w:val="1"/>
      <w:numFmt w:val="upperRoman"/>
      <w:pStyle w:val="msk"/>
      <w:lvlText w:val="%1."/>
      <w:lvlJc w:val="center"/>
      <w:pPr>
        <w:tabs>
          <w:tab w:val="num" w:pos="567"/>
        </w:tabs>
        <w:ind w:firstLine="284"/>
      </w:pPr>
      <w:rPr>
        <w:rFonts w:cs="Times New Roman" w:hint="default"/>
      </w:rPr>
    </w:lvl>
    <w:lvl w:ilvl="1" w:tplc="04090019" w:tentative="1">
      <w:start w:val="1"/>
      <w:numFmt w:val="lowerLetter"/>
      <w:lvlText w:val="%2."/>
      <w:lvlJc w:val="left"/>
      <w:pPr>
        <w:ind w:left="5900" w:hanging="360"/>
      </w:pPr>
      <w:rPr>
        <w:rFonts w:cs="Times New Roman"/>
      </w:rPr>
    </w:lvl>
    <w:lvl w:ilvl="2" w:tplc="0409001B" w:tentative="1">
      <w:start w:val="1"/>
      <w:numFmt w:val="lowerRoman"/>
      <w:lvlText w:val="%3."/>
      <w:lvlJc w:val="right"/>
      <w:pPr>
        <w:ind w:left="6620" w:hanging="180"/>
      </w:pPr>
      <w:rPr>
        <w:rFonts w:cs="Times New Roman"/>
      </w:rPr>
    </w:lvl>
    <w:lvl w:ilvl="3" w:tplc="0409000F" w:tentative="1">
      <w:start w:val="1"/>
      <w:numFmt w:val="decimal"/>
      <w:lvlText w:val="%4."/>
      <w:lvlJc w:val="left"/>
      <w:pPr>
        <w:ind w:left="7340" w:hanging="360"/>
      </w:pPr>
      <w:rPr>
        <w:rFonts w:cs="Times New Roman"/>
      </w:rPr>
    </w:lvl>
    <w:lvl w:ilvl="4" w:tplc="04090019" w:tentative="1">
      <w:start w:val="1"/>
      <w:numFmt w:val="lowerLetter"/>
      <w:lvlText w:val="%5."/>
      <w:lvlJc w:val="left"/>
      <w:pPr>
        <w:ind w:left="8060" w:hanging="360"/>
      </w:pPr>
      <w:rPr>
        <w:rFonts w:cs="Times New Roman"/>
      </w:rPr>
    </w:lvl>
    <w:lvl w:ilvl="5" w:tplc="0409001B" w:tentative="1">
      <w:start w:val="1"/>
      <w:numFmt w:val="lowerRoman"/>
      <w:lvlText w:val="%6."/>
      <w:lvlJc w:val="right"/>
      <w:pPr>
        <w:ind w:left="8780" w:hanging="180"/>
      </w:pPr>
      <w:rPr>
        <w:rFonts w:cs="Times New Roman"/>
      </w:rPr>
    </w:lvl>
    <w:lvl w:ilvl="6" w:tplc="0409000F" w:tentative="1">
      <w:start w:val="1"/>
      <w:numFmt w:val="decimal"/>
      <w:lvlText w:val="%7."/>
      <w:lvlJc w:val="left"/>
      <w:pPr>
        <w:ind w:left="9500" w:hanging="360"/>
      </w:pPr>
      <w:rPr>
        <w:rFonts w:cs="Times New Roman"/>
      </w:rPr>
    </w:lvl>
    <w:lvl w:ilvl="7" w:tplc="04090019" w:tentative="1">
      <w:start w:val="1"/>
      <w:numFmt w:val="lowerLetter"/>
      <w:lvlText w:val="%8."/>
      <w:lvlJc w:val="left"/>
      <w:pPr>
        <w:ind w:left="10220" w:hanging="360"/>
      </w:pPr>
      <w:rPr>
        <w:rFonts w:cs="Times New Roman"/>
      </w:rPr>
    </w:lvl>
    <w:lvl w:ilvl="8" w:tplc="0409001B" w:tentative="1">
      <w:start w:val="1"/>
      <w:numFmt w:val="lowerRoman"/>
      <w:lvlText w:val="%9."/>
      <w:lvlJc w:val="right"/>
      <w:pPr>
        <w:ind w:left="10940" w:hanging="180"/>
      </w:pPr>
      <w:rPr>
        <w:rFonts w:cs="Times New Roman"/>
      </w:rPr>
    </w:lvl>
  </w:abstractNum>
  <w:abstractNum w:abstractNumId="2" w15:restartNumberingAfterBreak="0">
    <w:nsid w:val="0FDD4428"/>
    <w:multiLevelType w:val="hybridMultilevel"/>
    <w:tmpl w:val="8398C8EA"/>
    <w:lvl w:ilvl="0" w:tplc="04050017">
      <w:start w:val="1"/>
      <w:numFmt w:val="bullet"/>
      <w:pStyle w:val="slovn2"/>
      <w:lvlText w:val=""/>
      <w:lvlJc w:val="left"/>
      <w:pPr>
        <w:tabs>
          <w:tab w:val="num" w:pos="720"/>
        </w:tabs>
        <w:ind w:left="720" w:hanging="360"/>
      </w:pPr>
      <w:rPr>
        <w:rFonts w:ascii="Wingdings" w:hAnsi="Wingdings" w:hint="default"/>
      </w:rPr>
    </w:lvl>
    <w:lvl w:ilvl="1" w:tplc="04050019">
      <w:numFmt w:val="bullet"/>
      <w:lvlText w:val="-"/>
      <w:lvlJc w:val="left"/>
      <w:pPr>
        <w:tabs>
          <w:tab w:val="num" w:pos="1440"/>
        </w:tabs>
        <w:ind w:left="1440" w:hanging="360"/>
      </w:pPr>
      <w:rPr>
        <w:rFonts w:ascii="Times New Roman" w:eastAsia="Times New Roman" w:hAnsi="Times New Roman"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 w15:restartNumberingAfterBreak="0">
    <w:nsid w:val="17710C42"/>
    <w:multiLevelType w:val="multilevel"/>
    <w:tmpl w:val="7354EFAA"/>
    <w:lvl w:ilvl="0">
      <w:start w:val="1"/>
      <w:numFmt w:val="upperLetter"/>
      <w:pStyle w:val="PreambuleABC"/>
      <w:lvlText w:val="(%1)"/>
      <w:lvlJc w:val="left"/>
      <w:pPr>
        <w:tabs>
          <w:tab w:val="num" w:pos="567"/>
        </w:tabs>
        <w:ind w:left="567" w:hanging="567"/>
      </w:pPr>
      <w:rPr>
        <w:rFonts w:cs="Times New Roman" w:hint="default"/>
        <w:b/>
        <w:i w:val="0"/>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4" w15:restartNumberingAfterBreak="0">
    <w:nsid w:val="2879567D"/>
    <w:multiLevelType w:val="multilevel"/>
    <w:tmpl w:val="04F6B2E4"/>
    <w:lvl w:ilvl="0">
      <w:start w:val="1"/>
      <w:numFmt w:val="lowerRoman"/>
      <w:pStyle w:val="Seznamiiiiii"/>
      <w:lvlText w:val="(%1)"/>
      <w:lvlJc w:val="left"/>
      <w:pPr>
        <w:tabs>
          <w:tab w:val="num" w:pos="1134"/>
        </w:tabs>
        <w:ind w:left="1134" w:hanging="567"/>
      </w:pPr>
      <w:rPr>
        <w:rFonts w:ascii="Times New Roman" w:hAnsi="Times New Roman" w:cs="Times New Roman" w:hint="default"/>
        <w:b w:val="0"/>
        <w:bCs w:val="0"/>
        <w:i w:val="0"/>
        <w:iCs w:val="0"/>
        <w:caps w:val="0"/>
        <w:strike w:val="0"/>
        <w:dstrike w:val="0"/>
        <w:vanish w:val="0"/>
        <w:spacing w:val="0"/>
        <w:kern w:val="0"/>
        <w:position w:val="0"/>
        <w:u w:val="none"/>
        <w:vertAlign w:val="baseline"/>
      </w:rPr>
    </w:lvl>
    <w:lvl w:ilvl="1">
      <w:start w:val="1"/>
      <w:numFmt w:val="lowerLetter"/>
      <w:lvlText w:val="%2."/>
      <w:lvlJc w:val="left"/>
      <w:pPr>
        <w:tabs>
          <w:tab w:val="num" w:pos="1701"/>
        </w:tabs>
        <w:ind w:left="1418" w:hanging="284"/>
      </w:pPr>
      <w:rPr>
        <w:rFonts w:cs="Times New Roman" w:hint="default"/>
      </w:rPr>
    </w:lvl>
    <w:lvl w:ilvl="2">
      <w:start w:val="1"/>
      <w:numFmt w:val="lowerRoman"/>
      <w:lvlText w:val="%3."/>
      <w:lvlJc w:val="right"/>
      <w:pPr>
        <w:ind w:left="1701"/>
      </w:pPr>
      <w:rPr>
        <w:rFonts w:cs="Times New Roman" w:hint="default"/>
      </w:rPr>
    </w:lvl>
    <w:lvl w:ilvl="3">
      <w:start w:val="1"/>
      <w:numFmt w:val="decimal"/>
      <w:lvlText w:val="%4."/>
      <w:lvlJc w:val="left"/>
      <w:pPr>
        <w:ind w:left="2268"/>
      </w:pPr>
      <w:rPr>
        <w:rFonts w:cs="Times New Roman" w:hint="default"/>
      </w:rPr>
    </w:lvl>
    <w:lvl w:ilvl="4">
      <w:start w:val="1"/>
      <w:numFmt w:val="lowerLetter"/>
      <w:lvlText w:val="%5."/>
      <w:lvlJc w:val="left"/>
      <w:pPr>
        <w:ind w:left="2835"/>
      </w:pPr>
      <w:rPr>
        <w:rFonts w:cs="Times New Roman" w:hint="default"/>
      </w:rPr>
    </w:lvl>
    <w:lvl w:ilvl="5">
      <w:start w:val="1"/>
      <w:numFmt w:val="lowerRoman"/>
      <w:lvlText w:val="%6."/>
      <w:lvlJc w:val="right"/>
      <w:pPr>
        <w:ind w:left="3402"/>
      </w:pPr>
      <w:rPr>
        <w:rFonts w:cs="Times New Roman" w:hint="default"/>
      </w:rPr>
    </w:lvl>
    <w:lvl w:ilvl="6">
      <w:start w:val="1"/>
      <w:numFmt w:val="decimal"/>
      <w:lvlText w:val="%7."/>
      <w:lvlJc w:val="left"/>
      <w:pPr>
        <w:ind w:left="3969"/>
      </w:pPr>
      <w:rPr>
        <w:rFonts w:cs="Times New Roman" w:hint="default"/>
      </w:rPr>
    </w:lvl>
    <w:lvl w:ilvl="7">
      <w:start w:val="1"/>
      <w:numFmt w:val="lowerLetter"/>
      <w:lvlText w:val="%8."/>
      <w:lvlJc w:val="left"/>
      <w:pPr>
        <w:ind w:left="4536"/>
      </w:pPr>
      <w:rPr>
        <w:rFonts w:cs="Times New Roman" w:hint="default"/>
      </w:rPr>
    </w:lvl>
    <w:lvl w:ilvl="8">
      <w:start w:val="1"/>
      <w:numFmt w:val="lowerRoman"/>
      <w:lvlText w:val="%9."/>
      <w:lvlJc w:val="right"/>
      <w:pPr>
        <w:ind w:left="5103"/>
      </w:pPr>
      <w:rPr>
        <w:rFonts w:cs="Times New Roman" w:hint="default"/>
      </w:rPr>
    </w:lvl>
  </w:abstractNum>
  <w:abstractNum w:abstractNumId="5" w15:restartNumberingAfterBreak="0">
    <w:nsid w:val="3B793EA6"/>
    <w:multiLevelType w:val="multilevel"/>
    <w:tmpl w:val="1F788736"/>
    <w:lvl w:ilvl="0">
      <w:start w:val="1"/>
      <w:numFmt w:val="upperRoman"/>
      <w:pStyle w:val="Petitvroky"/>
      <w:lvlText w:val="%1."/>
      <w:lvlJc w:val="left"/>
      <w:pPr>
        <w:tabs>
          <w:tab w:val="num" w:pos="1134"/>
        </w:tabs>
        <w:ind w:left="567" w:hanging="567"/>
      </w:pPr>
      <w:rPr>
        <w:rFonts w:cs="Times New Roman" w:hint="default"/>
        <w:b/>
        <w:i w:val="0"/>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6" w15:restartNumberingAfterBreak="0">
    <w:nsid w:val="410E01C2"/>
    <w:multiLevelType w:val="multilevel"/>
    <w:tmpl w:val="6F84AEE8"/>
    <w:lvl w:ilvl="0">
      <w:start w:val="1"/>
      <w:numFmt w:val="decimal"/>
      <w:pStyle w:val="Seznamsodrkami"/>
      <w:lvlText w:val="§ %1."/>
      <w:lvlJc w:val="left"/>
      <w:pPr>
        <w:tabs>
          <w:tab w:val="num" w:pos="720"/>
        </w:tabs>
      </w:pPr>
      <w:rPr>
        <w:rFonts w:cs="Times New Roman"/>
      </w:rPr>
    </w:lvl>
    <w:lvl w:ilvl="1">
      <w:start w:val="1"/>
      <w:numFmt w:val="decimal"/>
      <w:lvlText w:val="%1. %2."/>
      <w:lvlJc w:val="left"/>
      <w:pPr>
        <w:tabs>
          <w:tab w:val="num" w:pos="567"/>
        </w:tabs>
        <w:ind w:left="567" w:hanging="567"/>
      </w:pPr>
      <w:rPr>
        <w:rFonts w:cs="Times New Roman"/>
      </w:rPr>
    </w:lvl>
    <w:lvl w:ilvl="2">
      <w:start w:val="1"/>
      <w:numFmt w:val="decimal"/>
      <w:isLgl/>
      <w:lvlText w:val="%1.%2.%3."/>
      <w:lvlJc w:val="left"/>
      <w:pPr>
        <w:tabs>
          <w:tab w:val="num" w:pos="720"/>
        </w:tabs>
        <w:ind w:left="284" w:hanging="28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 w15:restartNumberingAfterBreak="0">
    <w:nsid w:val="452D15F3"/>
    <w:multiLevelType w:val="multilevel"/>
    <w:tmpl w:val="2F484A04"/>
    <w:lvl w:ilvl="0">
      <w:start w:val="1"/>
      <w:numFmt w:val="decimal"/>
      <w:pStyle w:val="Smluvnstrany123"/>
      <w:lvlText w:val="(%1)"/>
      <w:lvlJc w:val="left"/>
      <w:pPr>
        <w:tabs>
          <w:tab w:val="num" w:pos="567"/>
        </w:tabs>
        <w:ind w:left="567" w:hanging="567"/>
      </w:pPr>
      <w:rPr>
        <w:rFonts w:cs="Times New Roman" w:hint="default"/>
        <w:b/>
        <w:i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15:restartNumberingAfterBreak="0">
    <w:nsid w:val="4C6C0431"/>
    <w:multiLevelType w:val="multilevel"/>
    <w:tmpl w:val="206879E4"/>
    <w:lvl w:ilvl="0">
      <w:start w:val="1"/>
      <w:numFmt w:val="decimal"/>
      <w:pStyle w:val="PrvnrovesmlouvyNadpis"/>
      <w:lvlText w:val="%1."/>
      <w:lvlJc w:val="left"/>
      <w:pPr>
        <w:tabs>
          <w:tab w:val="num" w:pos="567"/>
        </w:tabs>
        <w:ind w:left="567" w:hanging="567"/>
      </w:pPr>
      <w:rPr>
        <w:rFonts w:ascii="Times New Roman" w:hAnsi="Times New Roman" w:cs="Times New Roman" w:hint="default"/>
        <w:b/>
        <w:bCs/>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9" w15:restartNumberingAfterBreak="0">
    <w:nsid w:val="588A7404"/>
    <w:multiLevelType w:val="hybridMultilevel"/>
    <w:tmpl w:val="0B9A7D16"/>
    <w:lvl w:ilvl="0" w:tplc="1F5091AC">
      <w:start w:val="5"/>
      <w:numFmt w:val="bullet"/>
      <w:lvlText w:val="-"/>
      <w:lvlJc w:val="left"/>
      <w:pPr>
        <w:ind w:left="720" w:hanging="360"/>
      </w:pPr>
      <w:rPr>
        <w:rFonts w:ascii="Source Sans Pro Light" w:eastAsiaTheme="minorEastAsia" w:hAnsi="Source Sans Pro Light"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7107670C"/>
    <w:multiLevelType w:val="multilevel"/>
    <w:tmpl w:val="0405001D"/>
    <w:styleLink w:val="Runzadanstyl"/>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C047115"/>
    <w:multiLevelType w:val="hybridMultilevel"/>
    <w:tmpl w:val="E5686F46"/>
    <w:lvl w:ilvl="0" w:tplc="B71C4AB8">
      <w:numFmt w:val="bullet"/>
      <w:pStyle w:val="Seznam-"/>
      <w:lvlText w:val="-"/>
      <w:lvlJc w:val="left"/>
      <w:pPr>
        <w:ind w:left="927" w:hanging="360"/>
      </w:pPr>
      <w:rPr>
        <w:rFonts w:ascii="Times New Roman" w:hAnsi="Times New Roman" w:hint="default"/>
      </w:rPr>
    </w:lvl>
    <w:lvl w:ilvl="1" w:tplc="C27C82DA" w:tentative="1">
      <w:start w:val="1"/>
      <w:numFmt w:val="bullet"/>
      <w:lvlText w:val="o"/>
      <w:lvlJc w:val="left"/>
      <w:pPr>
        <w:ind w:left="1647" w:hanging="360"/>
      </w:pPr>
      <w:rPr>
        <w:rFonts w:ascii="Courier New" w:hAnsi="Courier New" w:hint="default"/>
      </w:rPr>
    </w:lvl>
    <w:lvl w:ilvl="2" w:tplc="458EE514" w:tentative="1">
      <w:start w:val="1"/>
      <w:numFmt w:val="bullet"/>
      <w:lvlText w:val=""/>
      <w:lvlJc w:val="left"/>
      <w:pPr>
        <w:ind w:left="2367" w:hanging="360"/>
      </w:pPr>
      <w:rPr>
        <w:rFonts w:ascii="Wingdings" w:hAnsi="Wingdings" w:hint="default"/>
      </w:rPr>
    </w:lvl>
    <w:lvl w:ilvl="3" w:tplc="C714F3E6" w:tentative="1">
      <w:start w:val="1"/>
      <w:numFmt w:val="bullet"/>
      <w:lvlText w:val=""/>
      <w:lvlJc w:val="left"/>
      <w:pPr>
        <w:ind w:left="3087" w:hanging="360"/>
      </w:pPr>
      <w:rPr>
        <w:rFonts w:ascii="Symbol" w:hAnsi="Symbol" w:hint="default"/>
      </w:rPr>
    </w:lvl>
    <w:lvl w:ilvl="4" w:tplc="4E4622B4" w:tentative="1">
      <w:start w:val="1"/>
      <w:numFmt w:val="bullet"/>
      <w:lvlText w:val="o"/>
      <w:lvlJc w:val="left"/>
      <w:pPr>
        <w:ind w:left="3807" w:hanging="360"/>
      </w:pPr>
      <w:rPr>
        <w:rFonts w:ascii="Courier New" w:hAnsi="Courier New" w:hint="default"/>
      </w:rPr>
    </w:lvl>
    <w:lvl w:ilvl="5" w:tplc="B218C8CC" w:tentative="1">
      <w:start w:val="1"/>
      <w:numFmt w:val="bullet"/>
      <w:lvlText w:val=""/>
      <w:lvlJc w:val="left"/>
      <w:pPr>
        <w:ind w:left="4527" w:hanging="360"/>
      </w:pPr>
      <w:rPr>
        <w:rFonts w:ascii="Wingdings" w:hAnsi="Wingdings" w:hint="default"/>
      </w:rPr>
    </w:lvl>
    <w:lvl w:ilvl="6" w:tplc="B866B51E" w:tentative="1">
      <w:start w:val="1"/>
      <w:numFmt w:val="bullet"/>
      <w:lvlText w:val=""/>
      <w:lvlJc w:val="left"/>
      <w:pPr>
        <w:ind w:left="5247" w:hanging="360"/>
      </w:pPr>
      <w:rPr>
        <w:rFonts w:ascii="Symbol" w:hAnsi="Symbol" w:hint="default"/>
      </w:rPr>
    </w:lvl>
    <w:lvl w:ilvl="7" w:tplc="D0525F50" w:tentative="1">
      <w:start w:val="1"/>
      <w:numFmt w:val="bullet"/>
      <w:lvlText w:val="o"/>
      <w:lvlJc w:val="left"/>
      <w:pPr>
        <w:ind w:left="5967" w:hanging="360"/>
      </w:pPr>
      <w:rPr>
        <w:rFonts w:ascii="Courier New" w:hAnsi="Courier New" w:hint="default"/>
      </w:rPr>
    </w:lvl>
    <w:lvl w:ilvl="8" w:tplc="13B4531C" w:tentative="1">
      <w:start w:val="1"/>
      <w:numFmt w:val="bullet"/>
      <w:lvlText w:val=""/>
      <w:lvlJc w:val="left"/>
      <w:pPr>
        <w:ind w:left="6687" w:hanging="360"/>
      </w:pPr>
      <w:rPr>
        <w:rFonts w:ascii="Wingdings" w:hAnsi="Wingdings" w:hint="default"/>
      </w:rPr>
    </w:lvl>
  </w:abstractNum>
  <w:num w:numId="1" w16cid:durableId="889151282">
    <w:abstractNumId w:val="1"/>
  </w:num>
  <w:num w:numId="2" w16cid:durableId="1068575756">
    <w:abstractNumId w:val="5"/>
  </w:num>
  <w:num w:numId="3" w16cid:durableId="1235432694">
    <w:abstractNumId w:val="7"/>
  </w:num>
  <w:num w:numId="4" w16cid:durableId="872575862">
    <w:abstractNumId w:val="8"/>
  </w:num>
  <w:num w:numId="5" w16cid:durableId="801113488">
    <w:abstractNumId w:val="3"/>
  </w:num>
  <w:num w:numId="6" w16cid:durableId="1647126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66478086">
    <w:abstractNumId w:val="4"/>
  </w:num>
  <w:num w:numId="8" w16cid:durableId="33314625">
    <w:abstractNumId w:val="11"/>
  </w:num>
  <w:num w:numId="9" w16cid:durableId="90471131">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49048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176734">
    <w:abstractNumId w:val="10"/>
  </w:num>
  <w:num w:numId="12" w16cid:durableId="1697349252">
    <w:abstractNumId w:val="9"/>
  </w:num>
  <w:num w:numId="13" w16cid:durableId="582877490">
    <w:abstractNumId w:val="8"/>
  </w:num>
  <w:num w:numId="14" w16cid:durableId="2030643380">
    <w:abstractNumId w:val="8"/>
  </w:num>
  <w:num w:numId="15" w16cid:durableId="45896016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trackRevisions/>
  <w:defaultTabStop w:val="284"/>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53A"/>
    <w:rsid w:val="00001878"/>
    <w:rsid w:val="00011BAC"/>
    <w:rsid w:val="000133A4"/>
    <w:rsid w:val="000138CB"/>
    <w:rsid w:val="000157F4"/>
    <w:rsid w:val="00016123"/>
    <w:rsid w:val="00016C42"/>
    <w:rsid w:val="00020FC6"/>
    <w:rsid w:val="00021493"/>
    <w:rsid w:val="00022460"/>
    <w:rsid w:val="000249DC"/>
    <w:rsid w:val="00024BCC"/>
    <w:rsid w:val="00030F16"/>
    <w:rsid w:val="00032B4F"/>
    <w:rsid w:val="0003335A"/>
    <w:rsid w:val="000334E3"/>
    <w:rsid w:val="00033ECD"/>
    <w:rsid w:val="00042C34"/>
    <w:rsid w:val="00044256"/>
    <w:rsid w:val="00050C49"/>
    <w:rsid w:val="00051A00"/>
    <w:rsid w:val="00051EAF"/>
    <w:rsid w:val="00052A7D"/>
    <w:rsid w:val="0005312A"/>
    <w:rsid w:val="00053401"/>
    <w:rsid w:val="0005356E"/>
    <w:rsid w:val="00055199"/>
    <w:rsid w:val="000557BC"/>
    <w:rsid w:val="00057193"/>
    <w:rsid w:val="00061347"/>
    <w:rsid w:val="00062DD1"/>
    <w:rsid w:val="000653FC"/>
    <w:rsid w:val="00066F93"/>
    <w:rsid w:val="00070E4D"/>
    <w:rsid w:val="000749CB"/>
    <w:rsid w:val="00075540"/>
    <w:rsid w:val="00081AD9"/>
    <w:rsid w:val="00084571"/>
    <w:rsid w:val="00086ABA"/>
    <w:rsid w:val="00086D81"/>
    <w:rsid w:val="000916E8"/>
    <w:rsid w:val="00093C99"/>
    <w:rsid w:val="000957C4"/>
    <w:rsid w:val="00097E53"/>
    <w:rsid w:val="000A04EE"/>
    <w:rsid w:val="000A125C"/>
    <w:rsid w:val="000A2C03"/>
    <w:rsid w:val="000A5C07"/>
    <w:rsid w:val="000A5E2C"/>
    <w:rsid w:val="000A777B"/>
    <w:rsid w:val="000B36E0"/>
    <w:rsid w:val="000B4059"/>
    <w:rsid w:val="000B50CD"/>
    <w:rsid w:val="000B73B3"/>
    <w:rsid w:val="000C1466"/>
    <w:rsid w:val="000C2F1F"/>
    <w:rsid w:val="000C4AB0"/>
    <w:rsid w:val="000C4E4D"/>
    <w:rsid w:val="000C4FA7"/>
    <w:rsid w:val="000C526E"/>
    <w:rsid w:val="000D32F9"/>
    <w:rsid w:val="000D6868"/>
    <w:rsid w:val="000D6EF9"/>
    <w:rsid w:val="000E072F"/>
    <w:rsid w:val="000E0B98"/>
    <w:rsid w:val="000E31EA"/>
    <w:rsid w:val="000E3571"/>
    <w:rsid w:val="000E79B1"/>
    <w:rsid w:val="000F0235"/>
    <w:rsid w:val="000F0546"/>
    <w:rsid w:val="000F0BF8"/>
    <w:rsid w:val="000F1062"/>
    <w:rsid w:val="000F476A"/>
    <w:rsid w:val="000F6B9A"/>
    <w:rsid w:val="000F76F7"/>
    <w:rsid w:val="001008B8"/>
    <w:rsid w:val="0010363E"/>
    <w:rsid w:val="0010424A"/>
    <w:rsid w:val="00106321"/>
    <w:rsid w:val="00111892"/>
    <w:rsid w:val="001118D5"/>
    <w:rsid w:val="00111971"/>
    <w:rsid w:val="00112B6A"/>
    <w:rsid w:val="00114533"/>
    <w:rsid w:val="00117EC6"/>
    <w:rsid w:val="001200C6"/>
    <w:rsid w:val="00122856"/>
    <w:rsid w:val="00122EDC"/>
    <w:rsid w:val="00130B0C"/>
    <w:rsid w:val="00134A67"/>
    <w:rsid w:val="00135607"/>
    <w:rsid w:val="00135EEE"/>
    <w:rsid w:val="001426CE"/>
    <w:rsid w:val="00143142"/>
    <w:rsid w:val="00144130"/>
    <w:rsid w:val="00144E86"/>
    <w:rsid w:val="0014515E"/>
    <w:rsid w:val="001462FD"/>
    <w:rsid w:val="00152D71"/>
    <w:rsid w:val="00153D6C"/>
    <w:rsid w:val="00155653"/>
    <w:rsid w:val="001568B5"/>
    <w:rsid w:val="00156927"/>
    <w:rsid w:val="001608FA"/>
    <w:rsid w:val="00160ADD"/>
    <w:rsid w:val="00161797"/>
    <w:rsid w:val="001626EC"/>
    <w:rsid w:val="00164FDF"/>
    <w:rsid w:val="00170991"/>
    <w:rsid w:val="001735BA"/>
    <w:rsid w:val="0017451C"/>
    <w:rsid w:val="0018144E"/>
    <w:rsid w:val="00193A55"/>
    <w:rsid w:val="00195317"/>
    <w:rsid w:val="0019615A"/>
    <w:rsid w:val="001972AC"/>
    <w:rsid w:val="001A07E9"/>
    <w:rsid w:val="001A1F54"/>
    <w:rsid w:val="001A2489"/>
    <w:rsid w:val="001A270E"/>
    <w:rsid w:val="001A75F7"/>
    <w:rsid w:val="001B053A"/>
    <w:rsid w:val="001B2A84"/>
    <w:rsid w:val="001B71A1"/>
    <w:rsid w:val="001B766A"/>
    <w:rsid w:val="001C0F7E"/>
    <w:rsid w:val="001C19B1"/>
    <w:rsid w:val="001C1BEB"/>
    <w:rsid w:val="001C3273"/>
    <w:rsid w:val="001C538E"/>
    <w:rsid w:val="001D16CF"/>
    <w:rsid w:val="001D28C8"/>
    <w:rsid w:val="001D28FF"/>
    <w:rsid w:val="001D3E6B"/>
    <w:rsid w:val="001D5994"/>
    <w:rsid w:val="001D6878"/>
    <w:rsid w:val="001E1853"/>
    <w:rsid w:val="001E29B4"/>
    <w:rsid w:val="001E32F3"/>
    <w:rsid w:val="001E7165"/>
    <w:rsid w:val="001F0476"/>
    <w:rsid w:val="001F29BE"/>
    <w:rsid w:val="001F3432"/>
    <w:rsid w:val="001F4944"/>
    <w:rsid w:val="001F5B86"/>
    <w:rsid w:val="00201DBE"/>
    <w:rsid w:val="00202B87"/>
    <w:rsid w:val="00204D17"/>
    <w:rsid w:val="00205756"/>
    <w:rsid w:val="002058F6"/>
    <w:rsid w:val="00206573"/>
    <w:rsid w:val="00207F78"/>
    <w:rsid w:val="00211E9A"/>
    <w:rsid w:val="00213884"/>
    <w:rsid w:val="002149DC"/>
    <w:rsid w:val="00215849"/>
    <w:rsid w:val="00215D53"/>
    <w:rsid w:val="002175E8"/>
    <w:rsid w:val="00223BF9"/>
    <w:rsid w:val="00226B39"/>
    <w:rsid w:val="00227A9D"/>
    <w:rsid w:val="002311A2"/>
    <w:rsid w:val="002334AE"/>
    <w:rsid w:val="00247A78"/>
    <w:rsid w:val="00247E4B"/>
    <w:rsid w:val="0025046F"/>
    <w:rsid w:val="00251A4C"/>
    <w:rsid w:val="00252167"/>
    <w:rsid w:val="00252B3C"/>
    <w:rsid w:val="002543EE"/>
    <w:rsid w:val="00254425"/>
    <w:rsid w:val="00254D3E"/>
    <w:rsid w:val="00256277"/>
    <w:rsid w:val="0026023A"/>
    <w:rsid w:val="00264C04"/>
    <w:rsid w:val="002668C2"/>
    <w:rsid w:val="0026722F"/>
    <w:rsid w:val="00270D46"/>
    <w:rsid w:val="00271F5A"/>
    <w:rsid w:val="00272587"/>
    <w:rsid w:val="00272A78"/>
    <w:rsid w:val="00274936"/>
    <w:rsid w:val="0028215C"/>
    <w:rsid w:val="00285F91"/>
    <w:rsid w:val="00286A3C"/>
    <w:rsid w:val="00287DB1"/>
    <w:rsid w:val="00290116"/>
    <w:rsid w:val="00290E46"/>
    <w:rsid w:val="00295C16"/>
    <w:rsid w:val="002962E3"/>
    <w:rsid w:val="002A17BC"/>
    <w:rsid w:val="002A2EF9"/>
    <w:rsid w:val="002A451E"/>
    <w:rsid w:val="002A7C92"/>
    <w:rsid w:val="002B048E"/>
    <w:rsid w:val="002B048F"/>
    <w:rsid w:val="002B06C0"/>
    <w:rsid w:val="002B0BB8"/>
    <w:rsid w:val="002B1A61"/>
    <w:rsid w:val="002B36F9"/>
    <w:rsid w:val="002B6EC3"/>
    <w:rsid w:val="002C1DC6"/>
    <w:rsid w:val="002C5EA9"/>
    <w:rsid w:val="002D178E"/>
    <w:rsid w:val="002D1D07"/>
    <w:rsid w:val="002D1F93"/>
    <w:rsid w:val="002D2342"/>
    <w:rsid w:val="002D3579"/>
    <w:rsid w:val="002D4085"/>
    <w:rsid w:val="002D41FB"/>
    <w:rsid w:val="002E03B2"/>
    <w:rsid w:val="002E121F"/>
    <w:rsid w:val="002E1620"/>
    <w:rsid w:val="002E1974"/>
    <w:rsid w:val="002E2193"/>
    <w:rsid w:val="002E3B2B"/>
    <w:rsid w:val="002E53AA"/>
    <w:rsid w:val="002E5F3C"/>
    <w:rsid w:val="002E67D3"/>
    <w:rsid w:val="002F1247"/>
    <w:rsid w:val="00301197"/>
    <w:rsid w:val="003016E2"/>
    <w:rsid w:val="00310A3E"/>
    <w:rsid w:val="00312BC5"/>
    <w:rsid w:val="00317838"/>
    <w:rsid w:val="00322000"/>
    <w:rsid w:val="003266FA"/>
    <w:rsid w:val="00326E16"/>
    <w:rsid w:val="003305BF"/>
    <w:rsid w:val="00331F20"/>
    <w:rsid w:val="003344E1"/>
    <w:rsid w:val="00335358"/>
    <w:rsid w:val="00336600"/>
    <w:rsid w:val="00336852"/>
    <w:rsid w:val="003404DA"/>
    <w:rsid w:val="003407FC"/>
    <w:rsid w:val="00344AB4"/>
    <w:rsid w:val="00345DCA"/>
    <w:rsid w:val="0035212A"/>
    <w:rsid w:val="00352987"/>
    <w:rsid w:val="00352DF0"/>
    <w:rsid w:val="003538EA"/>
    <w:rsid w:val="00353DC1"/>
    <w:rsid w:val="003554EC"/>
    <w:rsid w:val="00356C13"/>
    <w:rsid w:val="00357EF5"/>
    <w:rsid w:val="00361434"/>
    <w:rsid w:val="003617C3"/>
    <w:rsid w:val="003635CF"/>
    <w:rsid w:val="003636FF"/>
    <w:rsid w:val="003639E7"/>
    <w:rsid w:val="00365250"/>
    <w:rsid w:val="003670DA"/>
    <w:rsid w:val="00372982"/>
    <w:rsid w:val="00374196"/>
    <w:rsid w:val="00374366"/>
    <w:rsid w:val="003746EF"/>
    <w:rsid w:val="003747EB"/>
    <w:rsid w:val="00374D69"/>
    <w:rsid w:val="003756FB"/>
    <w:rsid w:val="00377440"/>
    <w:rsid w:val="003801E9"/>
    <w:rsid w:val="00381B0A"/>
    <w:rsid w:val="00382958"/>
    <w:rsid w:val="00382E55"/>
    <w:rsid w:val="003838FE"/>
    <w:rsid w:val="00384E61"/>
    <w:rsid w:val="00386005"/>
    <w:rsid w:val="00390114"/>
    <w:rsid w:val="00390C30"/>
    <w:rsid w:val="00391B03"/>
    <w:rsid w:val="00392269"/>
    <w:rsid w:val="00396022"/>
    <w:rsid w:val="003963E0"/>
    <w:rsid w:val="00396AF9"/>
    <w:rsid w:val="003A03DA"/>
    <w:rsid w:val="003A0B0C"/>
    <w:rsid w:val="003A207E"/>
    <w:rsid w:val="003A71C5"/>
    <w:rsid w:val="003A770C"/>
    <w:rsid w:val="003A7CB0"/>
    <w:rsid w:val="003A7D29"/>
    <w:rsid w:val="003B1E3D"/>
    <w:rsid w:val="003B4D48"/>
    <w:rsid w:val="003B55F2"/>
    <w:rsid w:val="003B6199"/>
    <w:rsid w:val="003C2B18"/>
    <w:rsid w:val="003C4464"/>
    <w:rsid w:val="003C5414"/>
    <w:rsid w:val="003C5B5D"/>
    <w:rsid w:val="003C626E"/>
    <w:rsid w:val="003C698A"/>
    <w:rsid w:val="003C797E"/>
    <w:rsid w:val="003D0A6F"/>
    <w:rsid w:val="003D3122"/>
    <w:rsid w:val="003D481C"/>
    <w:rsid w:val="003D5BCF"/>
    <w:rsid w:val="003D7C5C"/>
    <w:rsid w:val="003D7E34"/>
    <w:rsid w:val="003E09DE"/>
    <w:rsid w:val="003E0C92"/>
    <w:rsid w:val="003E23FD"/>
    <w:rsid w:val="003E430F"/>
    <w:rsid w:val="003E7BB0"/>
    <w:rsid w:val="003F5AA8"/>
    <w:rsid w:val="003F6C60"/>
    <w:rsid w:val="00400D17"/>
    <w:rsid w:val="00402607"/>
    <w:rsid w:val="00403F64"/>
    <w:rsid w:val="00413141"/>
    <w:rsid w:val="00413545"/>
    <w:rsid w:val="00415BD7"/>
    <w:rsid w:val="00415CD5"/>
    <w:rsid w:val="00416ED0"/>
    <w:rsid w:val="0041799B"/>
    <w:rsid w:val="004229F1"/>
    <w:rsid w:val="00427C69"/>
    <w:rsid w:val="004329B9"/>
    <w:rsid w:val="004340AF"/>
    <w:rsid w:val="0043481E"/>
    <w:rsid w:val="00436295"/>
    <w:rsid w:val="00437576"/>
    <w:rsid w:val="0044254C"/>
    <w:rsid w:val="00443723"/>
    <w:rsid w:val="00443C69"/>
    <w:rsid w:val="004446B8"/>
    <w:rsid w:val="004451AE"/>
    <w:rsid w:val="00446280"/>
    <w:rsid w:val="0044713B"/>
    <w:rsid w:val="00447FF5"/>
    <w:rsid w:val="00450C94"/>
    <w:rsid w:val="00456627"/>
    <w:rsid w:val="004573E0"/>
    <w:rsid w:val="0046441F"/>
    <w:rsid w:val="00466C51"/>
    <w:rsid w:val="0047057B"/>
    <w:rsid w:val="00470623"/>
    <w:rsid w:val="00470AFB"/>
    <w:rsid w:val="00471899"/>
    <w:rsid w:val="004725DC"/>
    <w:rsid w:val="0047572E"/>
    <w:rsid w:val="00476268"/>
    <w:rsid w:val="00477D90"/>
    <w:rsid w:val="004832CF"/>
    <w:rsid w:val="004838EF"/>
    <w:rsid w:val="00485346"/>
    <w:rsid w:val="0048681B"/>
    <w:rsid w:val="00486947"/>
    <w:rsid w:val="0049142C"/>
    <w:rsid w:val="00491A13"/>
    <w:rsid w:val="00491DB5"/>
    <w:rsid w:val="00494D2B"/>
    <w:rsid w:val="0049502B"/>
    <w:rsid w:val="00495B9B"/>
    <w:rsid w:val="004A1B07"/>
    <w:rsid w:val="004A2A7D"/>
    <w:rsid w:val="004A399F"/>
    <w:rsid w:val="004A3AAE"/>
    <w:rsid w:val="004A3E0F"/>
    <w:rsid w:val="004A6670"/>
    <w:rsid w:val="004A7479"/>
    <w:rsid w:val="004B3EA0"/>
    <w:rsid w:val="004B500F"/>
    <w:rsid w:val="004B5441"/>
    <w:rsid w:val="004C007D"/>
    <w:rsid w:val="004C166D"/>
    <w:rsid w:val="004C27DF"/>
    <w:rsid w:val="004C5F5C"/>
    <w:rsid w:val="004D244C"/>
    <w:rsid w:val="004D391C"/>
    <w:rsid w:val="004D43D1"/>
    <w:rsid w:val="004D4E5C"/>
    <w:rsid w:val="004D62A8"/>
    <w:rsid w:val="004D6D86"/>
    <w:rsid w:val="004E19A3"/>
    <w:rsid w:val="004E1A92"/>
    <w:rsid w:val="004E206B"/>
    <w:rsid w:val="004E295E"/>
    <w:rsid w:val="004E43EE"/>
    <w:rsid w:val="004E582A"/>
    <w:rsid w:val="004E5FEE"/>
    <w:rsid w:val="004F248C"/>
    <w:rsid w:val="004F5444"/>
    <w:rsid w:val="004F77CF"/>
    <w:rsid w:val="004F7E39"/>
    <w:rsid w:val="00500440"/>
    <w:rsid w:val="00502F83"/>
    <w:rsid w:val="00504F1F"/>
    <w:rsid w:val="00506173"/>
    <w:rsid w:val="005063E9"/>
    <w:rsid w:val="005064EB"/>
    <w:rsid w:val="005069BF"/>
    <w:rsid w:val="00506F54"/>
    <w:rsid w:val="00510C0A"/>
    <w:rsid w:val="00511DB6"/>
    <w:rsid w:val="00513326"/>
    <w:rsid w:val="00516FDC"/>
    <w:rsid w:val="0052177C"/>
    <w:rsid w:val="00531DAD"/>
    <w:rsid w:val="00532B6F"/>
    <w:rsid w:val="005338A6"/>
    <w:rsid w:val="00533A49"/>
    <w:rsid w:val="00534D6B"/>
    <w:rsid w:val="00535850"/>
    <w:rsid w:val="0053598E"/>
    <w:rsid w:val="0053767D"/>
    <w:rsid w:val="0054192E"/>
    <w:rsid w:val="005424E1"/>
    <w:rsid w:val="0054353B"/>
    <w:rsid w:val="005437AD"/>
    <w:rsid w:val="00543EC4"/>
    <w:rsid w:val="00544178"/>
    <w:rsid w:val="00546D2C"/>
    <w:rsid w:val="005475F1"/>
    <w:rsid w:val="00551836"/>
    <w:rsid w:val="00551996"/>
    <w:rsid w:val="00552524"/>
    <w:rsid w:val="00554390"/>
    <w:rsid w:val="00557D5C"/>
    <w:rsid w:val="00557E6F"/>
    <w:rsid w:val="00560338"/>
    <w:rsid w:val="005617A1"/>
    <w:rsid w:val="00563BDA"/>
    <w:rsid w:val="0056744D"/>
    <w:rsid w:val="00570A8E"/>
    <w:rsid w:val="00572130"/>
    <w:rsid w:val="00572420"/>
    <w:rsid w:val="0057303A"/>
    <w:rsid w:val="005730C5"/>
    <w:rsid w:val="00573CDD"/>
    <w:rsid w:val="00574E74"/>
    <w:rsid w:val="00574EAB"/>
    <w:rsid w:val="005768C6"/>
    <w:rsid w:val="00581D0C"/>
    <w:rsid w:val="00582F78"/>
    <w:rsid w:val="005840A9"/>
    <w:rsid w:val="00586F86"/>
    <w:rsid w:val="00587570"/>
    <w:rsid w:val="00590C98"/>
    <w:rsid w:val="00592BB9"/>
    <w:rsid w:val="00593805"/>
    <w:rsid w:val="00593F98"/>
    <w:rsid w:val="005943C1"/>
    <w:rsid w:val="005979A0"/>
    <w:rsid w:val="005A60B5"/>
    <w:rsid w:val="005A762B"/>
    <w:rsid w:val="005A787D"/>
    <w:rsid w:val="005A78CC"/>
    <w:rsid w:val="005C0192"/>
    <w:rsid w:val="005C0F33"/>
    <w:rsid w:val="005C1040"/>
    <w:rsid w:val="005C1FD4"/>
    <w:rsid w:val="005C3BAE"/>
    <w:rsid w:val="005C400B"/>
    <w:rsid w:val="005C46A0"/>
    <w:rsid w:val="005C4A89"/>
    <w:rsid w:val="005C4BEF"/>
    <w:rsid w:val="005C4C1C"/>
    <w:rsid w:val="005C76AD"/>
    <w:rsid w:val="005C79D2"/>
    <w:rsid w:val="005D05A5"/>
    <w:rsid w:val="005D3158"/>
    <w:rsid w:val="005D51F2"/>
    <w:rsid w:val="005D65F6"/>
    <w:rsid w:val="005D76F6"/>
    <w:rsid w:val="005E28CD"/>
    <w:rsid w:val="005E3B0F"/>
    <w:rsid w:val="005E700E"/>
    <w:rsid w:val="005F07B1"/>
    <w:rsid w:val="005F0B58"/>
    <w:rsid w:val="005F3664"/>
    <w:rsid w:val="005F4531"/>
    <w:rsid w:val="005F507C"/>
    <w:rsid w:val="00601991"/>
    <w:rsid w:val="00602DDB"/>
    <w:rsid w:val="00603F91"/>
    <w:rsid w:val="00604C4F"/>
    <w:rsid w:val="00607E85"/>
    <w:rsid w:val="0061586F"/>
    <w:rsid w:val="006164F7"/>
    <w:rsid w:val="0062223D"/>
    <w:rsid w:val="006228A3"/>
    <w:rsid w:val="00622D2B"/>
    <w:rsid w:val="00624E8C"/>
    <w:rsid w:val="006258D5"/>
    <w:rsid w:val="006325D0"/>
    <w:rsid w:val="006352DC"/>
    <w:rsid w:val="00640140"/>
    <w:rsid w:val="00640F24"/>
    <w:rsid w:val="0064355B"/>
    <w:rsid w:val="00643A75"/>
    <w:rsid w:val="00645331"/>
    <w:rsid w:val="00646314"/>
    <w:rsid w:val="00650BB4"/>
    <w:rsid w:val="00652C65"/>
    <w:rsid w:val="00652F45"/>
    <w:rsid w:val="00653015"/>
    <w:rsid w:val="0065578C"/>
    <w:rsid w:val="00660323"/>
    <w:rsid w:val="00660511"/>
    <w:rsid w:val="00666517"/>
    <w:rsid w:val="00667C08"/>
    <w:rsid w:val="0067243C"/>
    <w:rsid w:val="0067383E"/>
    <w:rsid w:val="006812A2"/>
    <w:rsid w:val="00681A49"/>
    <w:rsid w:val="00682D6C"/>
    <w:rsid w:val="006830AB"/>
    <w:rsid w:val="00683A8A"/>
    <w:rsid w:val="00687BA2"/>
    <w:rsid w:val="006910C1"/>
    <w:rsid w:val="00697CCE"/>
    <w:rsid w:val="006A05EA"/>
    <w:rsid w:val="006A13CD"/>
    <w:rsid w:val="006A597B"/>
    <w:rsid w:val="006B14C7"/>
    <w:rsid w:val="006B2F9C"/>
    <w:rsid w:val="006B38D7"/>
    <w:rsid w:val="006B433D"/>
    <w:rsid w:val="006B70D0"/>
    <w:rsid w:val="006C0813"/>
    <w:rsid w:val="006C0942"/>
    <w:rsid w:val="006C5057"/>
    <w:rsid w:val="006C589E"/>
    <w:rsid w:val="006C668B"/>
    <w:rsid w:val="006C6854"/>
    <w:rsid w:val="006C7942"/>
    <w:rsid w:val="006C7D92"/>
    <w:rsid w:val="006D046A"/>
    <w:rsid w:val="006D3C37"/>
    <w:rsid w:val="006D58EA"/>
    <w:rsid w:val="006D646A"/>
    <w:rsid w:val="006D788B"/>
    <w:rsid w:val="006E3226"/>
    <w:rsid w:val="006E50CE"/>
    <w:rsid w:val="006F08FA"/>
    <w:rsid w:val="006F48EE"/>
    <w:rsid w:val="006F7B4D"/>
    <w:rsid w:val="0070021B"/>
    <w:rsid w:val="00702003"/>
    <w:rsid w:val="0070285B"/>
    <w:rsid w:val="00704259"/>
    <w:rsid w:val="0070584F"/>
    <w:rsid w:val="00705994"/>
    <w:rsid w:val="007113BB"/>
    <w:rsid w:val="0071454F"/>
    <w:rsid w:val="0072256D"/>
    <w:rsid w:val="00723720"/>
    <w:rsid w:val="007238A3"/>
    <w:rsid w:val="00723B70"/>
    <w:rsid w:val="00723D8A"/>
    <w:rsid w:val="00723FB1"/>
    <w:rsid w:val="00724910"/>
    <w:rsid w:val="00724DB4"/>
    <w:rsid w:val="00725F20"/>
    <w:rsid w:val="007273F5"/>
    <w:rsid w:val="007305E1"/>
    <w:rsid w:val="00730830"/>
    <w:rsid w:val="007309E6"/>
    <w:rsid w:val="007412C8"/>
    <w:rsid w:val="007420AF"/>
    <w:rsid w:val="0074628A"/>
    <w:rsid w:val="00746329"/>
    <w:rsid w:val="00747D17"/>
    <w:rsid w:val="0075241C"/>
    <w:rsid w:val="00752A9A"/>
    <w:rsid w:val="00757862"/>
    <w:rsid w:val="00757DF8"/>
    <w:rsid w:val="00765A59"/>
    <w:rsid w:val="00765B41"/>
    <w:rsid w:val="00765F39"/>
    <w:rsid w:val="007661ED"/>
    <w:rsid w:val="00766D74"/>
    <w:rsid w:val="0077110D"/>
    <w:rsid w:val="00771DBC"/>
    <w:rsid w:val="00772F2E"/>
    <w:rsid w:val="00776EE8"/>
    <w:rsid w:val="00780ED6"/>
    <w:rsid w:val="0078116A"/>
    <w:rsid w:val="00782DB5"/>
    <w:rsid w:val="00784880"/>
    <w:rsid w:val="007858EE"/>
    <w:rsid w:val="007902C7"/>
    <w:rsid w:val="007908BE"/>
    <w:rsid w:val="007966E7"/>
    <w:rsid w:val="007A1112"/>
    <w:rsid w:val="007A2551"/>
    <w:rsid w:val="007A2BE7"/>
    <w:rsid w:val="007A4018"/>
    <w:rsid w:val="007A4393"/>
    <w:rsid w:val="007A6EBE"/>
    <w:rsid w:val="007A7C9C"/>
    <w:rsid w:val="007B0CCF"/>
    <w:rsid w:val="007B1EB5"/>
    <w:rsid w:val="007B21FE"/>
    <w:rsid w:val="007B4397"/>
    <w:rsid w:val="007B53AC"/>
    <w:rsid w:val="007B6C92"/>
    <w:rsid w:val="007C13C0"/>
    <w:rsid w:val="007C3C68"/>
    <w:rsid w:val="007C7C61"/>
    <w:rsid w:val="007C7F3C"/>
    <w:rsid w:val="007D6AFC"/>
    <w:rsid w:val="007E1645"/>
    <w:rsid w:val="007E1928"/>
    <w:rsid w:val="007E2EAB"/>
    <w:rsid w:val="007E4A50"/>
    <w:rsid w:val="007E53B4"/>
    <w:rsid w:val="007E7310"/>
    <w:rsid w:val="007F009D"/>
    <w:rsid w:val="007F01FD"/>
    <w:rsid w:val="007F0D3F"/>
    <w:rsid w:val="007F1E12"/>
    <w:rsid w:val="007F43BF"/>
    <w:rsid w:val="007F5426"/>
    <w:rsid w:val="00800A66"/>
    <w:rsid w:val="00800FEB"/>
    <w:rsid w:val="00814563"/>
    <w:rsid w:val="00822135"/>
    <w:rsid w:val="0082309B"/>
    <w:rsid w:val="00823C78"/>
    <w:rsid w:val="008257CB"/>
    <w:rsid w:val="0083011D"/>
    <w:rsid w:val="00833C41"/>
    <w:rsid w:val="00833E2E"/>
    <w:rsid w:val="0084445E"/>
    <w:rsid w:val="008445A1"/>
    <w:rsid w:val="00847188"/>
    <w:rsid w:val="00851211"/>
    <w:rsid w:val="00852320"/>
    <w:rsid w:val="0085400C"/>
    <w:rsid w:val="0085514C"/>
    <w:rsid w:val="00857072"/>
    <w:rsid w:val="0085785C"/>
    <w:rsid w:val="00860986"/>
    <w:rsid w:val="008662F4"/>
    <w:rsid w:val="00866EA2"/>
    <w:rsid w:val="00873127"/>
    <w:rsid w:val="00874021"/>
    <w:rsid w:val="008747DE"/>
    <w:rsid w:val="00876104"/>
    <w:rsid w:val="00876DA8"/>
    <w:rsid w:val="00882E79"/>
    <w:rsid w:val="00883F90"/>
    <w:rsid w:val="00884A00"/>
    <w:rsid w:val="00897D0A"/>
    <w:rsid w:val="00897DD5"/>
    <w:rsid w:val="008A454B"/>
    <w:rsid w:val="008A459F"/>
    <w:rsid w:val="008A6564"/>
    <w:rsid w:val="008B251E"/>
    <w:rsid w:val="008B33D4"/>
    <w:rsid w:val="008C017E"/>
    <w:rsid w:val="008D000F"/>
    <w:rsid w:val="008D0F80"/>
    <w:rsid w:val="008D2391"/>
    <w:rsid w:val="008D3F91"/>
    <w:rsid w:val="008D6E32"/>
    <w:rsid w:val="008D73EF"/>
    <w:rsid w:val="008E17F3"/>
    <w:rsid w:val="008E199D"/>
    <w:rsid w:val="008E3980"/>
    <w:rsid w:val="008E7918"/>
    <w:rsid w:val="008F2FEB"/>
    <w:rsid w:val="008F3C2E"/>
    <w:rsid w:val="008F5AED"/>
    <w:rsid w:val="00906794"/>
    <w:rsid w:val="00911190"/>
    <w:rsid w:val="00914B0A"/>
    <w:rsid w:val="00917743"/>
    <w:rsid w:val="00920191"/>
    <w:rsid w:val="00920D85"/>
    <w:rsid w:val="0092226B"/>
    <w:rsid w:val="009230C0"/>
    <w:rsid w:val="0093086E"/>
    <w:rsid w:val="009313AE"/>
    <w:rsid w:val="0093240D"/>
    <w:rsid w:val="009325C5"/>
    <w:rsid w:val="0093345D"/>
    <w:rsid w:val="00933E39"/>
    <w:rsid w:val="00934211"/>
    <w:rsid w:val="00934FA3"/>
    <w:rsid w:val="00935E53"/>
    <w:rsid w:val="0093718D"/>
    <w:rsid w:val="0094011D"/>
    <w:rsid w:val="0094278A"/>
    <w:rsid w:val="00950E3B"/>
    <w:rsid w:val="00953171"/>
    <w:rsid w:val="009533DC"/>
    <w:rsid w:val="009541DB"/>
    <w:rsid w:val="00955A2C"/>
    <w:rsid w:val="00963B92"/>
    <w:rsid w:val="00963E52"/>
    <w:rsid w:val="00967BD8"/>
    <w:rsid w:val="00972BCE"/>
    <w:rsid w:val="00973869"/>
    <w:rsid w:val="009742D6"/>
    <w:rsid w:val="00980B88"/>
    <w:rsid w:val="00981C96"/>
    <w:rsid w:val="009821E0"/>
    <w:rsid w:val="009860CE"/>
    <w:rsid w:val="00987027"/>
    <w:rsid w:val="00990778"/>
    <w:rsid w:val="00991643"/>
    <w:rsid w:val="00991F93"/>
    <w:rsid w:val="00996691"/>
    <w:rsid w:val="00997A0B"/>
    <w:rsid w:val="00997AFD"/>
    <w:rsid w:val="009A3438"/>
    <w:rsid w:val="009A3FE5"/>
    <w:rsid w:val="009A6366"/>
    <w:rsid w:val="009A688B"/>
    <w:rsid w:val="009B0216"/>
    <w:rsid w:val="009B0D77"/>
    <w:rsid w:val="009B1EE4"/>
    <w:rsid w:val="009B2868"/>
    <w:rsid w:val="009B41F5"/>
    <w:rsid w:val="009B5051"/>
    <w:rsid w:val="009C0F69"/>
    <w:rsid w:val="009C3235"/>
    <w:rsid w:val="009D1D53"/>
    <w:rsid w:val="009D24FC"/>
    <w:rsid w:val="009D4061"/>
    <w:rsid w:val="009D6919"/>
    <w:rsid w:val="009D7801"/>
    <w:rsid w:val="009E0915"/>
    <w:rsid w:val="009E14CD"/>
    <w:rsid w:val="009E1DFA"/>
    <w:rsid w:val="009E23FD"/>
    <w:rsid w:val="009E29B1"/>
    <w:rsid w:val="009E3808"/>
    <w:rsid w:val="009E3847"/>
    <w:rsid w:val="009E41F6"/>
    <w:rsid w:val="009E55CA"/>
    <w:rsid w:val="009E657C"/>
    <w:rsid w:val="009E6691"/>
    <w:rsid w:val="009E6F6C"/>
    <w:rsid w:val="009F0BE2"/>
    <w:rsid w:val="009F2154"/>
    <w:rsid w:val="009F24A5"/>
    <w:rsid w:val="009F5267"/>
    <w:rsid w:val="009F5EB5"/>
    <w:rsid w:val="009F63A1"/>
    <w:rsid w:val="009F670E"/>
    <w:rsid w:val="00A0023E"/>
    <w:rsid w:val="00A002A3"/>
    <w:rsid w:val="00A01067"/>
    <w:rsid w:val="00A0322C"/>
    <w:rsid w:val="00A03FE3"/>
    <w:rsid w:val="00A04305"/>
    <w:rsid w:val="00A05828"/>
    <w:rsid w:val="00A058DA"/>
    <w:rsid w:val="00A065D1"/>
    <w:rsid w:val="00A07C05"/>
    <w:rsid w:val="00A13268"/>
    <w:rsid w:val="00A15481"/>
    <w:rsid w:val="00A16007"/>
    <w:rsid w:val="00A16948"/>
    <w:rsid w:val="00A174B9"/>
    <w:rsid w:val="00A17D17"/>
    <w:rsid w:val="00A21640"/>
    <w:rsid w:val="00A340F2"/>
    <w:rsid w:val="00A36788"/>
    <w:rsid w:val="00A40350"/>
    <w:rsid w:val="00A41548"/>
    <w:rsid w:val="00A46D38"/>
    <w:rsid w:val="00A514A8"/>
    <w:rsid w:val="00A52624"/>
    <w:rsid w:val="00A54AB8"/>
    <w:rsid w:val="00A54E17"/>
    <w:rsid w:val="00A57027"/>
    <w:rsid w:val="00A634BE"/>
    <w:rsid w:val="00A66CE9"/>
    <w:rsid w:val="00A66FDD"/>
    <w:rsid w:val="00A70184"/>
    <w:rsid w:val="00A7301C"/>
    <w:rsid w:val="00A743B4"/>
    <w:rsid w:val="00A747A9"/>
    <w:rsid w:val="00A74BE7"/>
    <w:rsid w:val="00A7598E"/>
    <w:rsid w:val="00A80CD2"/>
    <w:rsid w:val="00A82B0A"/>
    <w:rsid w:val="00A8302C"/>
    <w:rsid w:val="00A83FD7"/>
    <w:rsid w:val="00A8682D"/>
    <w:rsid w:val="00A86E8B"/>
    <w:rsid w:val="00A87EF3"/>
    <w:rsid w:val="00A907CB"/>
    <w:rsid w:val="00A92101"/>
    <w:rsid w:val="00A96EDF"/>
    <w:rsid w:val="00AA1A7D"/>
    <w:rsid w:val="00AA1EBF"/>
    <w:rsid w:val="00AA28B8"/>
    <w:rsid w:val="00AA453B"/>
    <w:rsid w:val="00AA56FF"/>
    <w:rsid w:val="00AB5473"/>
    <w:rsid w:val="00AB61B3"/>
    <w:rsid w:val="00AB7677"/>
    <w:rsid w:val="00AC0C43"/>
    <w:rsid w:val="00AC19B2"/>
    <w:rsid w:val="00AC47DC"/>
    <w:rsid w:val="00AC4C88"/>
    <w:rsid w:val="00AD17FD"/>
    <w:rsid w:val="00AD4C79"/>
    <w:rsid w:val="00AD69A1"/>
    <w:rsid w:val="00AD7D15"/>
    <w:rsid w:val="00AE53AD"/>
    <w:rsid w:val="00AE6402"/>
    <w:rsid w:val="00AE6E6B"/>
    <w:rsid w:val="00AE7387"/>
    <w:rsid w:val="00AF1F89"/>
    <w:rsid w:val="00AF2015"/>
    <w:rsid w:val="00AF2CD8"/>
    <w:rsid w:val="00AF4EA6"/>
    <w:rsid w:val="00AF6975"/>
    <w:rsid w:val="00B02F77"/>
    <w:rsid w:val="00B04940"/>
    <w:rsid w:val="00B04AE2"/>
    <w:rsid w:val="00B07718"/>
    <w:rsid w:val="00B1194B"/>
    <w:rsid w:val="00B11CD3"/>
    <w:rsid w:val="00B1358F"/>
    <w:rsid w:val="00B14CEA"/>
    <w:rsid w:val="00B14FFC"/>
    <w:rsid w:val="00B15290"/>
    <w:rsid w:val="00B16788"/>
    <w:rsid w:val="00B16BC0"/>
    <w:rsid w:val="00B174F0"/>
    <w:rsid w:val="00B22EED"/>
    <w:rsid w:val="00B24B5E"/>
    <w:rsid w:val="00B2663A"/>
    <w:rsid w:val="00B27CA5"/>
    <w:rsid w:val="00B32095"/>
    <w:rsid w:val="00B32E5F"/>
    <w:rsid w:val="00B345EB"/>
    <w:rsid w:val="00B35570"/>
    <w:rsid w:val="00B35F7C"/>
    <w:rsid w:val="00B40D9A"/>
    <w:rsid w:val="00B4572D"/>
    <w:rsid w:val="00B530AE"/>
    <w:rsid w:val="00B547FD"/>
    <w:rsid w:val="00B54952"/>
    <w:rsid w:val="00B56E0D"/>
    <w:rsid w:val="00B6163C"/>
    <w:rsid w:val="00B62354"/>
    <w:rsid w:val="00B63F0A"/>
    <w:rsid w:val="00B65E84"/>
    <w:rsid w:val="00B66518"/>
    <w:rsid w:val="00B67E2E"/>
    <w:rsid w:val="00B707CD"/>
    <w:rsid w:val="00B719E9"/>
    <w:rsid w:val="00B720BF"/>
    <w:rsid w:val="00B74488"/>
    <w:rsid w:val="00B778EB"/>
    <w:rsid w:val="00B81463"/>
    <w:rsid w:val="00B819D5"/>
    <w:rsid w:val="00B83820"/>
    <w:rsid w:val="00B8740D"/>
    <w:rsid w:val="00B91904"/>
    <w:rsid w:val="00B966F5"/>
    <w:rsid w:val="00BA0A3B"/>
    <w:rsid w:val="00BA3ECF"/>
    <w:rsid w:val="00BA48EE"/>
    <w:rsid w:val="00BA7FAC"/>
    <w:rsid w:val="00BB02D7"/>
    <w:rsid w:val="00BB4F73"/>
    <w:rsid w:val="00BC1727"/>
    <w:rsid w:val="00BC1A38"/>
    <w:rsid w:val="00BC47A5"/>
    <w:rsid w:val="00BC5A2D"/>
    <w:rsid w:val="00BC7679"/>
    <w:rsid w:val="00BD2323"/>
    <w:rsid w:val="00BE1358"/>
    <w:rsid w:val="00BE2189"/>
    <w:rsid w:val="00BE2423"/>
    <w:rsid w:val="00BE2EEE"/>
    <w:rsid w:val="00BE2F7A"/>
    <w:rsid w:val="00BE4C79"/>
    <w:rsid w:val="00BE4DDA"/>
    <w:rsid w:val="00BF1F32"/>
    <w:rsid w:val="00BF3278"/>
    <w:rsid w:val="00BF7A98"/>
    <w:rsid w:val="00BF7E34"/>
    <w:rsid w:val="00C001B8"/>
    <w:rsid w:val="00C022DB"/>
    <w:rsid w:val="00C0233A"/>
    <w:rsid w:val="00C029C2"/>
    <w:rsid w:val="00C03092"/>
    <w:rsid w:val="00C054DE"/>
    <w:rsid w:val="00C0569C"/>
    <w:rsid w:val="00C05A99"/>
    <w:rsid w:val="00C06367"/>
    <w:rsid w:val="00C12BE8"/>
    <w:rsid w:val="00C12EDF"/>
    <w:rsid w:val="00C142A7"/>
    <w:rsid w:val="00C14F1A"/>
    <w:rsid w:val="00C21DD3"/>
    <w:rsid w:val="00C222A5"/>
    <w:rsid w:val="00C23D26"/>
    <w:rsid w:val="00C24903"/>
    <w:rsid w:val="00C2528E"/>
    <w:rsid w:val="00C25807"/>
    <w:rsid w:val="00C25C0D"/>
    <w:rsid w:val="00C27092"/>
    <w:rsid w:val="00C3025A"/>
    <w:rsid w:val="00C30BEB"/>
    <w:rsid w:val="00C31878"/>
    <w:rsid w:val="00C34963"/>
    <w:rsid w:val="00C3603B"/>
    <w:rsid w:val="00C408E8"/>
    <w:rsid w:val="00C41A2C"/>
    <w:rsid w:val="00C445D1"/>
    <w:rsid w:val="00C4483D"/>
    <w:rsid w:val="00C448A4"/>
    <w:rsid w:val="00C462FF"/>
    <w:rsid w:val="00C50AAB"/>
    <w:rsid w:val="00C514D0"/>
    <w:rsid w:val="00C514D1"/>
    <w:rsid w:val="00C52902"/>
    <w:rsid w:val="00C529A5"/>
    <w:rsid w:val="00C54CDD"/>
    <w:rsid w:val="00C574EF"/>
    <w:rsid w:val="00C60761"/>
    <w:rsid w:val="00C60F7F"/>
    <w:rsid w:val="00C63440"/>
    <w:rsid w:val="00C66C6E"/>
    <w:rsid w:val="00C66E77"/>
    <w:rsid w:val="00C67ED1"/>
    <w:rsid w:val="00C71F9D"/>
    <w:rsid w:val="00C735CD"/>
    <w:rsid w:val="00C7435C"/>
    <w:rsid w:val="00C760E4"/>
    <w:rsid w:val="00C77FBA"/>
    <w:rsid w:val="00C80BB9"/>
    <w:rsid w:val="00C8435E"/>
    <w:rsid w:val="00C858E4"/>
    <w:rsid w:val="00C87D17"/>
    <w:rsid w:val="00C906E9"/>
    <w:rsid w:val="00C9111E"/>
    <w:rsid w:val="00C91C54"/>
    <w:rsid w:val="00C93105"/>
    <w:rsid w:val="00C93BB7"/>
    <w:rsid w:val="00C96A95"/>
    <w:rsid w:val="00C9726B"/>
    <w:rsid w:val="00C97D9A"/>
    <w:rsid w:val="00CA13C3"/>
    <w:rsid w:val="00CA4367"/>
    <w:rsid w:val="00CA4396"/>
    <w:rsid w:val="00CB0CA9"/>
    <w:rsid w:val="00CB0D8E"/>
    <w:rsid w:val="00CB2CC6"/>
    <w:rsid w:val="00CB508E"/>
    <w:rsid w:val="00CB5A58"/>
    <w:rsid w:val="00CB71B4"/>
    <w:rsid w:val="00CB7610"/>
    <w:rsid w:val="00CB7749"/>
    <w:rsid w:val="00CC161A"/>
    <w:rsid w:val="00CC1FD1"/>
    <w:rsid w:val="00CC29C2"/>
    <w:rsid w:val="00CC5E8B"/>
    <w:rsid w:val="00CC7B27"/>
    <w:rsid w:val="00CC7EB9"/>
    <w:rsid w:val="00CD0BE0"/>
    <w:rsid w:val="00CD15B0"/>
    <w:rsid w:val="00CD163B"/>
    <w:rsid w:val="00CD1FE2"/>
    <w:rsid w:val="00CD21C2"/>
    <w:rsid w:val="00CD3EFE"/>
    <w:rsid w:val="00CD54B7"/>
    <w:rsid w:val="00CD6B0E"/>
    <w:rsid w:val="00CD7CD1"/>
    <w:rsid w:val="00CE02F7"/>
    <w:rsid w:val="00CE0679"/>
    <w:rsid w:val="00CE0814"/>
    <w:rsid w:val="00CE11B3"/>
    <w:rsid w:val="00CE215A"/>
    <w:rsid w:val="00CE2FAA"/>
    <w:rsid w:val="00CE357A"/>
    <w:rsid w:val="00CE35CC"/>
    <w:rsid w:val="00CE37A5"/>
    <w:rsid w:val="00CE5B54"/>
    <w:rsid w:val="00CF12C8"/>
    <w:rsid w:val="00CF2471"/>
    <w:rsid w:val="00CF4F41"/>
    <w:rsid w:val="00CF613A"/>
    <w:rsid w:val="00D016A7"/>
    <w:rsid w:val="00D04545"/>
    <w:rsid w:val="00D05B20"/>
    <w:rsid w:val="00D06977"/>
    <w:rsid w:val="00D10066"/>
    <w:rsid w:val="00D14DF3"/>
    <w:rsid w:val="00D20818"/>
    <w:rsid w:val="00D223B7"/>
    <w:rsid w:val="00D2266A"/>
    <w:rsid w:val="00D23371"/>
    <w:rsid w:val="00D23E07"/>
    <w:rsid w:val="00D30F8B"/>
    <w:rsid w:val="00D310D8"/>
    <w:rsid w:val="00D32879"/>
    <w:rsid w:val="00D33712"/>
    <w:rsid w:val="00D3672F"/>
    <w:rsid w:val="00D36AA2"/>
    <w:rsid w:val="00D37413"/>
    <w:rsid w:val="00D376CB"/>
    <w:rsid w:val="00D37DAD"/>
    <w:rsid w:val="00D435BA"/>
    <w:rsid w:val="00D47F81"/>
    <w:rsid w:val="00D50A65"/>
    <w:rsid w:val="00D5175B"/>
    <w:rsid w:val="00D524E3"/>
    <w:rsid w:val="00D54C1E"/>
    <w:rsid w:val="00D57215"/>
    <w:rsid w:val="00D57521"/>
    <w:rsid w:val="00D61CE3"/>
    <w:rsid w:val="00D63950"/>
    <w:rsid w:val="00D63D94"/>
    <w:rsid w:val="00D6413D"/>
    <w:rsid w:val="00D65570"/>
    <w:rsid w:val="00D668AF"/>
    <w:rsid w:val="00D76A0E"/>
    <w:rsid w:val="00D776C6"/>
    <w:rsid w:val="00D80D5F"/>
    <w:rsid w:val="00D86384"/>
    <w:rsid w:val="00D86CD1"/>
    <w:rsid w:val="00D91E7E"/>
    <w:rsid w:val="00D96285"/>
    <w:rsid w:val="00D96B59"/>
    <w:rsid w:val="00D96BE7"/>
    <w:rsid w:val="00D976B4"/>
    <w:rsid w:val="00DA1D94"/>
    <w:rsid w:val="00DA3FD4"/>
    <w:rsid w:val="00DA420A"/>
    <w:rsid w:val="00DA5413"/>
    <w:rsid w:val="00DA6178"/>
    <w:rsid w:val="00DA6974"/>
    <w:rsid w:val="00DA6D5C"/>
    <w:rsid w:val="00DA70D2"/>
    <w:rsid w:val="00DB0589"/>
    <w:rsid w:val="00DB1077"/>
    <w:rsid w:val="00DB21FB"/>
    <w:rsid w:val="00DB3958"/>
    <w:rsid w:val="00DB52D0"/>
    <w:rsid w:val="00DB5F15"/>
    <w:rsid w:val="00DB6A71"/>
    <w:rsid w:val="00DB6A7E"/>
    <w:rsid w:val="00DC1E7F"/>
    <w:rsid w:val="00DC3060"/>
    <w:rsid w:val="00DC3390"/>
    <w:rsid w:val="00DC6EE3"/>
    <w:rsid w:val="00DD0CC1"/>
    <w:rsid w:val="00DD1912"/>
    <w:rsid w:val="00DD22DB"/>
    <w:rsid w:val="00DD42D9"/>
    <w:rsid w:val="00DD5F31"/>
    <w:rsid w:val="00DE0302"/>
    <w:rsid w:val="00DE1B02"/>
    <w:rsid w:val="00DE2D61"/>
    <w:rsid w:val="00DE48A3"/>
    <w:rsid w:val="00DE769B"/>
    <w:rsid w:val="00DE7EFE"/>
    <w:rsid w:val="00DF42CE"/>
    <w:rsid w:val="00DF6CED"/>
    <w:rsid w:val="00E00A73"/>
    <w:rsid w:val="00E0174B"/>
    <w:rsid w:val="00E045A8"/>
    <w:rsid w:val="00E04F30"/>
    <w:rsid w:val="00E06ADE"/>
    <w:rsid w:val="00E076D0"/>
    <w:rsid w:val="00E121D1"/>
    <w:rsid w:val="00E12F68"/>
    <w:rsid w:val="00E13159"/>
    <w:rsid w:val="00E13E57"/>
    <w:rsid w:val="00E15B0B"/>
    <w:rsid w:val="00E15D76"/>
    <w:rsid w:val="00E16DD4"/>
    <w:rsid w:val="00E202B8"/>
    <w:rsid w:val="00E2168B"/>
    <w:rsid w:val="00E228BB"/>
    <w:rsid w:val="00E228E9"/>
    <w:rsid w:val="00E22AF0"/>
    <w:rsid w:val="00E253B7"/>
    <w:rsid w:val="00E25C80"/>
    <w:rsid w:val="00E26862"/>
    <w:rsid w:val="00E270F0"/>
    <w:rsid w:val="00E273CC"/>
    <w:rsid w:val="00E2753A"/>
    <w:rsid w:val="00E33AB5"/>
    <w:rsid w:val="00E35CDD"/>
    <w:rsid w:val="00E42760"/>
    <w:rsid w:val="00E43316"/>
    <w:rsid w:val="00E43FAA"/>
    <w:rsid w:val="00E45FE5"/>
    <w:rsid w:val="00E46576"/>
    <w:rsid w:val="00E53460"/>
    <w:rsid w:val="00E53D6C"/>
    <w:rsid w:val="00E559D4"/>
    <w:rsid w:val="00E56948"/>
    <w:rsid w:val="00E57F9F"/>
    <w:rsid w:val="00E61CBC"/>
    <w:rsid w:val="00E61D83"/>
    <w:rsid w:val="00E62A70"/>
    <w:rsid w:val="00E665C1"/>
    <w:rsid w:val="00E73801"/>
    <w:rsid w:val="00E75ECD"/>
    <w:rsid w:val="00E807A5"/>
    <w:rsid w:val="00E807C4"/>
    <w:rsid w:val="00E84954"/>
    <w:rsid w:val="00E93D4A"/>
    <w:rsid w:val="00E95A16"/>
    <w:rsid w:val="00EA0CBD"/>
    <w:rsid w:val="00EA437C"/>
    <w:rsid w:val="00EA58FF"/>
    <w:rsid w:val="00EB0054"/>
    <w:rsid w:val="00EB0858"/>
    <w:rsid w:val="00EB29DC"/>
    <w:rsid w:val="00EB455D"/>
    <w:rsid w:val="00EB4A47"/>
    <w:rsid w:val="00EB6DF0"/>
    <w:rsid w:val="00EC0238"/>
    <w:rsid w:val="00EC0420"/>
    <w:rsid w:val="00EC29D3"/>
    <w:rsid w:val="00EC3C5E"/>
    <w:rsid w:val="00EC7BEE"/>
    <w:rsid w:val="00EC7DF4"/>
    <w:rsid w:val="00ED6F71"/>
    <w:rsid w:val="00ED758C"/>
    <w:rsid w:val="00ED7D13"/>
    <w:rsid w:val="00EE35FF"/>
    <w:rsid w:val="00EE6E3D"/>
    <w:rsid w:val="00EE6E58"/>
    <w:rsid w:val="00EF1E1E"/>
    <w:rsid w:val="00EF39FB"/>
    <w:rsid w:val="00EF50BB"/>
    <w:rsid w:val="00EF5329"/>
    <w:rsid w:val="00F00A34"/>
    <w:rsid w:val="00F03585"/>
    <w:rsid w:val="00F0454F"/>
    <w:rsid w:val="00F050DC"/>
    <w:rsid w:val="00F070AB"/>
    <w:rsid w:val="00F07BFF"/>
    <w:rsid w:val="00F1014F"/>
    <w:rsid w:val="00F11C6F"/>
    <w:rsid w:val="00F12623"/>
    <w:rsid w:val="00F128F5"/>
    <w:rsid w:val="00F12C11"/>
    <w:rsid w:val="00F154BD"/>
    <w:rsid w:val="00F17562"/>
    <w:rsid w:val="00F201A8"/>
    <w:rsid w:val="00F23D57"/>
    <w:rsid w:val="00F25C33"/>
    <w:rsid w:val="00F25E2A"/>
    <w:rsid w:val="00F2650B"/>
    <w:rsid w:val="00F30E04"/>
    <w:rsid w:val="00F31833"/>
    <w:rsid w:val="00F322E9"/>
    <w:rsid w:val="00F32400"/>
    <w:rsid w:val="00F35867"/>
    <w:rsid w:val="00F37B9E"/>
    <w:rsid w:val="00F40112"/>
    <w:rsid w:val="00F41152"/>
    <w:rsid w:val="00F41723"/>
    <w:rsid w:val="00F476C9"/>
    <w:rsid w:val="00F51E56"/>
    <w:rsid w:val="00F522F7"/>
    <w:rsid w:val="00F52A35"/>
    <w:rsid w:val="00F53977"/>
    <w:rsid w:val="00F56971"/>
    <w:rsid w:val="00F57199"/>
    <w:rsid w:val="00F603C8"/>
    <w:rsid w:val="00F61717"/>
    <w:rsid w:val="00F62162"/>
    <w:rsid w:val="00F65FF2"/>
    <w:rsid w:val="00F66ACF"/>
    <w:rsid w:val="00F66E2C"/>
    <w:rsid w:val="00F6774E"/>
    <w:rsid w:val="00F719B8"/>
    <w:rsid w:val="00F71E39"/>
    <w:rsid w:val="00F73736"/>
    <w:rsid w:val="00F7444E"/>
    <w:rsid w:val="00F76BB6"/>
    <w:rsid w:val="00F820D7"/>
    <w:rsid w:val="00F8494E"/>
    <w:rsid w:val="00F8512D"/>
    <w:rsid w:val="00F865EF"/>
    <w:rsid w:val="00F86637"/>
    <w:rsid w:val="00F92821"/>
    <w:rsid w:val="00F951AB"/>
    <w:rsid w:val="00F953A1"/>
    <w:rsid w:val="00FA0AF7"/>
    <w:rsid w:val="00FA192A"/>
    <w:rsid w:val="00FA2B18"/>
    <w:rsid w:val="00FA343D"/>
    <w:rsid w:val="00FA37C8"/>
    <w:rsid w:val="00FA436F"/>
    <w:rsid w:val="00FA4FED"/>
    <w:rsid w:val="00FA5F1B"/>
    <w:rsid w:val="00FA7A89"/>
    <w:rsid w:val="00FA7B21"/>
    <w:rsid w:val="00FB1348"/>
    <w:rsid w:val="00FB45F6"/>
    <w:rsid w:val="00FB5AE0"/>
    <w:rsid w:val="00FB7A79"/>
    <w:rsid w:val="00FC05C4"/>
    <w:rsid w:val="00FC259B"/>
    <w:rsid w:val="00FC52EE"/>
    <w:rsid w:val="00FC6281"/>
    <w:rsid w:val="00FC7AAB"/>
    <w:rsid w:val="00FD3993"/>
    <w:rsid w:val="00FE1104"/>
    <w:rsid w:val="00FE19CA"/>
    <w:rsid w:val="00FE1F78"/>
    <w:rsid w:val="00FE3EE1"/>
    <w:rsid w:val="00FE52AC"/>
    <w:rsid w:val="00FE6356"/>
    <w:rsid w:val="00FE69C4"/>
    <w:rsid w:val="00FE6B38"/>
    <w:rsid w:val="00FF1C58"/>
    <w:rsid w:val="00FF3CFF"/>
    <w:rsid w:val="00FF66B5"/>
    <w:rsid w:val="00FF70B6"/>
    <w:rsid w:val="1F17F521"/>
    <w:rsid w:val="217F8321"/>
    <w:rsid w:val="231B5382"/>
    <w:rsid w:val="57397C94"/>
    <w:rsid w:val="665C421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B04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49"/>
    <w:qFormat/>
    <w:rsid w:val="00443723"/>
    <w:pPr>
      <w:spacing w:after="240"/>
      <w:ind w:firstLine="567"/>
      <w:jc w:val="both"/>
    </w:pPr>
    <w:rPr>
      <w:sz w:val="22"/>
      <w:szCs w:val="22"/>
    </w:rPr>
  </w:style>
  <w:style w:type="paragraph" w:styleId="Nadpis1">
    <w:name w:val="heading 1"/>
    <w:basedOn w:val="Normln"/>
    <w:next w:val="Normln"/>
    <w:link w:val="Nadpis1Char"/>
    <w:uiPriority w:val="99"/>
    <w:qFormat/>
    <w:rsid w:val="004C27DF"/>
    <w:pPr>
      <w:keepNext/>
      <w:spacing w:before="360"/>
      <w:ind w:firstLine="0"/>
      <w:outlineLvl w:val="0"/>
    </w:pPr>
    <w:rPr>
      <w:b/>
      <w:kern w:val="32"/>
      <w:sz w:val="32"/>
      <w:szCs w:val="20"/>
    </w:rPr>
  </w:style>
  <w:style w:type="paragraph" w:styleId="Nadpis2">
    <w:name w:val="heading 2"/>
    <w:basedOn w:val="Normln"/>
    <w:next w:val="Normln"/>
    <w:link w:val="Nadpis2Char"/>
    <w:uiPriority w:val="99"/>
    <w:qFormat/>
    <w:rsid w:val="005069BF"/>
    <w:pPr>
      <w:keepNext/>
      <w:spacing w:before="240" w:after="60"/>
      <w:outlineLvl w:val="1"/>
    </w:pPr>
    <w:rPr>
      <w:b/>
      <w:i/>
      <w:sz w:val="28"/>
      <w:szCs w:val="20"/>
    </w:rPr>
  </w:style>
  <w:style w:type="paragraph" w:styleId="Nadpis3">
    <w:name w:val="heading 3"/>
    <w:basedOn w:val="Normln"/>
    <w:next w:val="Normln"/>
    <w:link w:val="Nadpis3Char"/>
    <w:uiPriority w:val="99"/>
    <w:qFormat/>
    <w:rsid w:val="005069BF"/>
    <w:pPr>
      <w:keepNext/>
      <w:spacing w:before="240" w:after="60"/>
      <w:outlineLvl w:val="2"/>
    </w:pPr>
    <w:rPr>
      <w:b/>
      <w:sz w:val="26"/>
      <w:szCs w:val="20"/>
    </w:rPr>
  </w:style>
  <w:style w:type="paragraph" w:styleId="Nadpis4">
    <w:name w:val="heading 4"/>
    <w:basedOn w:val="Normln"/>
    <w:next w:val="Normln"/>
    <w:link w:val="Nadpis4Char"/>
    <w:uiPriority w:val="9"/>
    <w:qFormat/>
    <w:rsid w:val="00C4483D"/>
    <w:pPr>
      <w:keepNext/>
      <w:tabs>
        <w:tab w:val="num" w:pos="864"/>
      </w:tabs>
      <w:spacing w:before="240" w:after="60"/>
      <w:ind w:left="864" w:hanging="864"/>
      <w:jc w:val="left"/>
      <w:outlineLvl w:val="3"/>
    </w:pPr>
    <w:rPr>
      <w:b/>
      <w:sz w:val="28"/>
      <w:szCs w:val="20"/>
    </w:rPr>
  </w:style>
  <w:style w:type="paragraph" w:styleId="Nadpis5">
    <w:name w:val="heading 5"/>
    <w:basedOn w:val="Normln"/>
    <w:next w:val="Normln"/>
    <w:link w:val="Nadpis5Char"/>
    <w:uiPriority w:val="9"/>
    <w:qFormat/>
    <w:rsid w:val="00C4483D"/>
    <w:pPr>
      <w:keepNext/>
      <w:tabs>
        <w:tab w:val="num" w:pos="1008"/>
      </w:tabs>
      <w:spacing w:after="0"/>
      <w:ind w:left="1008" w:hanging="1008"/>
      <w:outlineLvl w:val="4"/>
    </w:pPr>
    <w:rPr>
      <w:rFonts w:eastAsia="Arial Unicode MS"/>
      <w:b/>
      <w:i/>
      <w:color w:val="000000"/>
      <w:sz w:val="24"/>
      <w:szCs w:val="20"/>
    </w:rPr>
  </w:style>
  <w:style w:type="paragraph" w:styleId="Nadpis6">
    <w:name w:val="heading 6"/>
    <w:basedOn w:val="Normln"/>
    <w:next w:val="Normln"/>
    <w:link w:val="Nadpis6Char"/>
    <w:uiPriority w:val="9"/>
    <w:qFormat/>
    <w:rsid w:val="00C4483D"/>
    <w:pPr>
      <w:tabs>
        <w:tab w:val="num" w:pos="1152"/>
      </w:tabs>
      <w:spacing w:before="240" w:after="60"/>
      <w:ind w:left="1152" w:hanging="1152"/>
      <w:jc w:val="left"/>
      <w:outlineLvl w:val="5"/>
    </w:pPr>
    <w:rPr>
      <w:b/>
      <w:sz w:val="20"/>
      <w:szCs w:val="20"/>
    </w:rPr>
  </w:style>
  <w:style w:type="paragraph" w:styleId="Nadpis7">
    <w:name w:val="heading 7"/>
    <w:basedOn w:val="Normln"/>
    <w:next w:val="Normln"/>
    <w:link w:val="Nadpis7Char"/>
    <w:uiPriority w:val="9"/>
    <w:qFormat/>
    <w:rsid w:val="00C4483D"/>
    <w:pPr>
      <w:tabs>
        <w:tab w:val="num" w:pos="1296"/>
      </w:tabs>
      <w:spacing w:before="240" w:after="60"/>
      <w:ind w:left="1296" w:hanging="1296"/>
      <w:jc w:val="left"/>
      <w:outlineLvl w:val="6"/>
    </w:pPr>
    <w:rPr>
      <w:sz w:val="24"/>
      <w:szCs w:val="20"/>
    </w:rPr>
  </w:style>
  <w:style w:type="paragraph" w:styleId="Nadpis8">
    <w:name w:val="heading 8"/>
    <w:basedOn w:val="Normln"/>
    <w:next w:val="Normln"/>
    <w:link w:val="Nadpis8Char"/>
    <w:uiPriority w:val="9"/>
    <w:qFormat/>
    <w:rsid w:val="00C4483D"/>
    <w:pPr>
      <w:tabs>
        <w:tab w:val="num" w:pos="1440"/>
      </w:tabs>
      <w:spacing w:before="240" w:after="60"/>
      <w:ind w:left="1440" w:hanging="1440"/>
      <w:jc w:val="left"/>
      <w:outlineLvl w:val="7"/>
    </w:pPr>
    <w:rPr>
      <w:i/>
      <w:sz w:val="24"/>
      <w:szCs w:val="20"/>
    </w:rPr>
  </w:style>
  <w:style w:type="paragraph" w:styleId="Nadpis9">
    <w:name w:val="heading 9"/>
    <w:basedOn w:val="Normln"/>
    <w:next w:val="Normln"/>
    <w:link w:val="Nadpis9Char"/>
    <w:uiPriority w:val="9"/>
    <w:qFormat/>
    <w:rsid w:val="00C4483D"/>
    <w:pPr>
      <w:tabs>
        <w:tab w:val="num" w:pos="1584"/>
      </w:tabs>
      <w:spacing w:before="240" w:after="60"/>
      <w:ind w:left="1584" w:hanging="1584"/>
      <w:jc w:val="left"/>
      <w:outlineLvl w:val="8"/>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981C96"/>
    <w:rPr>
      <w:b/>
      <w:kern w:val="32"/>
      <w:sz w:val="32"/>
      <w:lang w:val="cs-CZ" w:eastAsia="cs-CZ"/>
    </w:rPr>
  </w:style>
  <w:style w:type="character" w:customStyle="1" w:styleId="Nadpis2Char">
    <w:name w:val="Nadpis 2 Char"/>
    <w:link w:val="Nadpis2"/>
    <w:uiPriority w:val="99"/>
    <w:locked/>
    <w:rsid w:val="00981C96"/>
    <w:rPr>
      <w:b/>
      <w:i/>
      <w:sz w:val="28"/>
      <w:lang w:val="cs-CZ" w:eastAsia="cs-CZ"/>
    </w:rPr>
  </w:style>
  <w:style w:type="character" w:customStyle="1" w:styleId="Nadpis3Char">
    <w:name w:val="Nadpis 3 Char"/>
    <w:link w:val="Nadpis3"/>
    <w:uiPriority w:val="99"/>
    <w:locked/>
    <w:rsid w:val="00981C96"/>
    <w:rPr>
      <w:b/>
      <w:sz w:val="26"/>
      <w:lang w:val="cs-CZ" w:eastAsia="cs-CZ"/>
    </w:rPr>
  </w:style>
  <w:style w:type="character" w:customStyle="1" w:styleId="Nadpis4Char">
    <w:name w:val="Nadpis 4 Char"/>
    <w:link w:val="Nadpis4"/>
    <w:uiPriority w:val="9"/>
    <w:locked/>
    <w:rsid w:val="00C4483D"/>
    <w:rPr>
      <w:b/>
      <w:sz w:val="28"/>
      <w:lang w:val="cs-CZ" w:eastAsia="cs-CZ"/>
    </w:rPr>
  </w:style>
  <w:style w:type="character" w:customStyle="1" w:styleId="Nadpis5Char">
    <w:name w:val="Nadpis 5 Char"/>
    <w:link w:val="Nadpis5"/>
    <w:uiPriority w:val="9"/>
    <w:locked/>
    <w:rsid w:val="00C4483D"/>
    <w:rPr>
      <w:rFonts w:eastAsia="Arial Unicode MS"/>
      <w:b/>
      <w:i/>
      <w:color w:val="000000"/>
      <w:sz w:val="24"/>
      <w:lang w:val="cs-CZ" w:eastAsia="cs-CZ"/>
    </w:rPr>
  </w:style>
  <w:style w:type="character" w:customStyle="1" w:styleId="Nadpis6Char">
    <w:name w:val="Nadpis 6 Char"/>
    <w:link w:val="Nadpis6"/>
    <w:uiPriority w:val="9"/>
    <w:locked/>
    <w:rsid w:val="00C4483D"/>
    <w:rPr>
      <w:b/>
      <w:lang w:val="cs-CZ" w:eastAsia="cs-CZ"/>
    </w:rPr>
  </w:style>
  <w:style w:type="character" w:customStyle="1" w:styleId="Nadpis7Char">
    <w:name w:val="Nadpis 7 Char"/>
    <w:link w:val="Nadpis7"/>
    <w:uiPriority w:val="9"/>
    <w:locked/>
    <w:rsid w:val="00C4483D"/>
    <w:rPr>
      <w:sz w:val="24"/>
      <w:lang w:val="cs-CZ" w:eastAsia="cs-CZ"/>
    </w:rPr>
  </w:style>
  <w:style w:type="character" w:customStyle="1" w:styleId="Nadpis8Char">
    <w:name w:val="Nadpis 8 Char"/>
    <w:link w:val="Nadpis8"/>
    <w:uiPriority w:val="9"/>
    <w:locked/>
    <w:rsid w:val="00C4483D"/>
    <w:rPr>
      <w:i/>
      <w:sz w:val="24"/>
      <w:lang w:val="cs-CZ" w:eastAsia="cs-CZ"/>
    </w:rPr>
  </w:style>
  <w:style w:type="character" w:customStyle="1" w:styleId="Nadpis9Char">
    <w:name w:val="Nadpis 9 Char"/>
    <w:link w:val="Nadpis9"/>
    <w:uiPriority w:val="9"/>
    <w:locked/>
    <w:rsid w:val="00C4483D"/>
    <w:rPr>
      <w:rFonts w:ascii="Arial" w:hAnsi="Arial"/>
      <w:lang w:val="cs-CZ" w:eastAsia="cs-CZ"/>
    </w:rPr>
  </w:style>
  <w:style w:type="paragraph" w:styleId="Zkladntext">
    <w:name w:val="Body Text"/>
    <w:aliases w:val="Odsazený text"/>
    <w:basedOn w:val="Normln"/>
    <w:link w:val="ZkladntextChar"/>
    <w:uiPriority w:val="99"/>
    <w:qFormat/>
    <w:rsid w:val="004C27DF"/>
    <w:rPr>
      <w:szCs w:val="20"/>
    </w:rPr>
  </w:style>
  <w:style w:type="character" w:customStyle="1" w:styleId="ZkladntextChar">
    <w:name w:val="Základní text Char"/>
    <w:aliases w:val="Odsazený text Char"/>
    <w:link w:val="Zkladntext"/>
    <w:uiPriority w:val="99"/>
    <w:locked/>
    <w:rsid w:val="004C27DF"/>
    <w:rPr>
      <w:sz w:val="22"/>
      <w:lang w:val="cs-CZ" w:eastAsia="cs-CZ"/>
    </w:rPr>
  </w:style>
  <w:style w:type="paragraph" w:customStyle="1" w:styleId="Citace1">
    <w:name w:val="Citace1"/>
    <w:basedOn w:val="Normln"/>
    <w:next w:val="Zkladntext"/>
    <w:link w:val="CitaceChar"/>
    <w:uiPriority w:val="7"/>
    <w:qFormat/>
    <w:rsid w:val="0094278A"/>
    <w:pPr>
      <w:spacing w:before="240"/>
      <w:ind w:left="284" w:right="284" w:firstLine="0"/>
    </w:pPr>
    <w:rPr>
      <w:i/>
      <w:color w:val="000000"/>
      <w:sz w:val="20"/>
      <w:szCs w:val="20"/>
    </w:rPr>
  </w:style>
  <w:style w:type="character" w:customStyle="1" w:styleId="CitaceChar">
    <w:name w:val="Citace Char"/>
    <w:link w:val="Citace1"/>
    <w:uiPriority w:val="7"/>
    <w:locked/>
    <w:rsid w:val="00E13159"/>
    <w:rPr>
      <w:i/>
      <w:color w:val="000000"/>
      <w:sz w:val="20"/>
      <w:lang w:val="cs-CZ" w:eastAsia="cs-CZ"/>
    </w:rPr>
  </w:style>
  <w:style w:type="paragraph" w:customStyle="1" w:styleId="Nadpis">
    <w:name w:val="Nadpis"/>
    <w:basedOn w:val="Normln"/>
    <w:next w:val="Zkladntext"/>
    <w:link w:val="NadpisChar"/>
    <w:uiPriority w:val="4"/>
    <w:qFormat/>
    <w:rsid w:val="00581D0C"/>
    <w:pPr>
      <w:keepNext/>
      <w:keepLines/>
      <w:spacing w:before="360"/>
      <w:ind w:firstLine="0"/>
    </w:pPr>
    <w:rPr>
      <w:b/>
      <w:kern w:val="32"/>
      <w:sz w:val="32"/>
      <w:szCs w:val="20"/>
    </w:rPr>
  </w:style>
  <w:style w:type="paragraph" w:styleId="Odstavecseseznamem">
    <w:name w:val="List Paragraph"/>
    <w:basedOn w:val="Zkladntext"/>
    <w:next w:val="Seznam123"/>
    <w:uiPriority w:val="34"/>
    <w:qFormat/>
    <w:rsid w:val="009E0915"/>
    <w:pPr>
      <w:keepNext/>
      <w:spacing w:after="0"/>
    </w:pPr>
  </w:style>
  <w:style w:type="character" w:customStyle="1" w:styleId="NadpisChar">
    <w:name w:val="Nadpis Char"/>
    <w:link w:val="Nadpis"/>
    <w:uiPriority w:val="4"/>
    <w:locked/>
    <w:rsid w:val="00581D0C"/>
    <w:rPr>
      <w:b/>
      <w:kern w:val="32"/>
      <w:sz w:val="32"/>
      <w:lang w:val="cs-CZ" w:eastAsia="cs-CZ"/>
    </w:rPr>
  </w:style>
  <w:style w:type="paragraph" w:customStyle="1" w:styleId="Seznam123">
    <w:name w:val="Seznam 1)2)3)"/>
    <w:basedOn w:val="Normln"/>
    <w:link w:val="Seznam123Char"/>
    <w:uiPriority w:val="19"/>
    <w:qFormat/>
    <w:rsid w:val="00050C49"/>
    <w:pPr>
      <w:numPr>
        <w:numId w:val="6"/>
      </w:numPr>
      <w:contextualSpacing/>
    </w:pPr>
  </w:style>
  <w:style w:type="paragraph" w:customStyle="1" w:styleId="msk">
    <w:name w:val="Římská"/>
    <w:basedOn w:val="Nadpis"/>
    <w:next w:val="Zkladntext"/>
    <w:link w:val="mskChar"/>
    <w:uiPriority w:val="3"/>
    <w:qFormat/>
    <w:rsid w:val="00BA48EE"/>
    <w:pPr>
      <w:numPr>
        <w:numId w:val="1"/>
      </w:numPr>
      <w:jc w:val="center"/>
    </w:pPr>
  </w:style>
  <w:style w:type="character" w:customStyle="1" w:styleId="Seznam123Char">
    <w:name w:val="Seznam 1)2)3) Char"/>
    <w:link w:val="Seznam123"/>
    <w:uiPriority w:val="19"/>
    <w:locked/>
    <w:rsid w:val="00050C49"/>
    <w:rPr>
      <w:sz w:val="22"/>
      <w:szCs w:val="22"/>
    </w:rPr>
  </w:style>
  <w:style w:type="character" w:customStyle="1" w:styleId="mskChar">
    <w:name w:val="Římská Char"/>
    <w:link w:val="msk"/>
    <w:uiPriority w:val="3"/>
    <w:locked/>
    <w:rsid w:val="00BA48EE"/>
    <w:rPr>
      <w:b/>
      <w:kern w:val="32"/>
      <w:sz w:val="32"/>
    </w:rPr>
  </w:style>
  <w:style w:type="paragraph" w:customStyle="1" w:styleId="Titulnstranapomocn">
    <w:name w:val="Titulní strana (pomocné)"/>
    <w:basedOn w:val="Nzevsmlouvytitulnstrana"/>
    <w:next w:val="Titulnstrananzevstrany"/>
    <w:link w:val="TitulnstranapomocnChar"/>
    <w:uiPriority w:val="21"/>
    <w:qFormat/>
    <w:rsid w:val="000B50CD"/>
    <w:rPr>
      <w:b w:val="0"/>
      <w:i/>
      <w:sz w:val="20"/>
    </w:rPr>
  </w:style>
  <w:style w:type="paragraph" w:customStyle="1" w:styleId="Nzevsmlouvytitulnstrana">
    <w:name w:val="Název smlouvy (titulní strana)"/>
    <w:basedOn w:val="Normln"/>
    <w:next w:val="Titulnstranapomocn"/>
    <w:link w:val="NzevsmlouvytitulnstranaChar"/>
    <w:uiPriority w:val="24"/>
    <w:qFormat/>
    <w:rsid w:val="0094278A"/>
    <w:pPr>
      <w:ind w:firstLine="0"/>
      <w:jc w:val="center"/>
    </w:pPr>
    <w:rPr>
      <w:b/>
      <w:caps/>
      <w:sz w:val="28"/>
      <w:szCs w:val="20"/>
    </w:rPr>
  </w:style>
  <w:style w:type="character" w:customStyle="1" w:styleId="TitulnstranapomocnChar">
    <w:name w:val="Titulní strana (pomocné) Char"/>
    <w:link w:val="Titulnstranapomocn"/>
    <w:uiPriority w:val="21"/>
    <w:locked/>
    <w:rsid w:val="00F128F5"/>
    <w:rPr>
      <w:i/>
      <w:caps/>
      <w:lang w:val="cs-CZ" w:eastAsia="cs-CZ"/>
    </w:rPr>
  </w:style>
  <w:style w:type="paragraph" w:styleId="Zhlav">
    <w:name w:val="header"/>
    <w:basedOn w:val="Normln"/>
    <w:link w:val="ZhlavChar"/>
    <w:uiPriority w:val="99"/>
    <w:unhideWhenUsed/>
    <w:rsid w:val="00FA7B21"/>
    <w:pPr>
      <w:tabs>
        <w:tab w:val="center" w:pos="4536"/>
        <w:tab w:val="right" w:pos="9072"/>
      </w:tabs>
      <w:spacing w:after="0"/>
    </w:pPr>
    <w:rPr>
      <w:sz w:val="20"/>
      <w:szCs w:val="20"/>
    </w:rPr>
  </w:style>
  <w:style w:type="character" w:customStyle="1" w:styleId="ZhlavChar">
    <w:name w:val="Záhlaví Char"/>
    <w:link w:val="Zhlav"/>
    <w:uiPriority w:val="99"/>
    <w:locked/>
    <w:rsid w:val="00FA7B21"/>
    <w:rPr>
      <w:lang w:val="cs-CZ" w:eastAsia="cs-CZ"/>
    </w:rPr>
  </w:style>
  <w:style w:type="paragraph" w:styleId="Zpat">
    <w:name w:val="footer"/>
    <w:basedOn w:val="Normln"/>
    <w:link w:val="ZpatChar"/>
    <w:uiPriority w:val="99"/>
    <w:unhideWhenUsed/>
    <w:rsid w:val="00FA7B21"/>
    <w:pPr>
      <w:tabs>
        <w:tab w:val="center" w:pos="4536"/>
        <w:tab w:val="right" w:pos="9072"/>
      </w:tabs>
      <w:spacing w:after="0"/>
    </w:pPr>
    <w:rPr>
      <w:sz w:val="20"/>
      <w:szCs w:val="20"/>
    </w:rPr>
  </w:style>
  <w:style w:type="character" w:customStyle="1" w:styleId="ZpatChar">
    <w:name w:val="Zápatí Char"/>
    <w:link w:val="Zpat"/>
    <w:uiPriority w:val="99"/>
    <w:locked/>
    <w:rsid w:val="00FA7B21"/>
    <w:rPr>
      <w:lang w:val="cs-CZ" w:eastAsia="cs-CZ"/>
    </w:rPr>
  </w:style>
  <w:style w:type="paragraph" w:customStyle="1" w:styleId="Titulnstrananzevstrany">
    <w:name w:val="Titulní strana (název strany)"/>
    <w:basedOn w:val="Nzevsmlouvytitulnstrana"/>
    <w:next w:val="Titulnstranapomocn"/>
    <w:link w:val="TitulnstrananzevstranyChar"/>
    <w:uiPriority w:val="21"/>
    <w:qFormat/>
    <w:rsid w:val="000B50CD"/>
    <w:rPr>
      <w:sz w:val="24"/>
    </w:rPr>
  </w:style>
  <w:style w:type="paragraph" w:styleId="Textpoznpodarou">
    <w:name w:val="footnote text"/>
    <w:basedOn w:val="Normln"/>
    <w:link w:val="TextpoznpodarouChar"/>
    <w:uiPriority w:val="99"/>
    <w:semiHidden/>
    <w:unhideWhenUsed/>
    <w:rsid w:val="00DF6CED"/>
    <w:pPr>
      <w:spacing w:after="0"/>
    </w:pPr>
    <w:rPr>
      <w:sz w:val="20"/>
      <w:szCs w:val="20"/>
    </w:rPr>
  </w:style>
  <w:style w:type="character" w:customStyle="1" w:styleId="TextpoznpodarouChar">
    <w:name w:val="Text pozn. pod čarou Char"/>
    <w:link w:val="Textpoznpodarou"/>
    <w:uiPriority w:val="99"/>
    <w:semiHidden/>
    <w:locked/>
    <w:rsid w:val="00DF6CED"/>
    <w:rPr>
      <w:sz w:val="20"/>
      <w:lang w:val="cs-CZ" w:eastAsia="cs-CZ"/>
    </w:rPr>
  </w:style>
  <w:style w:type="character" w:customStyle="1" w:styleId="NzevsmlouvytitulnstranaChar">
    <w:name w:val="Název smlouvy (titulní strana) Char"/>
    <w:link w:val="Nzevsmlouvytitulnstrana"/>
    <w:uiPriority w:val="24"/>
    <w:locked/>
    <w:rsid w:val="00F128F5"/>
    <w:rPr>
      <w:b/>
      <w:caps/>
      <w:sz w:val="28"/>
      <w:lang w:val="cs-CZ" w:eastAsia="cs-CZ"/>
    </w:rPr>
  </w:style>
  <w:style w:type="character" w:customStyle="1" w:styleId="TitulnstrananzevstranyChar">
    <w:name w:val="Titulní strana (název strany) Char"/>
    <w:link w:val="Titulnstrananzevstrany"/>
    <w:uiPriority w:val="21"/>
    <w:locked/>
    <w:rsid w:val="00F128F5"/>
    <w:rPr>
      <w:b/>
      <w:caps/>
      <w:sz w:val="24"/>
      <w:lang w:val="cs-CZ" w:eastAsia="cs-CZ"/>
    </w:rPr>
  </w:style>
  <w:style w:type="character" w:styleId="Znakapoznpodarou">
    <w:name w:val="footnote reference"/>
    <w:uiPriority w:val="99"/>
    <w:semiHidden/>
    <w:unhideWhenUsed/>
    <w:rsid w:val="00DF6CED"/>
    <w:rPr>
      <w:vertAlign w:val="superscript"/>
    </w:rPr>
  </w:style>
  <w:style w:type="paragraph" w:customStyle="1" w:styleId="Rubrika">
    <w:name w:val="Rubrika"/>
    <w:basedOn w:val="Zkladntext"/>
    <w:link w:val="RubrikaChar"/>
    <w:uiPriority w:val="25"/>
    <w:qFormat/>
    <w:rsid w:val="00DF6CED"/>
    <w:pPr>
      <w:tabs>
        <w:tab w:val="left" w:pos="1418"/>
        <w:tab w:val="left" w:pos="4253"/>
      </w:tabs>
      <w:ind w:left="1418" w:hanging="1418"/>
      <w:jc w:val="left"/>
    </w:pPr>
    <w:rPr>
      <w:b/>
    </w:rPr>
  </w:style>
  <w:style w:type="character" w:customStyle="1" w:styleId="RubrikaChar">
    <w:name w:val="Rubrika Char"/>
    <w:link w:val="Rubrika"/>
    <w:uiPriority w:val="25"/>
    <w:locked/>
    <w:rsid w:val="00F128F5"/>
    <w:rPr>
      <w:b/>
      <w:sz w:val="22"/>
      <w:lang w:val="cs-CZ" w:eastAsia="cs-CZ"/>
    </w:rPr>
  </w:style>
  <w:style w:type="paragraph" w:customStyle="1" w:styleId="Rubrikaseznam">
    <w:name w:val="Rubrika (seznam)"/>
    <w:basedOn w:val="Rubrika"/>
    <w:link w:val="RubrikaseznamChar"/>
    <w:uiPriority w:val="25"/>
    <w:qFormat/>
    <w:rsid w:val="00E076D0"/>
    <w:pPr>
      <w:tabs>
        <w:tab w:val="clear" w:pos="1418"/>
        <w:tab w:val="clear" w:pos="4253"/>
      </w:tabs>
      <w:ind w:left="567" w:hanging="567"/>
    </w:pPr>
  </w:style>
  <w:style w:type="character" w:customStyle="1" w:styleId="RubrikaseznamChar">
    <w:name w:val="Rubrika (seznam) Char"/>
    <w:link w:val="Rubrikaseznam"/>
    <w:uiPriority w:val="25"/>
    <w:locked/>
    <w:rsid w:val="00F128F5"/>
    <w:rPr>
      <w:b/>
      <w:sz w:val="22"/>
      <w:lang w:val="cs-CZ" w:eastAsia="cs-CZ"/>
    </w:rPr>
  </w:style>
  <w:style w:type="paragraph" w:customStyle="1" w:styleId="Petitnadpis">
    <w:name w:val="Petit (nadpis)"/>
    <w:basedOn w:val="Normln"/>
    <w:next w:val="Petitvroky"/>
    <w:link w:val="PetitnadpisChar"/>
    <w:uiPriority w:val="26"/>
    <w:qFormat/>
    <w:rsid w:val="00B14FFC"/>
    <w:pPr>
      <w:ind w:firstLine="0"/>
      <w:jc w:val="center"/>
    </w:pPr>
    <w:rPr>
      <w:b/>
      <w:spacing w:val="80"/>
      <w:szCs w:val="20"/>
    </w:rPr>
  </w:style>
  <w:style w:type="paragraph" w:customStyle="1" w:styleId="Petitvroky">
    <w:name w:val="Petit (výroky)"/>
    <w:basedOn w:val="Normln"/>
    <w:link w:val="PetitvrokyChar"/>
    <w:uiPriority w:val="26"/>
    <w:qFormat/>
    <w:rsid w:val="00E202B8"/>
    <w:pPr>
      <w:numPr>
        <w:numId w:val="2"/>
      </w:numPr>
    </w:pPr>
    <w:rPr>
      <w:b/>
    </w:rPr>
  </w:style>
  <w:style w:type="character" w:customStyle="1" w:styleId="PetitnadpisChar">
    <w:name w:val="Petit (nadpis) Char"/>
    <w:link w:val="Petitnadpis"/>
    <w:uiPriority w:val="26"/>
    <w:locked/>
    <w:rsid w:val="00CA4367"/>
    <w:rPr>
      <w:b/>
      <w:spacing w:val="80"/>
      <w:sz w:val="22"/>
      <w:lang w:val="cs-CZ" w:eastAsia="cs-CZ"/>
    </w:rPr>
  </w:style>
  <w:style w:type="table" w:styleId="Mkatabulky">
    <w:name w:val="Table Grid"/>
    <w:basedOn w:val="Normlntabulka"/>
    <w:uiPriority w:val="59"/>
    <w:rsid w:val="00EC29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titvrokyChar">
    <w:name w:val="Petit (výroky) Char"/>
    <w:link w:val="Petitvroky"/>
    <w:uiPriority w:val="26"/>
    <w:locked/>
    <w:rsid w:val="00CA4367"/>
    <w:rPr>
      <w:b/>
      <w:sz w:val="22"/>
      <w:szCs w:val="22"/>
    </w:rPr>
  </w:style>
  <w:style w:type="paragraph" w:customStyle="1" w:styleId="Smluvnstrany123">
    <w:name w:val="Smluvní strany (1)(2)(3)"/>
    <w:basedOn w:val="Normln"/>
    <w:link w:val="Smluvnstrany123Char"/>
    <w:uiPriority w:val="23"/>
    <w:qFormat/>
    <w:rsid w:val="004E295E"/>
    <w:pPr>
      <w:numPr>
        <w:numId w:val="3"/>
      </w:numPr>
    </w:pPr>
  </w:style>
  <w:style w:type="character" w:styleId="Odkaznakoment">
    <w:name w:val="annotation reference"/>
    <w:uiPriority w:val="99"/>
    <w:semiHidden/>
    <w:unhideWhenUsed/>
    <w:rsid w:val="004E295E"/>
    <w:rPr>
      <w:sz w:val="16"/>
    </w:rPr>
  </w:style>
  <w:style w:type="character" w:customStyle="1" w:styleId="Smluvnstrany123Char">
    <w:name w:val="Smluvní strany (1)(2)(3) Char"/>
    <w:link w:val="Smluvnstrany123"/>
    <w:uiPriority w:val="23"/>
    <w:locked/>
    <w:rsid w:val="00CA4367"/>
    <w:rPr>
      <w:sz w:val="22"/>
      <w:szCs w:val="22"/>
    </w:rPr>
  </w:style>
  <w:style w:type="paragraph" w:styleId="Textkomente">
    <w:name w:val="annotation text"/>
    <w:basedOn w:val="Normln"/>
    <w:link w:val="TextkomenteChar"/>
    <w:uiPriority w:val="99"/>
    <w:unhideWhenUsed/>
    <w:rsid w:val="004E295E"/>
    <w:pPr>
      <w:spacing w:after="0"/>
      <w:ind w:firstLine="0"/>
      <w:jc w:val="left"/>
    </w:pPr>
    <w:rPr>
      <w:rFonts w:ascii="Arial" w:hAnsi="Arial"/>
      <w:sz w:val="20"/>
      <w:szCs w:val="20"/>
    </w:rPr>
  </w:style>
  <w:style w:type="character" w:customStyle="1" w:styleId="TextkomenteChar">
    <w:name w:val="Text komentáře Char"/>
    <w:link w:val="Textkomente"/>
    <w:uiPriority w:val="99"/>
    <w:locked/>
    <w:rsid w:val="004E295E"/>
    <w:rPr>
      <w:rFonts w:ascii="Arial" w:hAnsi="Arial"/>
      <w:sz w:val="20"/>
      <w:lang w:val="cs-CZ" w:eastAsia="cs-CZ"/>
    </w:rPr>
  </w:style>
  <w:style w:type="paragraph" w:styleId="Textbubliny">
    <w:name w:val="Balloon Text"/>
    <w:basedOn w:val="Normln"/>
    <w:link w:val="TextbublinyChar"/>
    <w:uiPriority w:val="99"/>
    <w:semiHidden/>
    <w:unhideWhenUsed/>
    <w:rsid w:val="004E295E"/>
    <w:pPr>
      <w:spacing w:after="0"/>
    </w:pPr>
    <w:rPr>
      <w:rFonts w:ascii="Tahoma" w:hAnsi="Tahoma"/>
      <w:sz w:val="16"/>
      <w:szCs w:val="20"/>
    </w:rPr>
  </w:style>
  <w:style w:type="character" w:customStyle="1" w:styleId="TextbublinyChar">
    <w:name w:val="Text bubliny Char"/>
    <w:link w:val="Textbubliny"/>
    <w:uiPriority w:val="99"/>
    <w:semiHidden/>
    <w:locked/>
    <w:rsid w:val="004E295E"/>
    <w:rPr>
      <w:rFonts w:ascii="Tahoma" w:hAnsi="Tahoma"/>
      <w:sz w:val="16"/>
      <w:lang w:val="cs-CZ" w:eastAsia="cs-CZ"/>
    </w:rPr>
  </w:style>
  <w:style w:type="paragraph" w:customStyle="1" w:styleId="Neodsazentext">
    <w:name w:val="Neodsazený text"/>
    <w:basedOn w:val="Zkladntext"/>
    <w:link w:val="NeodsazentextChar"/>
    <w:qFormat/>
    <w:rsid w:val="00B62354"/>
    <w:pPr>
      <w:ind w:firstLine="0"/>
    </w:pPr>
  </w:style>
  <w:style w:type="paragraph" w:customStyle="1" w:styleId="PreambuleABC">
    <w:name w:val="Preambule (A)(B)(C)"/>
    <w:basedOn w:val="Neodsazentext"/>
    <w:link w:val="PreambuleABCChar"/>
    <w:uiPriority w:val="23"/>
    <w:qFormat/>
    <w:rsid w:val="0026023A"/>
    <w:pPr>
      <w:numPr>
        <w:numId w:val="5"/>
      </w:numPr>
    </w:pPr>
    <w:rPr>
      <w:lang w:eastAsia="en-US"/>
    </w:rPr>
  </w:style>
  <w:style w:type="character" w:customStyle="1" w:styleId="NeodsazentextChar">
    <w:name w:val="Neodsazený text Char"/>
    <w:link w:val="Neodsazentext"/>
    <w:locked/>
    <w:rsid w:val="00352DF0"/>
    <w:rPr>
      <w:sz w:val="22"/>
      <w:lang w:val="cs-CZ" w:eastAsia="cs-CZ"/>
    </w:rPr>
  </w:style>
  <w:style w:type="paragraph" w:customStyle="1" w:styleId="PrvnrovesmlouvyNadpis">
    <w:name w:val="První úroveň smlouvy (Nadpis)"/>
    <w:basedOn w:val="Neodsazentext"/>
    <w:next w:val="Druhrovesmlouvy"/>
    <w:link w:val="PrvnrovesmlouvyNadpisChar"/>
    <w:uiPriority w:val="3"/>
    <w:qFormat/>
    <w:rsid w:val="00226B39"/>
    <w:pPr>
      <w:keepNext/>
      <w:numPr>
        <w:numId w:val="4"/>
      </w:numPr>
      <w:spacing w:before="360"/>
    </w:pPr>
    <w:rPr>
      <w:b/>
      <w:caps/>
    </w:rPr>
  </w:style>
  <w:style w:type="character" w:customStyle="1" w:styleId="PreambuleABCChar">
    <w:name w:val="Preambule (A)(B)(C) Char"/>
    <w:link w:val="PreambuleABC"/>
    <w:uiPriority w:val="23"/>
    <w:locked/>
    <w:rsid w:val="00F128F5"/>
    <w:rPr>
      <w:sz w:val="22"/>
      <w:lang w:eastAsia="en-US"/>
    </w:rPr>
  </w:style>
  <w:style w:type="paragraph" w:customStyle="1" w:styleId="Druhrovesmlouvy">
    <w:name w:val="Druhá úroveň smlouvy"/>
    <w:basedOn w:val="PrvnrovesmlouvyNadpis"/>
    <w:link w:val="DruhrovesmlouvyChar"/>
    <w:uiPriority w:val="6"/>
    <w:qFormat/>
    <w:rsid w:val="004C007D"/>
    <w:pPr>
      <w:keepNext w:val="0"/>
      <w:numPr>
        <w:ilvl w:val="1"/>
      </w:numPr>
      <w:spacing w:before="0"/>
    </w:pPr>
    <w:rPr>
      <w:b w:val="0"/>
      <w:caps w:val="0"/>
    </w:rPr>
  </w:style>
  <w:style w:type="character" w:customStyle="1" w:styleId="PrvnrovesmlouvyNadpisChar">
    <w:name w:val="První úroveň smlouvy (Nadpis) Char"/>
    <w:link w:val="PrvnrovesmlouvyNadpis"/>
    <w:uiPriority w:val="3"/>
    <w:locked/>
    <w:rsid w:val="00226B39"/>
    <w:rPr>
      <w:b/>
      <w:caps/>
      <w:sz w:val="22"/>
    </w:rPr>
  </w:style>
  <w:style w:type="paragraph" w:customStyle="1" w:styleId="Tetrovesmlouvy">
    <w:name w:val="Třetí úroveň smlouvy"/>
    <w:basedOn w:val="Druhrovesmlouvy"/>
    <w:link w:val="TetrovesmlouvyChar"/>
    <w:uiPriority w:val="21"/>
    <w:qFormat/>
    <w:rsid w:val="00876DA8"/>
    <w:pPr>
      <w:numPr>
        <w:ilvl w:val="2"/>
      </w:numPr>
      <w:ind w:hanging="851"/>
    </w:pPr>
  </w:style>
  <w:style w:type="character" w:customStyle="1" w:styleId="DruhrovesmlouvyChar">
    <w:name w:val="Druhá úroveň smlouvy Char"/>
    <w:link w:val="Druhrovesmlouvy"/>
    <w:uiPriority w:val="6"/>
    <w:locked/>
    <w:rsid w:val="004C007D"/>
    <w:rPr>
      <w:sz w:val="22"/>
    </w:rPr>
  </w:style>
  <w:style w:type="paragraph" w:customStyle="1" w:styleId="tvrtrovesmlouvy">
    <w:name w:val="Čtvrtá úroveň smlouvy"/>
    <w:basedOn w:val="Tetrovesmlouvy"/>
    <w:link w:val="tvrtrovesmlouvyChar"/>
    <w:uiPriority w:val="21"/>
    <w:qFormat/>
    <w:rsid w:val="00D6413D"/>
    <w:pPr>
      <w:numPr>
        <w:ilvl w:val="3"/>
      </w:numPr>
      <w:tabs>
        <w:tab w:val="clear" w:pos="1985"/>
        <w:tab w:val="num" w:pos="2127"/>
      </w:tabs>
      <w:ind w:left="2127" w:hanging="360"/>
    </w:pPr>
  </w:style>
  <w:style w:type="character" w:customStyle="1" w:styleId="TetrovesmlouvyChar">
    <w:name w:val="Třetí úroveň smlouvy Char"/>
    <w:link w:val="Tetrovesmlouvy"/>
    <w:uiPriority w:val="21"/>
    <w:locked/>
    <w:rsid w:val="00876DA8"/>
    <w:rPr>
      <w:sz w:val="22"/>
    </w:rPr>
  </w:style>
  <w:style w:type="paragraph" w:styleId="Pokraovnseznamu">
    <w:name w:val="List Continue"/>
    <w:basedOn w:val="Normln"/>
    <w:uiPriority w:val="99"/>
    <w:unhideWhenUsed/>
    <w:rsid w:val="004725DC"/>
    <w:pPr>
      <w:spacing w:after="120"/>
      <w:ind w:left="283" w:firstLine="0"/>
      <w:contextualSpacing/>
      <w:jc w:val="left"/>
    </w:pPr>
    <w:rPr>
      <w:rFonts w:ascii="Arial" w:hAnsi="Arial"/>
      <w:sz w:val="20"/>
      <w:szCs w:val="24"/>
    </w:rPr>
  </w:style>
  <w:style w:type="character" w:customStyle="1" w:styleId="tvrtrovesmlouvyChar">
    <w:name w:val="Čtvrtá úroveň smlouvy Char"/>
    <w:link w:val="tvrtrovesmlouvy"/>
    <w:uiPriority w:val="21"/>
    <w:locked/>
    <w:rsid w:val="00D6413D"/>
    <w:rPr>
      <w:sz w:val="22"/>
    </w:rPr>
  </w:style>
  <w:style w:type="paragraph" w:customStyle="1" w:styleId="Seznamiiiiii">
    <w:name w:val="Seznam (i)(ii)(iii)"/>
    <w:basedOn w:val="Seznam123"/>
    <w:link w:val="SeznamiiiiiiChar"/>
    <w:uiPriority w:val="19"/>
    <w:qFormat/>
    <w:rsid w:val="00990778"/>
    <w:pPr>
      <w:numPr>
        <w:numId w:val="7"/>
      </w:numPr>
    </w:pPr>
  </w:style>
  <w:style w:type="character" w:customStyle="1" w:styleId="SeznamiiiiiiChar">
    <w:name w:val="Seznam (i)(ii)(iii) Char"/>
    <w:link w:val="Seznamiiiiii"/>
    <w:uiPriority w:val="19"/>
    <w:locked/>
    <w:rsid w:val="00990778"/>
    <w:rPr>
      <w:sz w:val="22"/>
      <w:szCs w:val="22"/>
    </w:rPr>
  </w:style>
  <w:style w:type="paragraph" w:customStyle="1" w:styleId="Seznam-">
    <w:name w:val="Seznam (-)"/>
    <w:basedOn w:val="Seznam123"/>
    <w:link w:val="Seznam-Char"/>
    <w:uiPriority w:val="19"/>
    <w:qFormat/>
    <w:rsid w:val="00AF1F89"/>
    <w:pPr>
      <w:numPr>
        <w:numId w:val="8"/>
      </w:numPr>
      <w:tabs>
        <w:tab w:val="num" w:pos="1134"/>
      </w:tabs>
      <w:ind w:left="851" w:hanging="284"/>
    </w:pPr>
  </w:style>
  <w:style w:type="character" w:customStyle="1" w:styleId="Seznam-Char">
    <w:name w:val="Seznam (-) Char"/>
    <w:link w:val="Seznam-"/>
    <w:uiPriority w:val="19"/>
    <w:locked/>
    <w:rsid w:val="00E13159"/>
    <w:rPr>
      <w:sz w:val="22"/>
      <w:szCs w:val="22"/>
    </w:rPr>
  </w:style>
  <w:style w:type="character" w:styleId="Hypertextovodkaz">
    <w:name w:val="Hyperlink"/>
    <w:uiPriority w:val="99"/>
    <w:unhideWhenUsed/>
    <w:rsid w:val="009F24A5"/>
    <w:rPr>
      <w:color w:val="0000FF"/>
      <w:u w:val="single"/>
    </w:rPr>
  </w:style>
  <w:style w:type="paragraph" w:styleId="Obsah1">
    <w:name w:val="toc 1"/>
    <w:aliases w:val="Obsah (Římská)"/>
    <w:basedOn w:val="Nadpis"/>
    <w:next w:val="Zkladntext"/>
    <w:autoRedefine/>
    <w:uiPriority w:val="39"/>
    <w:unhideWhenUsed/>
    <w:rsid w:val="0056744D"/>
    <w:pPr>
      <w:tabs>
        <w:tab w:val="left" w:pos="142"/>
        <w:tab w:val="right" w:leader="dot" w:pos="9072"/>
      </w:tabs>
      <w:spacing w:before="0" w:after="0"/>
      <w:ind w:hanging="142"/>
    </w:pPr>
    <w:rPr>
      <w:caps/>
      <w:sz w:val="22"/>
      <w:szCs w:val="14"/>
    </w:rPr>
  </w:style>
  <w:style w:type="paragraph" w:customStyle="1" w:styleId="Petitroky">
    <w:name w:val="Petit (úroky)"/>
    <w:basedOn w:val="Neodsazentext"/>
    <w:link w:val="PetitrokyChar"/>
    <w:uiPriority w:val="20"/>
    <w:qFormat/>
    <w:rsid w:val="00BE2F7A"/>
    <w:pPr>
      <w:ind w:left="1134"/>
    </w:pPr>
    <w:rPr>
      <w:b/>
    </w:rPr>
  </w:style>
  <w:style w:type="character" w:customStyle="1" w:styleId="PetitrokyChar">
    <w:name w:val="Petit (úroky) Char"/>
    <w:link w:val="Petitroky"/>
    <w:uiPriority w:val="20"/>
    <w:locked/>
    <w:rsid w:val="00BE2F7A"/>
    <w:rPr>
      <w:b/>
      <w:sz w:val="22"/>
      <w:lang w:val="cs-CZ" w:eastAsia="cs-CZ"/>
    </w:rPr>
  </w:style>
  <w:style w:type="paragraph" w:customStyle="1" w:styleId="mntNormln">
    <w:name w:val="mntNormální"/>
    <w:rsid w:val="00EC7BEE"/>
    <w:pPr>
      <w:autoSpaceDE w:val="0"/>
      <w:autoSpaceDN w:val="0"/>
      <w:adjustRightInd w:val="0"/>
    </w:pPr>
    <w:rPr>
      <w:rFonts w:ascii="Arial" w:hAnsi="Arial" w:cs="Arial"/>
      <w:color w:val="000000"/>
      <w:sz w:val="24"/>
    </w:rPr>
  </w:style>
  <w:style w:type="paragraph" w:customStyle="1" w:styleId="slovn">
    <w:name w:val="Číslování"/>
    <w:basedOn w:val="Zkladntext"/>
    <w:rsid w:val="00374D69"/>
    <w:pPr>
      <w:spacing w:after="0"/>
      <w:ind w:left="720" w:hanging="720"/>
    </w:pPr>
    <w:rPr>
      <w:rFonts w:ascii="Tahoma" w:hAnsi="Tahoma" w:cs="Tahoma"/>
      <w:b/>
      <w:bCs/>
      <w:i/>
      <w:iCs/>
      <w:color w:val="000000"/>
    </w:rPr>
  </w:style>
  <w:style w:type="paragraph" w:customStyle="1" w:styleId="slovn2">
    <w:name w:val="Číslování 2"/>
    <w:basedOn w:val="slovn"/>
    <w:rsid w:val="00534D6B"/>
    <w:pPr>
      <w:numPr>
        <w:numId w:val="9"/>
      </w:numPr>
      <w:tabs>
        <w:tab w:val="clear" w:pos="720"/>
        <w:tab w:val="num" w:pos="644"/>
      </w:tabs>
      <w:ind w:left="567" w:hanging="283"/>
    </w:pPr>
  </w:style>
  <w:style w:type="paragraph" w:styleId="Zkladntext3">
    <w:name w:val="Body Text 3"/>
    <w:basedOn w:val="Normln"/>
    <w:link w:val="Zkladntext3Char"/>
    <w:uiPriority w:val="99"/>
    <w:semiHidden/>
    <w:unhideWhenUsed/>
    <w:rsid w:val="00F2650B"/>
    <w:pPr>
      <w:spacing w:after="120"/>
    </w:pPr>
    <w:rPr>
      <w:sz w:val="16"/>
      <w:szCs w:val="20"/>
    </w:rPr>
  </w:style>
  <w:style w:type="character" w:customStyle="1" w:styleId="Zkladntext3Char">
    <w:name w:val="Základní text 3 Char"/>
    <w:link w:val="Zkladntext3"/>
    <w:uiPriority w:val="99"/>
    <w:semiHidden/>
    <w:locked/>
    <w:rsid w:val="00F2650B"/>
    <w:rPr>
      <w:sz w:val="16"/>
      <w:lang w:val="cs-CZ" w:eastAsia="cs-CZ"/>
    </w:rPr>
  </w:style>
  <w:style w:type="paragraph" w:styleId="Zkladntext2">
    <w:name w:val="Body Text 2"/>
    <w:basedOn w:val="Normln"/>
    <w:link w:val="Zkladntext2Char"/>
    <w:uiPriority w:val="99"/>
    <w:semiHidden/>
    <w:unhideWhenUsed/>
    <w:rsid w:val="00C4483D"/>
    <w:pPr>
      <w:spacing w:after="120" w:line="480" w:lineRule="auto"/>
    </w:pPr>
    <w:rPr>
      <w:sz w:val="20"/>
      <w:szCs w:val="20"/>
    </w:rPr>
  </w:style>
  <w:style w:type="character" w:customStyle="1" w:styleId="Zkladntext2Char">
    <w:name w:val="Základní text 2 Char"/>
    <w:link w:val="Zkladntext2"/>
    <w:uiPriority w:val="99"/>
    <w:semiHidden/>
    <w:locked/>
    <w:rsid w:val="00C4483D"/>
    <w:rPr>
      <w:lang w:val="cs-CZ" w:eastAsia="cs-CZ"/>
    </w:rPr>
  </w:style>
  <w:style w:type="paragraph" w:styleId="Seznamsodrkami">
    <w:name w:val="List Bullet"/>
    <w:basedOn w:val="Normln"/>
    <w:uiPriority w:val="99"/>
    <w:rsid w:val="00436295"/>
    <w:pPr>
      <w:numPr>
        <w:numId w:val="10"/>
      </w:numPr>
      <w:spacing w:before="60" w:after="60"/>
      <w:ind w:firstLine="0"/>
    </w:pPr>
    <w:rPr>
      <w:color w:val="000000"/>
    </w:rPr>
  </w:style>
  <w:style w:type="paragraph" w:customStyle="1" w:styleId="Zkladntextodsazen31">
    <w:name w:val="Základní text odsazený 31"/>
    <w:basedOn w:val="Normln"/>
    <w:rsid w:val="00E56948"/>
    <w:pPr>
      <w:spacing w:before="120" w:after="0" w:line="240" w:lineRule="atLeast"/>
      <w:ind w:left="426" w:hanging="426"/>
    </w:pPr>
    <w:rPr>
      <w:sz w:val="24"/>
      <w:szCs w:val="20"/>
    </w:rPr>
  </w:style>
  <w:style w:type="paragraph" w:styleId="Nadpisobsahu">
    <w:name w:val="TOC Heading"/>
    <w:basedOn w:val="Nadpis1"/>
    <w:next w:val="Normln"/>
    <w:uiPriority w:val="39"/>
    <w:unhideWhenUsed/>
    <w:qFormat/>
    <w:rsid w:val="007412C8"/>
    <w:pPr>
      <w:keepLines/>
      <w:spacing w:before="480" w:after="0" w:line="276" w:lineRule="auto"/>
      <w:jc w:val="left"/>
      <w:outlineLvl w:val="9"/>
    </w:pPr>
    <w:rPr>
      <w:rFonts w:ascii="Cambria" w:hAnsi="Cambria"/>
      <w:color w:val="365F91"/>
      <w:kern w:val="0"/>
      <w:sz w:val="28"/>
      <w:szCs w:val="28"/>
      <w:lang w:eastAsia="en-US"/>
    </w:rPr>
  </w:style>
  <w:style w:type="paragraph" w:styleId="Zkladntextodsazen">
    <w:name w:val="Body Text Indent"/>
    <w:basedOn w:val="Normln"/>
    <w:link w:val="ZkladntextodsazenChar"/>
    <w:uiPriority w:val="99"/>
    <w:semiHidden/>
    <w:unhideWhenUsed/>
    <w:rsid w:val="00E12F68"/>
    <w:pPr>
      <w:spacing w:after="120"/>
      <w:ind w:left="283"/>
    </w:pPr>
    <w:rPr>
      <w:sz w:val="20"/>
      <w:szCs w:val="20"/>
    </w:rPr>
  </w:style>
  <w:style w:type="character" w:customStyle="1" w:styleId="ZkladntextodsazenChar">
    <w:name w:val="Základní text odsazený Char"/>
    <w:link w:val="Zkladntextodsazen"/>
    <w:uiPriority w:val="99"/>
    <w:semiHidden/>
    <w:locked/>
    <w:rsid w:val="00E12F68"/>
    <w:rPr>
      <w:lang w:val="cs-CZ" w:eastAsia="cs-CZ"/>
    </w:rPr>
  </w:style>
  <w:style w:type="paragraph" w:styleId="Pedmtkomente">
    <w:name w:val="annotation subject"/>
    <w:basedOn w:val="Textkomente"/>
    <w:next w:val="Textkomente"/>
    <w:link w:val="PedmtkomenteChar"/>
    <w:uiPriority w:val="99"/>
    <w:semiHidden/>
    <w:unhideWhenUsed/>
    <w:rsid w:val="00557E6F"/>
    <w:pPr>
      <w:spacing w:after="240"/>
      <w:ind w:firstLine="567"/>
      <w:jc w:val="both"/>
    </w:pPr>
    <w:rPr>
      <w:b/>
    </w:rPr>
  </w:style>
  <w:style w:type="character" w:customStyle="1" w:styleId="PedmtkomenteChar">
    <w:name w:val="Předmět komentáře Char"/>
    <w:link w:val="Pedmtkomente"/>
    <w:uiPriority w:val="99"/>
    <w:semiHidden/>
    <w:locked/>
    <w:rsid w:val="00557E6F"/>
    <w:rPr>
      <w:rFonts w:ascii="Arial" w:hAnsi="Arial"/>
      <w:b/>
      <w:sz w:val="20"/>
      <w:lang w:val="cs-CZ" w:eastAsia="cs-CZ"/>
    </w:rPr>
  </w:style>
  <w:style w:type="paragraph" w:styleId="Revize">
    <w:name w:val="Revision"/>
    <w:hidden/>
    <w:uiPriority w:val="99"/>
    <w:semiHidden/>
    <w:rsid w:val="00B1358F"/>
    <w:rPr>
      <w:sz w:val="22"/>
      <w:szCs w:val="22"/>
    </w:rPr>
  </w:style>
  <w:style w:type="numbering" w:customStyle="1" w:styleId="Runzadanstyl">
    <w:name w:val="Ručně zadaný styl"/>
    <w:basedOn w:val="Bezseznamu"/>
    <w:uiPriority w:val="99"/>
    <w:rsid w:val="00953171"/>
    <w:pPr>
      <w:numPr>
        <w:numId w:val="11"/>
      </w:numPr>
    </w:pPr>
  </w:style>
  <w:style w:type="character" w:styleId="Nevyeenzmnka">
    <w:name w:val="Unresolved Mention"/>
    <w:basedOn w:val="Standardnpsmoodstavce"/>
    <w:uiPriority w:val="99"/>
    <w:semiHidden/>
    <w:unhideWhenUsed/>
    <w:rsid w:val="006019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036813">
      <w:bodyDiv w:val="1"/>
      <w:marLeft w:val="0"/>
      <w:marRight w:val="0"/>
      <w:marTop w:val="0"/>
      <w:marBottom w:val="0"/>
      <w:divBdr>
        <w:top w:val="none" w:sz="0" w:space="0" w:color="auto"/>
        <w:left w:val="none" w:sz="0" w:space="0" w:color="auto"/>
        <w:bottom w:val="none" w:sz="0" w:space="0" w:color="auto"/>
        <w:right w:val="none" w:sz="0" w:space="0" w:color="auto"/>
      </w:divBdr>
    </w:div>
    <w:div w:id="1537280840">
      <w:bodyDiv w:val="1"/>
      <w:marLeft w:val="0"/>
      <w:marRight w:val="0"/>
      <w:marTop w:val="0"/>
      <w:marBottom w:val="0"/>
      <w:divBdr>
        <w:top w:val="none" w:sz="0" w:space="0" w:color="auto"/>
        <w:left w:val="none" w:sz="0" w:space="0" w:color="auto"/>
        <w:bottom w:val="none" w:sz="0" w:space="0" w:color="auto"/>
        <w:right w:val="none" w:sz="0" w:space="0" w:color="auto"/>
      </w:divBdr>
    </w:div>
    <w:div w:id="1743789863">
      <w:bodyDiv w:val="1"/>
      <w:marLeft w:val="0"/>
      <w:marRight w:val="0"/>
      <w:marTop w:val="0"/>
      <w:marBottom w:val="0"/>
      <w:divBdr>
        <w:top w:val="none" w:sz="0" w:space="0" w:color="auto"/>
        <w:left w:val="none" w:sz="0" w:space="0" w:color="auto"/>
        <w:bottom w:val="none" w:sz="0" w:space="0" w:color="auto"/>
        <w:right w:val="none" w:sz="0" w:space="0" w:color="auto"/>
      </w:divBdr>
    </w:div>
    <w:div w:id="1943949501">
      <w:bodyDiv w:val="1"/>
      <w:marLeft w:val="0"/>
      <w:marRight w:val="0"/>
      <w:marTop w:val="0"/>
      <w:marBottom w:val="0"/>
      <w:divBdr>
        <w:top w:val="none" w:sz="0" w:space="0" w:color="auto"/>
        <w:left w:val="none" w:sz="0" w:space="0" w:color="auto"/>
        <w:bottom w:val="none" w:sz="0" w:space="0" w:color="auto"/>
        <w:right w:val="none" w:sz="0" w:space="0" w:color="auto"/>
      </w:divBdr>
      <w:divsChild>
        <w:div w:id="1149595112">
          <w:marLeft w:val="0"/>
          <w:marRight w:val="0"/>
          <w:marTop w:val="0"/>
          <w:marBottom w:val="0"/>
          <w:divBdr>
            <w:top w:val="none" w:sz="0" w:space="0" w:color="auto"/>
            <w:left w:val="none" w:sz="0" w:space="0" w:color="auto"/>
            <w:bottom w:val="none" w:sz="0" w:space="0" w:color="auto"/>
            <w:right w:val="none" w:sz="0" w:space="0" w:color="auto"/>
          </w:divBdr>
        </w:div>
        <w:div w:id="2084795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B0787-CE59-4DD9-910B-1AD0AB877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18537</Words>
  <Characters>109373</Characters>
  <Application>Microsoft Office Word</Application>
  <DocSecurity>0</DocSecurity>
  <Lines>911</Lines>
  <Paragraphs>255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127655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2024-03-26T16:16:00Z</dcterms:created>
  <dcterms:modified xsi:type="dcterms:W3CDTF">2024-03-26T17:29:00Z</dcterms:modified>
</cp:coreProperties>
</file>